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C59" w:rsidRDefault="00BF4A5F" w:rsidP="00474BD2">
      <w:pPr>
        <w:jc w:val="center"/>
        <w:rPr>
          <w:lang w:eastAsia="ja-JP"/>
        </w:rPr>
      </w:pPr>
      <w:bookmarkStart w:id="0" w:name="_GoBack"/>
      <w:bookmarkEnd w:id="0"/>
      <w:r w:rsidRPr="00BF4A5F">
        <w:rPr>
          <w:noProof/>
          <w:lang w:val="en-IE" w:eastAsia="en-IE"/>
        </w:rPr>
        <mc:AlternateContent>
          <mc:Choice Requires="wps">
            <w:drawing>
              <wp:anchor distT="45720" distB="45720" distL="114300" distR="114300" simplePos="0" relativeHeight="251658240" behindDoc="0" locked="0" layoutInCell="1" allowOverlap="1" wp14:anchorId="1B179138" wp14:editId="722AC21F">
                <wp:simplePos x="0" y="0"/>
                <wp:positionH relativeFrom="column">
                  <wp:posOffset>5161280</wp:posOffset>
                </wp:positionH>
                <wp:positionV relativeFrom="paragraph">
                  <wp:posOffset>-755015</wp:posOffset>
                </wp:positionV>
                <wp:extent cx="1114425" cy="31623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16230"/>
                        </a:xfrm>
                        <a:prstGeom prst="rect">
                          <a:avLst/>
                        </a:prstGeom>
                        <a:solidFill>
                          <a:srgbClr val="FFFFFF"/>
                        </a:solidFill>
                        <a:ln w="9525">
                          <a:solidFill>
                            <a:srgbClr val="000000"/>
                          </a:solidFill>
                          <a:miter lim="800000"/>
                          <a:headEnd/>
                          <a:tailEnd/>
                        </a:ln>
                      </wps:spPr>
                      <wps:txbx>
                        <w:txbxContent>
                          <w:p w:rsidR="00BF4A5F" w:rsidRDefault="00BF4A5F">
                            <w:r>
                              <w:t>ENAV17-4.4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179138" id="_x0000_t202" coordsize="21600,21600" o:spt="202" path="m,l,21600r21600,l21600,xe">
                <v:stroke joinstyle="miter"/>
                <v:path gradientshapeok="t" o:connecttype="rect"/>
              </v:shapetype>
              <v:shape id="Text Box 2" o:spid="_x0000_s1026" type="#_x0000_t202" style="position:absolute;left:0;text-align:left;margin-left:406.4pt;margin-top:-59.45pt;width:87.75pt;height:2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">
                <v:textbox>
                  <w:txbxContent>
                    <w:p w:rsidR="00BF4A5F" w:rsidRDefault="00BF4A5F">
                      <w:r>
                        <w:t>ENAV17-4.4</w:t>
                      </w:r>
                    </w:p>
                  </w:txbxContent>
                </v:textbox>
                <w10:wrap type="square"/>
              </v:shape>
            </w:pict>
          </mc:Fallback>
        </mc:AlternateContent>
      </w: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BD6FBB">
        <w:trPr>
          <w:cantSplit/>
        </w:trPr>
        <w:tc>
          <w:tcPr>
            <w:tcW w:w="6580" w:type="dxa"/>
            <w:vAlign w:val="center"/>
          </w:tcPr>
          <w:p w:rsidR="00BD6FBB" w:rsidRDefault="00BD6FBB" w:rsidP="00BD6FBB">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p w:rsidR="00BD6FBB" w:rsidRDefault="00BD6FBB" w:rsidP="00BD6FBB">
            <w:pPr>
              <w:rPr>
                <w:rFonts w:ascii="Verdana" w:hAnsi="Verdana" w:cs="Times New Roman Bold"/>
                <w:sz w:val="26"/>
                <w:szCs w:val="26"/>
              </w:rPr>
            </w:pPr>
          </w:p>
          <w:p w:rsidR="00BD6FBB" w:rsidRPr="00AE2A06" w:rsidRDefault="00BD6FBB" w:rsidP="00BD6FBB">
            <w:pPr>
              <w:rPr>
                <w:rFonts w:ascii="Verdana" w:hAnsi="Verdana" w:cs="Times New Roman Bold"/>
                <w:sz w:val="26"/>
                <w:szCs w:val="26"/>
              </w:rPr>
            </w:pPr>
          </w:p>
        </w:tc>
        <w:tc>
          <w:tcPr>
            <w:tcW w:w="3451" w:type="dxa"/>
          </w:tcPr>
          <w:p w:rsidR="00BD6FBB" w:rsidRDefault="00BD6FBB" w:rsidP="00BD6FBB">
            <w:pPr>
              <w:shd w:val="solid" w:color="FFFFFF" w:fill="FFFFFF"/>
              <w:spacing w:before="0" w:line="240" w:lineRule="atLeast"/>
              <w:jc w:val="right"/>
            </w:pPr>
            <w:bookmarkStart w:id="1" w:name="ditulogo"/>
            <w:bookmarkEnd w:id="1"/>
            <w:r w:rsidRPr="002F7CB3">
              <w:rPr>
                <w:noProof/>
                <w:lang w:val="en-IE" w:eastAsia="en-IE"/>
              </w:rPr>
              <w:drawing>
                <wp:inline distT="0" distB="0" distL="0" distR="0" wp14:anchorId="1C60C4C5" wp14:editId="47697E5A">
                  <wp:extent cx="1247775" cy="9358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BD6FBB" w:rsidRPr="0051782D">
        <w:trPr>
          <w:cantSplit/>
        </w:trPr>
        <w:tc>
          <w:tcPr>
            <w:tcW w:w="6580" w:type="dxa"/>
            <w:tcBorders>
              <w:bottom w:val="single" w:sz="12" w:space="0" w:color="auto"/>
            </w:tcBorders>
          </w:tcPr>
          <w:p w:rsidR="00BD6FBB" w:rsidRPr="00163271" w:rsidRDefault="00BD6FBB" w:rsidP="00BD6FBB">
            <w:pPr>
              <w:shd w:val="solid" w:color="FFFFFF" w:fill="FFFFFF"/>
              <w:spacing w:before="0" w:after="48"/>
              <w:rPr>
                <w:rFonts w:ascii="Verdana" w:hAnsi="Verdana" w:cs="Times New Roman Bold"/>
                <w:b/>
                <w:sz w:val="22"/>
                <w:szCs w:val="22"/>
              </w:rPr>
            </w:pPr>
            <w:r w:rsidRPr="00814E0A">
              <w:rPr>
                <w:rFonts w:ascii="Verdana" w:hAnsi="Verdana" w:cs="Times New Roman Bold"/>
                <w:b/>
                <w:sz w:val="20"/>
              </w:rPr>
              <w:t>INTERNATIONAL TELECOMMUNICATION UNION</w:t>
            </w:r>
          </w:p>
        </w:tc>
        <w:tc>
          <w:tcPr>
            <w:tcW w:w="3451" w:type="dxa"/>
            <w:tcBorders>
              <w:bottom w:val="single" w:sz="12" w:space="0" w:color="auto"/>
            </w:tcBorders>
          </w:tcPr>
          <w:p w:rsidR="00BD6FBB" w:rsidRPr="0051782D" w:rsidRDefault="00BD6FBB" w:rsidP="00BD6FBB">
            <w:pPr>
              <w:shd w:val="solid" w:color="FFFFFF" w:fill="FFFFFF"/>
              <w:spacing w:before="0" w:after="48" w:line="240" w:lineRule="atLeast"/>
              <w:rPr>
                <w:sz w:val="22"/>
                <w:szCs w:val="22"/>
                <w:lang w:val="en-US"/>
              </w:rPr>
            </w:pPr>
          </w:p>
        </w:tc>
      </w:tr>
      <w:tr w:rsidR="00BD6FBB">
        <w:trPr>
          <w:cantSplit/>
        </w:trPr>
        <w:tc>
          <w:tcPr>
            <w:tcW w:w="6580" w:type="dxa"/>
            <w:tcBorders>
              <w:top w:val="single" w:sz="12" w:space="0" w:color="auto"/>
            </w:tcBorders>
          </w:tcPr>
          <w:p w:rsidR="00BD6FBB" w:rsidRPr="0051782D" w:rsidRDefault="00BD6FBB" w:rsidP="00BD6FBB">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BD6FBB" w:rsidRPr="00710D66" w:rsidRDefault="00BD6FBB" w:rsidP="00BD6FBB">
            <w:pPr>
              <w:shd w:val="solid" w:color="FFFFFF" w:fill="FFFFFF"/>
              <w:spacing w:before="0" w:after="48" w:line="240" w:lineRule="atLeast"/>
              <w:rPr>
                <w:lang w:val="en-US"/>
              </w:rPr>
            </w:pPr>
          </w:p>
        </w:tc>
      </w:tr>
      <w:tr w:rsidR="00BD6FBB">
        <w:trPr>
          <w:cantSplit/>
        </w:trPr>
        <w:tc>
          <w:tcPr>
            <w:tcW w:w="6580" w:type="dxa"/>
            <w:vMerge w:val="restart"/>
          </w:tcPr>
          <w:p w:rsidR="00BD6FBB" w:rsidRPr="00982084" w:rsidRDefault="00BD6FBB" w:rsidP="00BD6FBB">
            <w:pPr>
              <w:shd w:val="solid" w:color="FFFFFF" w:fill="FFFFFF"/>
              <w:tabs>
                <w:tab w:val="clear" w:pos="1134"/>
                <w:tab w:val="clear" w:pos="1871"/>
                <w:tab w:val="clear" w:pos="2268"/>
              </w:tabs>
              <w:spacing w:before="0" w:after="240"/>
              <w:rPr>
                <w:rFonts w:ascii="Verdana" w:hAnsi="Verdana"/>
                <w:sz w:val="20"/>
              </w:rPr>
            </w:pPr>
            <w:bookmarkStart w:id="2" w:name="recibido"/>
            <w:bookmarkStart w:id="3" w:name="dnum" w:colFirst="1" w:colLast="1"/>
            <w:bookmarkEnd w:id="2"/>
          </w:p>
        </w:tc>
        <w:tc>
          <w:tcPr>
            <w:tcW w:w="3451" w:type="dxa"/>
          </w:tcPr>
          <w:p w:rsidR="00BD6FBB" w:rsidRPr="00714E95" w:rsidRDefault="00BD6FBB" w:rsidP="00BD6FBB">
            <w:pPr>
              <w:shd w:val="solid" w:color="FFFFFF" w:fill="FFFFFF"/>
              <w:spacing w:before="0" w:line="240" w:lineRule="atLeast"/>
              <w:rPr>
                <w:rFonts w:ascii="Verdana" w:hAnsi="Verdana"/>
                <w:sz w:val="20"/>
                <w:lang w:eastAsia="zh-CN"/>
              </w:rPr>
            </w:pPr>
            <w:r w:rsidRPr="00714E95">
              <w:rPr>
                <w:rFonts w:ascii="Verdana" w:hAnsi="Verdana"/>
                <w:b/>
                <w:sz w:val="20"/>
                <w:lang w:eastAsia="zh-CN"/>
              </w:rPr>
              <w:t>Document 5/</w:t>
            </w:r>
            <w:r>
              <w:rPr>
                <w:rFonts w:ascii="Verdana" w:hAnsi="Verdana" w:hint="eastAsia"/>
                <w:b/>
                <w:sz w:val="20"/>
                <w:lang w:eastAsia="ja-JP"/>
              </w:rPr>
              <w:t>270</w:t>
            </w:r>
            <w:r w:rsidRPr="00714E95">
              <w:rPr>
                <w:rFonts w:ascii="Verdana" w:hAnsi="Verdana"/>
                <w:b/>
                <w:sz w:val="20"/>
                <w:lang w:eastAsia="zh-CN"/>
              </w:rPr>
              <w:t>-E</w:t>
            </w:r>
          </w:p>
        </w:tc>
      </w:tr>
      <w:tr w:rsidR="00BD6FBB">
        <w:trPr>
          <w:cantSplit/>
        </w:trPr>
        <w:tc>
          <w:tcPr>
            <w:tcW w:w="6580" w:type="dxa"/>
            <w:vMerge/>
          </w:tcPr>
          <w:p w:rsidR="00BD6FBB" w:rsidRDefault="00BD6FBB" w:rsidP="00BD6FBB">
            <w:pPr>
              <w:spacing w:before="60"/>
              <w:jc w:val="center"/>
              <w:rPr>
                <w:b/>
                <w:smallCaps/>
                <w:sz w:val="32"/>
                <w:lang w:eastAsia="zh-CN"/>
              </w:rPr>
            </w:pPr>
            <w:bookmarkStart w:id="4" w:name="ddate" w:colFirst="1" w:colLast="1"/>
            <w:bookmarkEnd w:id="3"/>
          </w:p>
        </w:tc>
        <w:tc>
          <w:tcPr>
            <w:tcW w:w="3451" w:type="dxa"/>
          </w:tcPr>
          <w:p w:rsidR="00BD6FBB" w:rsidRPr="00714E95" w:rsidRDefault="00BD6FBB" w:rsidP="00BD6FBB">
            <w:pPr>
              <w:shd w:val="solid" w:color="FFFFFF" w:fill="FFFFFF"/>
              <w:spacing w:before="0" w:line="240" w:lineRule="atLeast"/>
              <w:rPr>
                <w:rFonts w:ascii="Verdana" w:hAnsi="Verdana"/>
                <w:sz w:val="20"/>
                <w:lang w:eastAsia="zh-CN"/>
              </w:rPr>
            </w:pPr>
            <w:r>
              <w:rPr>
                <w:rFonts w:ascii="Verdana" w:hAnsi="Verdana"/>
                <w:b/>
                <w:sz w:val="20"/>
                <w:lang w:eastAsia="ja-JP"/>
              </w:rPr>
              <w:t xml:space="preserve">27 </w:t>
            </w:r>
            <w:r>
              <w:rPr>
                <w:rFonts w:ascii="Verdana" w:hAnsi="Verdana" w:hint="eastAsia"/>
                <w:b/>
                <w:sz w:val="20"/>
                <w:lang w:eastAsia="ja-JP"/>
              </w:rPr>
              <w:t>August</w:t>
            </w:r>
            <w:r>
              <w:rPr>
                <w:rFonts w:ascii="Verdana" w:hAnsi="Verdana"/>
                <w:b/>
                <w:sz w:val="20"/>
                <w:lang w:eastAsia="zh-CN"/>
              </w:rPr>
              <w:t xml:space="preserve"> 2015</w:t>
            </w:r>
          </w:p>
        </w:tc>
      </w:tr>
      <w:tr w:rsidR="00BD6FBB">
        <w:trPr>
          <w:cantSplit/>
        </w:trPr>
        <w:tc>
          <w:tcPr>
            <w:tcW w:w="6580" w:type="dxa"/>
            <w:vMerge/>
          </w:tcPr>
          <w:p w:rsidR="00BD6FBB" w:rsidRDefault="00BD6FBB" w:rsidP="00BD6FBB">
            <w:pPr>
              <w:spacing w:before="60"/>
              <w:jc w:val="center"/>
              <w:rPr>
                <w:b/>
                <w:smallCaps/>
                <w:sz w:val="32"/>
                <w:lang w:eastAsia="zh-CN"/>
              </w:rPr>
            </w:pPr>
            <w:bookmarkStart w:id="5" w:name="dorlang" w:colFirst="1" w:colLast="1"/>
            <w:bookmarkEnd w:id="4"/>
          </w:p>
        </w:tc>
        <w:tc>
          <w:tcPr>
            <w:tcW w:w="3451" w:type="dxa"/>
          </w:tcPr>
          <w:p w:rsidR="00BD6FBB" w:rsidRPr="00396EC4" w:rsidRDefault="00BD6FBB" w:rsidP="00BD6FB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BD6FBB">
        <w:trPr>
          <w:cantSplit/>
        </w:trPr>
        <w:tc>
          <w:tcPr>
            <w:tcW w:w="10031" w:type="dxa"/>
            <w:gridSpan w:val="2"/>
          </w:tcPr>
          <w:p w:rsidR="00BD6FBB" w:rsidRDefault="00BD6FBB" w:rsidP="00BD6FBB">
            <w:pPr>
              <w:pStyle w:val="Source"/>
              <w:rPr>
                <w:lang w:eastAsia="zh-CN"/>
              </w:rPr>
            </w:pPr>
            <w:bookmarkStart w:id="6" w:name="dsource" w:colFirst="0" w:colLast="0"/>
            <w:bookmarkEnd w:id="5"/>
            <w:r>
              <w:t>Chairman, Radiocommunication Study Group 5</w:t>
            </w:r>
          </w:p>
        </w:tc>
      </w:tr>
      <w:tr w:rsidR="00BD6FBB">
        <w:trPr>
          <w:cantSplit/>
        </w:trPr>
        <w:tc>
          <w:tcPr>
            <w:tcW w:w="10031" w:type="dxa"/>
            <w:gridSpan w:val="2"/>
          </w:tcPr>
          <w:p w:rsidR="00BD6FBB" w:rsidRDefault="00BD6FBB" w:rsidP="00BD6FBB">
            <w:pPr>
              <w:pStyle w:val="Title1"/>
              <w:rPr>
                <w:lang w:eastAsia="zh-CN"/>
              </w:rPr>
            </w:pPr>
            <w:bookmarkStart w:id="7" w:name="drec" w:colFirst="0" w:colLast="0"/>
            <w:bookmarkEnd w:id="6"/>
            <w:r>
              <w:t>summary record oN the TeNTH meeting of study group 5</w:t>
            </w:r>
          </w:p>
        </w:tc>
      </w:tr>
      <w:tr w:rsidR="00BD6FBB">
        <w:trPr>
          <w:cantSplit/>
        </w:trPr>
        <w:tc>
          <w:tcPr>
            <w:tcW w:w="10031" w:type="dxa"/>
            <w:gridSpan w:val="2"/>
          </w:tcPr>
          <w:p w:rsidR="00BD6FBB" w:rsidRDefault="00BD6FBB" w:rsidP="00BD6FBB">
            <w:pPr>
              <w:pStyle w:val="Title1"/>
              <w:rPr>
                <w:lang w:eastAsia="zh-CN"/>
              </w:rPr>
            </w:pPr>
            <w:bookmarkStart w:id="8" w:name="dtitle1" w:colFirst="0" w:colLast="0"/>
            <w:bookmarkEnd w:id="7"/>
            <w:r w:rsidRPr="00703A39">
              <w:rPr>
                <w:szCs w:val="28"/>
              </w:rPr>
              <w:t>(</w:t>
            </w:r>
            <w:r w:rsidRPr="00703A39">
              <w:rPr>
                <w:caps w:val="0"/>
                <w:szCs w:val="28"/>
              </w:rPr>
              <w:t>Geneva</w:t>
            </w:r>
            <w:r w:rsidRPr="00703A39">
              <w:rPr>
                <w:szCs w:val="28"/>
              </w:rPr>
              <w:t xml:space="preserve">, </w:t>
            </w:r>
            <w:r>
              <w:rPr>
                <w:szCs w:val="28"/>
              </w:rPr>
              <w:t xml:space="preserve">20-21 </w:t>
            </w:r>
            <w:r>
              <w:rPr>
                <w:caps w:val="0"/>
                <w:szCs w:val="28"/>
              </w:rPr>
              <w:t>July 2015</w:t>
            </w:r>
            <w:r w:rsidRPr="00703A39">
              <w:rPr>
                <w:szCs w:val="28"/>
              </w:rPr>
              <w:t>)</w:t>
            </w:r>
          </w:p>
        </w:tc>
      </w:tr>
    </w:tbl>
    <w:p w:rsidR="00396EC4" w:rsidRPr="0057172E" w:rsidRDefault="00396EC4" w:rsidP="0057172E">
      <w:pPr>
        <w:pStyle w:val="Heading1"/>
      </w:pPr>
      <w:bookmarkStart w:id="9" w:name="dbreak"/>
      <w:bookmarkEnd w:id="8"/>
      <w:bookmarkEnd w:id="9"/>
      <w:r w:rsidRPr="0057172E">
        <w:t>1</w:t>
      </w:r>
      <w:r w:rsidRPr="0057172E">
        <w:tab/>
        <w:t>Opening of the meeting</w:t>
      </w:r>
    </w:p>
    <w:p w:rsidR="00396EC4" w:rsidRPr="00030D30" w:rsidRDefault="00396EC4" w:rsidP="00030D30">
      <w:pPr>
        <w:rPr>
          <w:rStyle w:val="LineNumber"/>
        </w:rPr>
      </w:pPr>
      <w:r w:rsidRPr="00030D30">
        <w:rPr>
          <w:rStyle w:val="LineNumber"/>
        </w:rPr>
        <w:t xml:space="preserve">The Chairman, Dr. Akira Hashimoto (Japan) </w:t>
      </w:r>
      <w:r w:rsidR="00057ACD" w:rsidRPr="00030D30">
        <w:rPr>
          <w:rStyle w:val="LineNumber"/>
        </w:rPr>
        <w:t>opened the meeting at 09</w:t>
      </w:r>
      <w:r w:rsidR="002C47B3" w:rsidRPr="00030D30">
        <w:rPr>
          <w:rStyle w:val="LineNumber"/>
        </w:rPr>
        <w:t>30</w:t>
      </w:r>
      <w:r w:rsidR="003123D7" w:rsidRPr="00030D30">
        <w:rPr>
          <w:rStyle w:val="LineNumber"/>
        </w:rPr>
        <w:t xml:space="preserve"> Central European Time and </w:t>
      </w:r>
      <w:r w:rsidRPr="00030D30">
        <w:rPr>
          <w:rStyle w:val="LineNumber"/>
        </w:rPr>
        <w:t xml:space="preserve">welcomed the delegates to the </w:t>
      </w:r>
      <w:r w:rsidR="002C47B3" w:rsidRPr="00030D30">
        <w:rPr>
          <w:rStyle w:val="LineNumber"/>
        </w:rPr>
        <w:t>ten</w:t>
      </w:r>
      <w:r w:rsidR="00982469" w:rsidRPr="00030D30">
        <w:rPr>
          <w:rStyle w:val="LineNumber"/>
        </w:rPr>
        <w:t>th</w:t>
      </w:r>
      <w:r w:rsidRPr="00030D30">
        <w:rPr>
          <w:rStyle w:val="LineNumber"/>
        </w:rPr>
        <w:t xml:space="preserve"> meeting of Study Group 5 (SG</w:t>
      </w:r>
      <w:r w:rsidR="00F17381">
        <w:rPr>
          <w:rStyle w:val="LineNumber"/>
        </w:rPr>
        <w:t xml:space="preserve"> </w:t>
      </w:r>
      <w:r w:rsidRPr="00030D30">
        <w:rPr>
          <w:rStyle w:val="LineNumber"/>
        </w:rPr>
        <w:t>5)</w:t>
      </w:r>
      <w:r w:rsidR="002C47B3" w:rsidRPr="00030D30">
        <w:rPr>
          <w:rStyle w:val="LineNumber"/>
        </w:rPr>
        <w:t>, the fourth meeting in this study cycle.</w:t>
      </w:r>
    </w:p>
    <w:p w:rsidR="002C47B3" w:rsidRPr="00030D30" w:rsidRDefault="00982469" w:rsidP="00F17381">
      <w:pPr>
        <w:rPr>
          <w:rStyle w:val="LineNumber"/>
        </w:rPr>
      </w:pPr>
      <w:r w:rsidRPr="00030D30">
        <w:rPr>
          <w:rStyle w:val="LineNumber"/>
        </w:rPr>
        <w:t xml:space="preserve">The Chairman noted that </w:t>
      </w:r>
      <w:r w:rsidR="002C47B3" w:rsidRPr="00030D30">
        <w:rPr>
          <w:rStyle w:val="LineNumber"/>
        </w:rPr>
        <w:t>there had been significant progress since the previous meeting in November</w:t>
      </w:r>
      <w:r w:rsidR="00165E7D" w:rsidRPr="00030D30">
        <w:rPr>
          <w:rStyle w:val="LineNumber"/>
          <w:rFonts w:hint="eastAsia"/>
        </w:rPr>
        <w:t xml:space="preserve"> 2014</w:t>
      </w:r>
      <w:r w:rsidR="002C47B3" w:rsidRPr="00030D30">
        <w:rPr>
          <w:rStyle w:val="LineNumber"/>
        </w:rPr>
        <w:t>, including the development of new Recommendations or Reports and issues related to the World Radiocommunication Conference</w:t>
      </w:r>
      <w:r w:rsidR="002E38C2" w:rsidRPr="00030D30">
        <w:rPr>
          <w:rStyle w:val="LineNumber"/>
          <w:rFonts w:hint="eastAsia"/>
        </w:rPr>
        <w:t xml:space="preserve"> (WRC)</w:t>
      </w:r>
      <w:r w:rsidR="002C47B3" w:rsidRPr="00030D30">
        <w:rPr>
          <w:rStyle w:val="LineNumber"/>
        </w:rPr>
        <w:t>. More than 80 inputs will need to be considered over the next two days. He encouraged members to enter into discussions in the spirit of cooperation, recognizing that administrations have submitted contributions reflecting divergent views</w:t>
      </w:r>
      <w:r w:rsidR="00165E7D" w:rsidRPr="00030D30">
        <w:rPr>
          <w:rStyle w:val="LineNumber"/>
          <w:rFonts w:hint="eastAsia"/>
        </w:rPr>
        <w:t xml:space="preserve"> on specific topics</w:t>
      </w:r>
      <w:r w:rsidR="002C47B3" w:rsidRPr="00030D30">
        <w:rPr>
          <w:rStyle w:val="LineNumber"/>
        </w:rPr>
        <w:t>.</w:t>
      </w:r>
    </w:p>
    <w:p w:rsidR="002C47B3" w:rsidRPr="00030D30" w:rsidRDefault="002C47B3" w:rsidP="00030D30">
      <w:pPr>
        <w:rPr>
          <w:rStyle w:val="LineNumber"/>
        </w:rPr>
      </w:pPr>
      <w:r w:rsidRPr="00030D30">
        <w:rPr>
          <w:rStyle w:val="LineNumber"/>
        </w:rPr>
        <w:t xml:space="preserve">Mr. </w:t>
      </w:r>
      <w:r w:rsidR="00646081" w:rsidRPr="00030D30">
        <w:rPr>
          <w:rStyle w:val="LineNumber"/>
        </w:rPr>
        <w:t>François</w:t>
      </w:r>
      <w:r w:rsidRPr="00030D30">
        <w:rPr>
          <w:rStyle w:val="LineNumber"/>
        </w:rPr>
        <w:t xml:space="preserve"> Rancy, Director of the Radiocommunication Burea</w:t>
      </w:r>
      <w:r w:rsidR="0057172E" w:rsidRPr="00030D30">
        <w:rPr>
          <w:rStyle w:val="LineNumber"/>
        </w:rPr>
        <w:t xml:space="preserve">u, provided welcoming remarks. </w:t>
      </w:r>
      <w:r w:rsidRPr="00030D30">
        <w:rPr>
          <w:rStyle w:val="LineNumber"/>
        </w:rPr>
        <w:t>He congratulated Dr. Hashimoto on his leadership over the past eight years. He also thanked the administrations and delegates for their work toward developing worldwide standards and best prac</w:t>
      </w:r>
      <w:r w:rsidR="008F4953" w:rsidRPr="00030D30">
        <w:rPr>
          <w:rStyle w:val="LineNumber"/>
        </w:rPr>
        <w:t xml:space="preserve">tices for the use of spectrum. </w:t>
      </w:r>
      <w:r w:rsidRPr="00030D30">
        <w:rPr>
          <w:rStyle w:val="LineNumber"/>
        </w:rPr>
        <w:t>He noted in particular the approval of the standards/specifications for IMT-Advanced</w:t>
      </w:r>
      <w:r w:rsidR="00165E7D" w:rsidRPr="00030D30">
        <w:rPr>
          <w:rStyle w:val="LineNumber"/>
          <w:rFonts w:hint="eastAsia"/>
        </w:rPr>
        <w:t xml:space="preserve"> including its satellite component</w:t>
      </w:r>
      <w:r w:rsidRPr="00030D30">
        <w:rPr>
          <w:rStyle w:val="LineNumber"/>
        </w:rPr>
        <w:t>, and IMT-2020 as part</w:t>
      </w:r>
      <w:r w:rsidR="0057172E" w:rsidRPr="00030D30">
        <w:rPr>
          <w:rStyle w:val="LineNumber"/>
        </w:rPr>
        <w:t xml:space="preserve"> of the essential role of SG</w:t>
      </w:r>
      <w:r w:rsidR="00F17381">
        <w:rPr>
          <w:rStyle w:val="LineNumber"/>
        </w:rPr>
        <w:t xml:space="preserve"> </w:t>
      </w:r>
      <w:r w:rsidR="0057172E" w:rsidRPr="00030D30">
        <w:rPr>
          <w:rStyle w:val="LineNumber"/>
        </w:rPr>
        <w:t xml:space="preserve">5. </w:t>
      </w:r>
      <w:r w:rsidRPr="00030D30">
        <w:rPr>
          <w:rStyle w:val="LineNumber"/>
        </w:rPr>
        <w:t>He thanked SG</w:t>
      </w:r>
      <w:r w:rsidR="00F17381">
        <w:rPr>
          <w:rStyle w:val="LineNumber"/>
        </w:rPr>
        <w:t xml:space="preserve"> </w:t>
      </w:r>
      <w:r w:rsidRPr="00030D30">
        <w:rPr>
          <w:rStyle w:val="LineNumber"/>
        </w:rPr>
        <w:t>5 for the results achieved on studies in support of WRC-15, such as work on Global Flight Tracking</w:t>
      </w:r>
      <w:r w:rsidR="00165E7D" w:rsidRPr="00030D30">
        <w:rPr>
          <w:rStyle w:val="LineNumber"/>
          <w:rFonts w:hint="eastAsia"/>
        </w:rPr>
        <w:t>, on which he would</w:t>
      </w:r>
      <w:r w:rsidRPr="00030D30">
        <w:rPr>
          <w:rStyle w:val="LineNumber"/>
        </w:rPr>
        <w:t xml:space="preserve"> include </w:t>
      </w:r>
      <w:r w:rsidR="008F4953" w:rsidRPr="00030D30">
        <w:rPr>
          <w:rStyle w:val="LineNumber"/>
          <w:rFonts w:hint="eastAsia"/>
        </w:rPr>
        <w:t>various</w:t>
      </w:r>
      <w:r w:rsidRPr="00030D30">
        <w:rPr>
          <w:rStyle w:val="LineNumber"/>
        </w:rPr>
        <w:t xml:space="preserve"> views in his Report to the WRC.</w:t>
      </w:r>
    </w:p>
    <w:p w:rsidR="002C47B3" w:rsidRPr="00030D30" w:rsidRDefault="002C47B3" w:rsidP="00030D30">
      <w:pPr>
        <w:rPr>
          <w:rStyle w:val="LineNumber"/>
        </w:rPr>
      </w:pPr>
      <w:r w:rsidRPr="00030D30">
        <w:rPr>
          <w:rStyle w:val="LineNumber"/>
        </w:rPr>
        <w:t xml:space="preserve">He </w:t>
      </w:r>
      <w:r w:rsidR="00165E7D" w:rsidRPr="00030D30">
        <w:rPr>
          <w:rStyle w:val="LineNumber"/>
          <w:rFonts w:hint="eastAsia"/>
        </w:rPr>
        <w:t xml:space="preserve">also </w:t>
      </w:r>
      <w:r w:rsidRPr="00030D30">
        <w:rPr>
          <w:rStyle w:val="LineNumber"/>
        </w:rPr>
        <w:t xml:space="preserve">thanked the administration of Romania for their outstanding hospitality in hosting Working Party 5A, 5B, and 5C </w:t>
      </w:r>
      <w:r w:rsidR="00165E7D" w:rsidRPr="00030D30">
        <w:rPr>
          <w:rStyle w:val="LineNumber"/>
          <w:rFonts w:hint="eastAsia"/>
        </w:rPr>
        <w:t xml:space="preserve">meetings </w:t>
      </w:r>
      <w:r w:rsidRPr="00030D30">
        <w:rPr>
          <w:rStyle w:val="LineNumber"/>
        </w:rPr>
        <w:t>in the past weeks.</w:t>
      </w:r>
    </w:p>
    <w:p w:rsidR="00982469" w:rsidRPr="00030D30" w:rsidRDefault="00982469" w:rsidP="00030D30">
      <w:pPr>
        <w:rPr>
          <w:rStyle w:val="LineNumber"/>
        </w:rPr>
      </w:pPr>
      <w:r w:rsidRPr="00030D30">
        <w:rPr>
          <w:rStyle w:val="LineNumber"/>
        </w:rPr>
        <w:t>The Chairman introduced Mr</w:t>
      </w:r>
      <w:r w:rsidR="00057ACD" w:rsidRPr="00030D30">
        <w:rPr>
          <w:rStyle w:val="LineNumber"/>
        </w:rPr>
        <w:t>.</w:t>
      </w:r>
      <w:r w:rsidRPr="00030D30">
        <w:rPr>
          <w:rStyle w:val="LineNumber"/>
        </w:rPr>
        <w:t xml:space="preserve"> Sergio Buonomo, </w:t>
      </w:r>
      <w:r w:rsidR="00A65398" w:rsidRPr="00030D30">
        <w:rPr>
          <w:rStyle w:val="LineNumber"/>
          <w:rFonts w:hint="eastAsia"/>
        </w:rPr>
        <w:t>C</w:t>
      </w:r>
      <w:r w:rsidRPr="00030D30">
        <w:rPr>
          <w:rStyle w:val="LineNumber"/>
        </w:rPr>
        <w:t xml:space="preserve">ounsellor to SG 5, noting that </w:t>
      </w:r>
      <w:r w:rsidR="007F0377" w:rsidRPr="00030D30">
        <w:rPr>
          <w:rStyle w:val="LineNumber"/>
          <w:rFonts w:hint="eastAsia"/>
        </w:rPr>
        <w:t>his advice</w:t>
      </w:r>
      <w:r w:rsidR="007F0377" w:rsidRPr="00030D30">
        <w:rPr>
          <w:rStyle w:val="LineNumber"/>
        </w:rPr>
        <w:t xml:space="preserve"> </w:t>
      </w:r>
      <w:r w:rsidRPr="00030D30">
        <w:rPr>
          <w:rStyle w:val="LineNumber"/>
        </w:rPr>
        <w:t>will be very important during the meeting.</w:t>
      </w:r>
    </w:p>
    <w:p w:rsidR="00396EC4" w:rsidRPr="007064A9" w:rsidRDefault="00396EC4" w:rsidP="00396EC4">
      <w:pPr>
        <w:pStyle w:val="Heading1"/>
        <w:rPr>
          <w:szCs w:val="28"/>
        </w:rPr>
      </w:pPr>
      <w:r w:rsidRPr="007064A9">
        <w:rPr>
          <w:szCs w:val="28"/>
        </w:rPr>
        <w:t>2</w:t>
      </w:r>
      <w:r w:rsidRPr="007064A9">
        <w:rPr>
          <w:szCs w:val="28"/>
        </w:rPr>
        <w:tab/>
        <w:t xml:space="preserve">Approval of </w:t>
      </w:r>
      <w:r w:rsidR="005332A0">
        <w:rPr>
          <w:szCs w:val="28"/>
        </w:rPr>
        <w:t>the a</w:t>
      </w:r>
      <w:r w:rsidRPr="007064A9">
        <w:rPr>
          <w:szCs w:val="28"/>
        </w:rPr>
        <w:t>genda</w:t>
      </w:r>
    </w:p>
    <w:p w:rsidR="006659BC" w:rsidRDefault="006659BC" w:rsidP="00F17381">
      <w:pPr>
        <w:rPr>
          <w:lang w:eastAsia="ja-JP"/>
        </w:rPr>
      </w:pPr>
      <w:r>
        <w:rPr>
          <w:lang w:eastAsia="ja-JP"/>
        </w:rPr>
        <w:t xml:space="preserve">The Chairman asked the meeting </w:t>
      </w:r>
      <w:r w:rsidR="00057ACD">
        <w:rPr>
          <w:lang w:eastAsia="ja-JP"/>
        </w:rPr>
        <w:t>to</w:t>
      </w:r>
      <w:r>
        <w:rPr>
          <w:lang w:eastAsia="ja-JP"/>
        </w:rPr>
        <w:t xml:space="preserve"> consider the outputs of the </w:t>
      </w:r>
      <w:r w:rsidR="002C47B3">
        <w:rPr>
          <w:lang w:eastAsia="ja-JP"/>
        </w:rPr>
        <w:t>W</w:t>
      </w:r>
      <w:r>
        <w:rPr>
          <w:lang w:eastAsia="ja-JP"/>
        </w:rPr>
        <w:t xml:space="preserve">orking Parties in </w:t>
      </w:r>
      <w:r w:rsidR="002C47B3">
        <w:rPr>
          <w:lang w:eastAsia="ja-JP"/>
        </w:rPr>
        <w:t>the following order: 5B, 5D, 5A, and 5C</w:t>
      </w:r>
      <w:r w:rsidR="008F4953">
        <w:rPr>
          <w:rFonts w:hint="eastAsia"/>
          <w:lang w:eastAsia="ja-JP"/>
        </w:rPr>
        <w:t xml:space="preserve"> in the agenda</w:t>
      </w:r>
      <w:r w:rsidR="00763F00">
        <w:rPr>
          <w:lang w:eastAsia="ja-JP"/>
        </w:rPr>
        <w:t xml:space="preserve"> </w:t>
      </w:r>
      <w:r w:rsidR="008F4953">
        <w:t xml:space="preserve">in </w:t>
      </w:r>
      <w:r w:rsidR="008F4953">
        <w:rPr>
          <w:rFonts w:hint="eastAsia"/>
          <w:lang w:eastAsia="ja-JP"/>
        </w:rPr>
        <w:t>D</w:t>
      </w:r>
      <w:r w:rsidR="008F4953">
        <w:rPr>
          <w:lang w:eastAsia="ja-JP"/>
        </w:rPr>
        <w:t xml:space="preserve">ocument </w:t>
      </w:r>
      <w:hyperlink r:id="rId9" w:history="1">
        <w:r w:rsidR="008F4953">
          <w:rPr>
            <w:rStyle w:val="Hyperlink"/>
            <w:b/>
            <w:lang w:eastAsia="ja-JP"/>
          </w:rPr>
          <w:t>5/ADM/5</w:t>
        </w:r>
      </w:hyperlink>
      <w:r w:rsidR="00763F00">
        <w:rPr>
          <w:lang w:eastAsia="ja-JP"/>
        </w:rPr>
        <w:t>. The Chairman proposed one amendment in Section 7.1.5 by adding “(Sect.2.1.4)” which is the relevant portion of the document.</w:t>
      </w:r>
    </w:p>
    <w:p w:rsidR="00763F00" w:rsidRDefault="00763F00" w:rsidP="00030D30">
      <w:pPr>
        <w:rPr>
          <w:lang w:eastAsia="ja-JP"/>
        </w:rPr>
      </w:pPr>
      <w:r>
        <w:rPr>
          <w:lang w:eastAsia="ja-JP"/>
        </w:rPr>
        <w:t xml:space="preserve">The United Kingdom indicated that Document 5/193 under agenda item 7.2.2.1 </w:t>
      </w:r>
      <w:r w:rsidR="00E74A17">
        <w:rPr>
          <w:lang w:eastAsia="ja-JP"/>
        </w:rPr>
        <w:t>was supers</w:t>
      </w:r>
      <w:r>
        <w:rPr>
          <w:lang w:eastAsia="ja-JP"/>
        </w:rPr>
        <w:t>eded by events and asked to have it removed. The draft agenda was approved</w:t>
      </w:r>
      <w:r w:rsidR="00E74A17">
        <w:rPr>
          <w:lang w:eastAsia="ja-JP"/>
        </w:rPr>
        <w:t xml:space="preserve"> as amended</w:t>
      </w:r>
      <w:r>
        <w:rPr>
          <w:lang w:eastAsia="ja-JP"/>
        </w:rPr>
        <w:t>.</w:t>
      </w:r>
    </w:p>
    <w:p w:rsidR="00396EC4" w:rsidRPr="007064A9" w:rsidRDefault="00396EC4" w:rsidP="00396EC4">
      <w:pPr>
        <w:pStyle w:val="Heading1"/>
        <w:rPr>
          <w:szCs w:val="28"/>
        </w:rPr>
      </w:pPr>
      <w:r w:rsidRPr="007064A9">
        <w:rPr>
          <w:szCs w:val="28"/>
        </w:rPr>
        <w:lastRenderedPageBreak/>
        <w:t>3</w:t>
      </w:r>
      <w:r w:rsidRPr="007064A9">
        <w:rPr>
          <w:szCs w:val="28"/>
        </w:rPr>
        <w:tab/>
        <w:t>Appointment of the Rapporteur</w:t>
      </w:r>
    </w:p>
    <w:p w:rsidR="006E0858" w:rsidRDefault="00396EC4" w:rsidP="006E0858">
      <w:pPr>
        <w:tabs>
          <w:tab w:val="center" w:pos="7938"/>
          <w:tab w:val="center" w:pos="8505"/>
        </w:tabs>
        <w:rPr>
          <w:lang w:eastAsia="ja-JP"/>
        </w:rPr>
      </w:pPr>
      <w:r>
        <w:t xml:space="preserve">The administration of </w:t>
      </w:r>
      <w:r w:rsidR="00763F00">
        <w:t>the United States</w:t>
      </w:r>
      <w:r w:rsidR="006659BC">
        <w:t xml:space="preserve"> </w:t>
      </w:r>
      <w:r>
        <w:t xml:space="preserve">nominated </w:t>
      </w:r>
      <w:r w:rsidR="006659BC">
        <w:t>M</w:t>
      </w:r>
      <w:r w:rsidR="00763F00">
        <w:t>s. Amy L. Sanders</w:t>
      </w:r>
      <w:r>
        <w:t xml:space="preserve"> as </w:t>
      </w:r>
      <w:r>
        <w:rPr>
          <w:rFonts w:hint="eastAsia"/>
          <w:lang w:eastAsia="ja-JP"/>
        </w:rPr>
        <w:t>R</w:t>
      </w:r>
      <w:r w:rsidR="004457D4">
        <w:t xml:space="preserve">apporteur for the </w:t>
      </w:r>
      <w:r w:rsidR="00763F00">
        <w:t xml:space="preserve">first day of the </w:t>
      </w:r>
      <w:r w:rsidR="004457D4">
        <w:t xml:space="preserve">meeting. </w:t>
      </w:r>
      <w:r w:rsidR="00763F00">
        <w:t xml:space="preserve">The administration of Japan nominated Dr. </w:t>
      </w:r>
      <w:r w:rsidR="00E74A17">
        <w:t xml:space="preserve">Hiroyuki </w:t>
      </w:r>
      <w:r w:rsidR="00763F00">
        <w:t>Atarashi as Rapporteur for the second day of the meeting. These candidacies were</w:t>
      </w:r>
      <w:r>
        <w:t xml:space="preserve"> approved by the meeting.</w:t>
      </w:r>
    </w:p>
    <w:p w:rsidR="006E0858" w:rsidRPr="006D0E06" w:rsidRDefault="00396EC4" w:rsidP="006E0858">
      <w:pPr>
        <w:tabs>
          <w:tab w:val="center" w:pos="7938"/>
          <w:tab w:val="center" w:pos="8505"/>
        </w:tabs>
        <w:rPr>
          <w:b/>
          <w:sz w:val="28"/>
          <w:szCs w:val="28"/>
          <w:lang w:eastAsia="ja-JP"/>
        </w:rPr>
      </w:pPr>
      <w:r w:rsidRPr="006D0E06">
        <w:rPr>
          <w:b/>
          <w:sz w:val="28"/>
          <w:szCs w:val="28"/>
        </w:rPr>
        <w:t>4</w:t>
      </w:r>
      <w:r w:rsidRPr="006D0E06">
        <w:rPr>
          <w:b/>
          <w:sz w:val="28"/>
          <w:szCs w:val="28"/>
        </w:rPr>
        <w:tab/>
      </w:r>
      <w:r w:rsidRPr="006D0E06">
        <w:rPr>
          <w:rFonts w:hint="eastAsia"/>
          <w:b/>
          <w:sz w:val="28"/>
          <w:szCs w:val="28"/>
          <w:lang w:eastAsia="ja-JP"/>
        </w:rPr>
        <w:t xml:space="preserve">Approval of the </w:t>
      </w:r>
      <w:r w:rsidRPr="006D0E06">
        <w:rPr>
          <w:b/>
          <w:sz w:val="28"/>
          <w:szCs w:val="28"/>
          <w:lang w:eastAsia="ja-JP"/>
        </w:rPr>
        <w:t>S</w:t>
      </w:r>
      <w:r w:rsidRPr="006D0E06">
        <w:rPr>
          <w:rFonts w:hint="eastAsia"/>
          <w:b/>
          <w:sz w:val="28"/>
          <w:szCs w:val="28"/>
          <w:lang w:eastAsia="ja-JP"/>
        </w:rPr>
        <w:t xml:space="preserve">ummary </w:t>
      </w:r>
      <w:r w:rsidRPr="006D0E06">
        <w:rPr>
          <w:b/>
          <w:sz w:val="28"/>
          <w:szCs w:val="28"/>
          <w:lang w:eastAsia="ja-JP"/>
        </w:rPr>
        <w:t>R</w:t>
      </w:r>
      <w:r w:rsidRPr="006D0E06">
        <w:rPr>
          <w:rFonts w:hint="eastAsia"/>
          <w:b/>
          <w:sz w:val="28"/>
          <w:szCs w:val="28"/>
          <w:lang w:eastAsia="ja-JP"/>
        </w:rPr>
        <w:t>ecord of the previous meeting</w:t>
      </w:r>
    </w:p>
    <w:p w:rsidR="00396EC4" w:rsidRPr="006E0858" w:rsidRDefault="00396EC4" w:rsidP="006E0858">
      <w:pPr>
        <w:tabs>
          <w:tab w:val="center" w:pos="7938"/>
          <w:tab w:val="center" w:pos="8505"/>
        </w:tabs>
        <w:rPr>
          <w:b/>
          <w:lang w:eastAsia="ja-JP"/>
        </w:rPr>
      </w:pPr>
      <w:r>
        <w:rPr>
          <w:lang w:eastAsia="ja-JP"/>
        </w:rPr>
        <w:t xml:space="preserve">The Chairman </w:t>
      </w:r>
      <w:r w:rsidRPr="00A53E5D">
        <w:t xml:space="preserve">asked </w:t>
      </w:r>
      <w:r>
        <w:t xml:space="preserve">the meeting </w:t>
      </w:r>
      <w:r w:rsidRPr="00A53E5D">
        <w:t xml:space="preserve">for comments on the </w:t>
      </w:r>
      <w:r>
        <w:t>S</w:t>
      </w:r>
      <w:r w:rsidRPr="00A53E5D">
        <w:t xml:space="preserve">ummary </w:t>
      </w:r>
      <w:r>
        <w:t>R</w:t>
      </w:r>
      <w:r w:rsidRPr="00A53E5D">
        <w:t>ecord</w:t>
      </w:r>
      <w:r>
        <w:t xml:space="preserve"> of the </w:t>
      </w:r>
      <w:r w:rsidR="00763F00">
        <w:t>nint</w:t>
      </w:r>
      <w:r w:rsidR="006659BC">
        <w:t>h</w:t>
      </w:r>
      <w:r>
        <w:t xml:space="preserve"> meeting of Study Group 5, held in Geneva </w:t>
      </w:r>
      <w:r w:rsidR="00801C5C">
        <w:t>10-11 November 201</w:t>
      </w:r>
      <w:r w:rsidR="00801C5C" w:rsidRPr="00801C5C">
        <w:t>4</w:t>
      </w:r>
      <w:r w:rsidRPr="00801C5C">
        <w:t>, in</w:t>
      </w:r>
      <w:r>
        <w:t xml:space="preserve"> </w:t>
      </w:r>
      <w:r>
        <w:rPr>
          <w:rFonts w:hint="eastAsia"/>
        </w:rPr>
        <w:t>D</w:t>
      </w:r>
      <w:r>
        <w:t xml:space="preserve">ocument </w:t>
      </w:r>
      <w:hyperlink r:id="rId10" w:history="1">
        <w:r w:rsidR="00763F00">
          <w:rPr>
            <w:rStyle w:val="Hyperlink"/>
            <w:b/>
          </w:rPr>
          <w:t>5/187</w:t>
        </w:r>
      </w:hyperlink>
      <w:r>
        <w:t>. T</w:t>
      </w:r>
      <w:r w:rsidRPr="00AD556E">
        <w:t>he document was approved by the meeting</w:t>
      </w:r>
      <w:r w:rsidR="00164922">
        <w:rPr>
          <w:rFonts w:hint="eastAsia"/>
          <w:lang w:eastAsia="ja-JP"/>
        </w:rPr>
        <w:t xml:space="preserve"> without further modifications</w:t>
      </w:r>
      <w:r w:rsidRPr="00AD556E">
        <w:t>.</w:t>
      </w:r>
      <w:r w:rsidR="008F4953">
        <w:t xml:space="preserve"> </w:t>
      </w:r>
    </w:p>
    <w:p w:rsidR="00776967" w:rsidRDefault="00396EC4" w:rsidP="00396EC4">
      <w:pPr>
        <w:pStyle w:val="Heading1"/>
        <w:rPr>
          <w:szCs w:val="28"/>
        </w:rPr>
      </w:pPr>
      <w:r w:rsidRPr="007064A9">
        <w:rPr>
          <w:rFonts w:hint="eastAsia"/>
          <w:szCs w:val="28"/>
        </w:rPr>
        <w:t>5</w:t>
      </w:r>
      <w:r w:rsidRPr="007064A9">
        <w:rPr>
          <w:szCs w:val="28"/>
        </w:rPr>
        <w:tab/>
      </w:r>
      <w:r w:rsidR="00EA41B4">
        <w:rPr>
          <w:szCs w:val="28"/>
        </w:rPr>
        <w:t>Report on the meeting of RAG-15</w:t>
      </w:r>
    </w:p>
    <w:p w:rsidR="00776967" w:rsidRDefault="00776967" w:rsidP="00776967">
      <w:pPr>
        <w:rPr>
          <w:lang w:eastAsia="ja-JP"/>
        </w:rPr>
      </w:pPr>
      <w:r>
        <w:rPr>
          <w:lang w:eastAsia="ja-JP"/>
        </w:rPr>
        <w:t xml:space="preserve">The Chairman introduced Circular Letter </w:t>
      </w:r>
      <w:hyperlink r:id="rId11" w:history="1">
        <w:r w:rsidR="00EA41B4">
          <w:rPr>
            <w:rStyle w:val="Hyperlink"/>
            <w:b/>
            <w:lang w:eastAsia="ja-JP"/>
          </w:rPr>
          <w:t>CA/223</w:t>
        </w:r>
      </w:hyperlink>
      <w:r>
        <w:rPr>
          <w:lang w:eastAsia="ja-JP"/>
        </w:rPr>
        <w:t>, the su</w:t>
      </w:r>
      <w:r w:rsidR="00EA41B4">
        <w:rPr>
          <w:lang w:eastAsia="ja-JP"/>
        </w:rPr>
        <w:t>mmary of conclusions from RAG-15</w:t>
      </w:r>
      <w:r>
        <w:rPr>
          <w:lang w:eastAsia="ja-JP"/>
        </w:rPr>
        <w:t xml:space="preserve">, held </w:t>
      </w:r>
      <w:r w:rsidR="00B7189E">
        <w:rPr>
          <w:lang w:eastAsia="ja-JP"/>
        </w:rPr>
        <w:t>5-8 May 2015</w:t>
      </w:r>
      <w:r>
        <w:rPr>
          <w:lang w:eastAsia="ja-JP"/>
        </w:rPr>
        <w:t xml:space="preserve"> in Geneva. The document was noted</w:t>
      </w:r>
      <w:r w:rsidR="008F06AF">
        <w:rPr>
          <w:lang w:eastAsia="ja-JP"/>
        </w:rPr>
        <w:t xml:space="preserve"> as no actions were requested from this meeting</w:t>
      </w:r>
      <w:r>
        <w:rPr>
          <w:lang w:eastAsia="ja-JP"/>
        </w:rPr>
        <w:t>.</w:t>
      </w:r>
    </w:p>
    <w:p w:rsidR="00396EC4" w:rsidRDefault="00776967" w:rsidP="00396EC4">
      <w:pPr>
        <w:pStyle w:val="Heading1"/>
        <w:rPr>
          <w:szCs w:val="28"/>
        </w:rPr>
      </w:pPr>
      <w:r>
        <w:rPr>
          <w:szCs w:val="28"/>
        </w:rPr>
        <w:t>6</w:t>
      </w:r>
      <w:r>
        <w:rPr>
          <w:szCs w:val="28"/>
        </w:rPr>
        <w:tab/>
      </w:r>
      <w:r w:rsidR="006659BC">
        <w:rPr>
          <w:szCs w:val="28"/>
        </w:rPr>
        <w:t>Joint Task Group 4-5-6-7</w:t>
      </w:r>
      <w:r w:rsidR="008F06AF">
        <w:rPr>
          <w:szCs w:val="28"/>
        </w:rPr>
        <w:t xml:space="preserve"> </w:t>
      </w:r>
      <w:r w:rsidR="00646081">
        <w:rPr>
          <w:rFonts w:hint="eastAsia"/>
          <w:szCs w:val="28"/>
          <w:lang w:eastAsia="ja-JP"/>
        </w:rPr>
        <w:t>i</w:t>
      </w:r>
      <w:r w:rsidR="008F06AF">
        <w:rPr>
          <w:szCs w:val="28"/>
        </w:rPr>
        <w:t>ssues</w:t>
      </w:r>
    </w:p>
    <w:p w:rsidR="008F06AF" w:rsidRDefault="008F06AF" w:rsidP="006659BC">
      <w:pPr>
        <w:rPr>
          <w:lang w:eastAsia="ja-JP"/>
        </w:rPr>
      </w:pPr>
      <w:r>
        <w:rPr>
          <w:lang w:eastAsia="ja-JP"/>
        </w:rPr>
        <w:t>Study Group 4 provide</w:t>
      </w:r>
      <w:r w:rsidR="008F4953">
        <w:rPr>
          <w:rFonts w:hint="eastAsia"/>
          <w:lang w:eastAsia="ja-JP"/>
        </w:rPr>
        <w:t>d</w:t>
      </w:r>
      <w:r>
        <w:rPr>
          <w:lang w:eastAsia="ja-JP"/>
        </w:rPr>
        <w:t xml:space="preserve"> </w:t>
      </w:r>
      <w:r w:rsidR="008F4953">
        <w:rPr>
          <w:rFonts w:hint="eastAsia"/>
        </w:rPr>
        <w:t>D</w:t>
      </w:r>
      <w:r w:rsidR="008F4953">
        <w:t xml:space="preserve">ocument </w:t>
      </w:r>
      <w:hyperlink r:id="rId12" w:history="1">
        <w:r w:rsidRPr="00360F00">
          <w:rPr>
            <w:rStyle w:val="Hyperlink"/>
            <w:lang w:eastAsia="ja-JP"/>
          </w:rPr>
          <w:t>5/249</w:t>
        </w:r>
      </w:hyperlink>
      <w:r>
        <w:rPr>
          <w:lang w:eastAsia="ja-JP"/>
        </w:rPr>
        <w:t xml:space="preserve"> indicating that they had </w:t>
      </w:r>
      <w:r w:rsidR="00165E7D">
        <w:rPr>
          <w:rFonts w:hint="eastAsia"/>
          <w:lang w:eastAsia="ja-JP"/>
        </w:rPr>
        <w:t>approved</w:t>
      </w:r>
      <w:r w:rsidR="00360F00">
        <w:rPr>
          <w:lang w:eastAsia="ja-JP"/>
        </w:rPr>
        <w:t xml:space="preserve"> the last two Reports developed </w:t>
      </w:r>
      <w:r w:rsidR="00165E7D">
        <w:rPr>
          <w:rFonts w:hint="eastAsia"/>
          <w:lang w:eastAsia="ja-JP"/>
        </w:rPr>
        <w:t xml:space="preserve">by </w:t>
      </w:r>
      <w:r w:rsidR="00360F00">
        <w:rPr>
          <w:lang w:eastAsia="ja-JP"/>
        </w:rPr>
        <w:t xml:space="preserve">the JTG, which completed the </w:t>
      </w:r>
      <w:r w:rsidR="008F4953">
        <w:rPr>
          <w:rFonts w:hint="eastAsia"/>
          <w:lang w:eastAsia="ja-JP"/>
        </w:rPr>
        <w:t>approval</w:t>
      </w:r>
      <w:r w:rsidR="00360F00">
        <w:rPr>
          <w:lang w:eastAsia="ja-JP"/>
        </w:rPr>
        <w:t xml:space="preserve"> of the outputs from the JTG</w:t>
      </w:r>
      <w:r w:rsidR="00B7189E">
        <w:rPr>
          <w:lang w:eastAsia="ja-JP"/>
        </w:rPr>
        <w:t>.</w:t>
      </w:r>
      <w:r w:rsidR="008F4953">
        <w:rPr>
          <w:rFonts w:hint="eastAsia"/>
          <w:lang w:eastAsia="ja-JP"/>
        </w:rPr>
        <w:t xml:space="preserve"> </w:t>
      </w:r>
    </w:p>
    <w:p w:rsidR="008F06AF" w:rsidRDefault="00360F00" w:rsidP="006659BC">
      <w:pPr>
        <w:rPr>
          <w:lang w:eastAsia="ja-JP"/>
        </w:rPr>
      </w:pPr>
      <w:r>
        <w:rPr>
          <w:lang w:eastAsia="ja-JP"/>
        </w:rPr>
        <w:t>T</w:t>
      </w:r>
      <w:r w:rsidR="008F06AF">
        <w:rPr>
          <w:lang w:eastAsia="ja-JP"/>
        </w:rPr>
        <w:t>h</w:t>
      </w:r>
      <w:r>
        <w:rPr>
          <w:lang w:eastAsia="ja-JP"/>
        </w:rPr>
        <w:t>e</w:t>
      </w:r>
      <w:r w:rsidR="008F06AF">
        <w:rPr>
          <w:lang w:eastAsia="ja-JP"/>
        </w:rPr>
        <w:t xml:space="preserve"> meeting </w:t>
      </w:r>
      <w:r>
        <w:rPr>
          <w:lang w:eastAsia="ja-JP"/>
        </w:rPr>
        <w:t>expressed its sincere thank</w:t>
      </w:r>
      <w:r w:rsidR="008F06AF">
        <w:rPr>
          <w:lang w:eastAsia="ja-JP"/>
        </w:rPr>
        <w:t xml:space="preserve">s to </w:t>
      </w:r>
      <w:r w:rsidR="006659BC">
        <w:rPr>
          <w:lang w:eastAsia="ja-JP"/>
        </w:rPr>
        <w:t xml:space="preserve">Mr. Martin Fenton, Chairman of the </w:t>
      </w:r>
      <w:r w:rsidR="00057ACD">
        <w:rPr>
          <w:lang w:eastAsia="ja-JP"/>
        </w:rPr>
        <w:t>JTG</w:t>
      </w:r>
      <w:r w:rsidR="006659BC">
        <w:rPr>
          <w:lang w:eastAsia="ja-JP"/>
        </w:rPr>
        <w:t>,</w:t>
      </w:r>
      <w:r w:rsidR="008F06AF">
        <w:rPr>
          <w:lang w:eastAsia="ja-JP"/>
        </w:rPr>
        <w:t xml:space="preserve"> and to the former </w:t>
      </w:r>
      <w:r w:rsidR="00165E7D">
        <w:rPr>
          <w:rFonts w:hint="eastAsia"/>
          <w:lang w:eastAsia="ja-JP"/>
        </w:rPr>
        <w:t>C</w:t>
      </w:r>
      <w:r w:rsidR="008F06AF">
        <w:rPr>
          <w:lang w:eastAsia="ja-JP"/>
        </w:rPr>
        <w:t>ha</w:t>
      </w:r>
      <w:r>
        <w:rPr>
          <w:lang w:eastAsia="ja-JP"/>
        </w:rPr>
        <w:t xml:space="preserve">irman of the </w:t>
      </w:r>
      <w:r w:rsidR="00646081">
        <w:rPr>
          <w:rFonts w:hint="eastAsia"/>
          <w:lang w:eastAsia="ja-JP"/>
        </w:rPr>
        <w:t>group</w:t>
      </w:r>
      <w:r>
        <w:rPr>
          <w:lang w:eastAsia="ja-JP"/>
        </w:rPr>
        <w:t>, Mr.</w:t>
      </w:r>
      <w:r w:rsidR="008F06AF">
        <w:rPr>
          <w:lang w:eastAsia="ja-JP"/>
        </w:rPr>
        <w:t xml:space="preserve"> Thomas Ewers</w:t>
      </w:r>
      <w:r w:rsidR="008F4953">
        <w:rPr>
          <w:rFonts w:hint="eastAsia"/>
          <w:lang w:eastAsia="ja-JP"/>
        </w:rPr>
        <w:t xml:space="preserve"> as well</w:t>
      </w:r>
      <w:r w:rsidR="008F06AF">
        <w:rPr>
          <w:lang w:eastAsia="ja-JP"/>
        </w:rPr>
        <w:t>.</w:t>
      </w:r>
    </w:p>
    <w:p w:rsidR="00396EC4" w:rsidRPr="007064A9" w:rsidRDefault="00ED208C" w:rsidP="00396EC4">
      <w:pPr>
        <w:pStyle w:val="Heading1"/>
        <w:rPr>
          <w:szCs w:val="28"/>
          <w:lang w:eastAsia="ja-JP"/>
        </w:rPr>
      </w:pPr>
      <w:r>
        <w:rPr>
          <w:szCs w:val="28"/>
        </w:rPr>
        <w:t>7</w:t>
      </w:r>
      <w:r w:rsidR="00396EC4" w:rsidRPr="007064A9">
        <w:rPr>
          <w:szCs w:val="28"/>
        </w:rPr>
        <w:tab/>
        <w:t xml:space="preserve">Consideration of </w:t>
      </w:r>
      <w:r w:rsidR="00396EC4" w:rsidRPr="007064A9">
        <w:rPr>
          <w:rFonts w:hint="eastAsia"/>
          <w:szCs w:val="28"/>
          <w:lang w:eastAsia="ja-JP"/>
        </w:rPr>
        <w:t>the outputs of the Working Parties</w:t>
      </w:r>
    </w:p>
    <w:p w:rsidR="0004061E" w:rsidRDefault="0004061E" w:rsidP="0004061E">
      <w:pPr>
        <w:pStyle w:val="Heading2"/>
        <w:rPr>
          <w:lang w:eastAsia="ja-JP"/>
        </w:rPr>
      </w:pPr>
      <w:r>
        <w:rPr>
          <w:lang w:eastAsia="ja-JP"/>
        </w:rPr>
        <w:t>7.</w:t>
      </w:r>
      <w:r w:rsidR="00360F00">
        <w:rPr>
          <w:lang w:eastAsia="ja-JP"/>
        </w:rPr>
        <w:t>1</w:t>
      </w:r>
      <w:r>
        <w:rPr>
          <w:lang w:eastAsia="ja-JP"/>
        </w:rPr>
        <w:tab/>
        <w:t>Working Party 5B</w:t>
      </w:r>
    </w:p>
    <w:p w:rsidR="0004061E" w:rsidRDefault="0004061E" w:rsidP="0004061E">
      <w:pPr>
        <w:pStyle w:val="Heading3"/>
        <w:rPr>
          <w:lang w:eastAsia="ja-JP"/>
        </w:rPr>
      </w:pPr>
      <w:r>
        <w:rPr>
          <w:lang w:eastAsia="ja-JP"/>
        </w:rPr>
        <w:t>7.</w:t>
      </w:r>
      <w:r w:rsidR="00360F00">
        <w:rPr>
          <w:lang w:eastAsia="ja-JP"/>
        </w:rPr>
        <w:t>1</w:t>
      </w:r>
      <w:r>
        <w:rPr>
          <w:lang w:eastAsia="ja-JP"/>
        </w:rPr>
        <w:t>.1</w:t>
      </w:r>
      <w:r>
        <w:rPr>
          <w:lang w:eastAsia="ja-JP"/>
        </w:rPr>
        <w:tab/>
        <w:t xml:space="preserve">Executive Report contained in </w:t>
      </w:r>
      <w:r>
        <w:rPr>
          <w:rFonts w:hint="eastAsia"/>
          <w:lang w:eastAsia="ja-JP"/>
        </w:rPr>
        <w:t xml:space="preserve">Document </w:t>
      </w:r>
      <w:hyperlink r:id="rId13" w:history="1">
        <w:r w:rsidR="00360F00">
          <w:rPr>
            <w:rStyle w:val="Hyperlink"/>
            <w:lang w:eastAsia="ja-JP"/>
          </w:rPr>
          <w:t>5/243</w:t>
        </w:r>
      </w:hyperlink>
    </w:p>
    <w:p w:rsidR="0004061E" w:rsidRDefault="0004061E" w:rsidP="0004061E">
      <w:pPr>
        <w:rPr>
          <w:lang w:eastAsia="ja-JP"/>
        </w:rPr>
      </w:pPr>
      <w:r>
        <w:rPr>
          <w:bCs/>
          <w:lang w:eastAsia="ja-JP"/>
        </w:rPr>
        <w:t>Mr. John Mettrop (</w:t>
      </w:r>
      <w:r w:rsidR="008F4953">
        <w:rPr>
          <w:bCs/>
          <w:lang w:eastAsia="ja-JP"/>
        </w:rPr>
        <w:t>Chairman</w:t>
      </w:r>
      <w:r w:rsidR="008F4953">
        <w:rPr>
          <w:rFonts w:hint="eastAsia"/>
          <w:bCs/>
          <w:lang w:eastAsia="ja-JP"/>
        </w:rPr>
        <w:t xml:space="preserve">, </w:t>
      </w:r>
      <w:r>
        <w:rPr>
          <w:bCs/>
          <w:lang w:eastAsia="ja-JP"/>
        </w:rPr>
        <w:t>WP 5B</w:t>
      </w:r>
      <w:r w:rsidR="008F4953">
        <w:rPr>
          <w:rFonts w:hint="eastAsia"/>
          <w:bCs/>
          <w:lang w:eastAsia="ja-JP"/>
        </w:rPr>
        <w:t>)</w:t>
      </w:r>
      <w:r>
        <w:rPr>
          <w:bCs/>
          <w:lang w:eastAsia="ja-JP"/>
        </w:rPr>
        <w:t xml:space="preserve"> </w:t>
      </w:r>
      <w:r>
        <w:rPr>
          <w:rFonts w:hint="eastAsia"/>
          <w:bCs/>
          <w:lang w:eastAsia="ja-JP"/>
        </w:rPr>
        <w:t>introduced his report</w:t>
      </w:r>
      <w:r>
        <w:rPr>
          <w:bCs/>
          <w:lang w:eastAsia="ja-JP"/>
        </w:rPr>
        <w:t>, which covered both the extraordinary meeting on Global Flight Tracking and t</w:t>
      </w:r>
      <w:r w:rsidR="00B32E48">
        <w:rPr>
          <w:bCs/>
          <w:lang w:eastAsia="ja-JP"/>
        </w:rPr>
        <w:t xml:space="preserve">he sixteenth meeting of WP 5B. </w:t>
      </w:r>
      <w:r>
        <w:rPr>
          <w:bCs/>
          <w:lang w:eastAsia="ja-JP"/>
        </w:rPr>
        <w:t>He</w:t>
      </w:r>
      <w:r>
        <w:rPr>
          <w:rFonts w:hint="eastAsia"/>
          <w:bCs/>
          <w:lang w:eastAsia="ja-JP"/>
        </w:rPr>
        <w:t xml:space="preserve"> </w:t>
      </w:r>
      <w:r w:rsidR="00B7189E">
        <w:rPr>
          <w:bCs/>
          <w:lang w:eastAsia="ja-JP"/>
        </w:rPr>
        <w:t>h</w:t>
      </w:r>
      <w:r w:rsidR="00B7189E">
        <w:rPr>
          <w:lang w:eastAsia="ja-JP"/>
        </w:rPr>
        <w:t>ighlighted S</w:t>
      </w:r>
      <w:r>
        <w:rPr>
          <w:lang w:eastAsia="ja-JP"/>
        </w:rPr>
        <w:t xml:space="preserve">ection 2.1.1 </w:t>
      </w:r>
      <w:r w:rsidR="00B7189E">
        <w:rPr>
          <w:lang w:eastAsia="ja-JP"/>
        </w:rPr>
        <w:t xml:space="preserve">and </w:t>
      </w:r>
      <w:r>
        <w:rPr>
          <w:lang w:eastAsia="ja-JP"/>
        </w:rPr>
        <w:t>the table produced on the documents associated with WRC-15 agenda items.</w:t>
      </w:r>
      <w:r>
        <w:rPr>
          <w:rFonts w:hint="eastAsia"/>
          <w:lang w:eastAsia="ja-JP"/>
        </w:rPr>
        <w:t xml:space="preserve"> </w:t>
      </w:r>
    </w:p>
    <w:p w:rsidR="0004061E" w:rsidRDefault="0004061E" w:rsidP="0004061E">
      <w:pPr>
        <w:rPr>
          <w:lang w:eastAsia="ja-JP"/>
        </w:rPr>
      </w:pPr>
      <w:r>
        <w:rPr>
          <w:rFonts w:hint="eastAsia"/>
          <w:lang w:eastAsia="ja-JP"/>
        </w:rPr>
        <w:t>Mr. Mettrop also</w:t>
      </w:r>
      <w:r>
        <w:rPr>
          <w:lang w:eastAsia="ja-JP"/>
        </w:rPr>
        <w:t xml:space="preserve"> highlight</w:t>
      </w:r>
      <w:r>
        <w:rPr>
          <w:rFonts w:hint="eastAsia"/>
          <w:lang w:eastAsia="ja-JP"/>
        </w:rPr>
        <w:t xml:space="preserve">ed </w:t>
      </w:r>
      <w:r>
        <w:rPr>
          <w:lang w:eastAsia="ja-JP"/>
        </w:rPr>
        <w:t>three</w:t>
      </w:r>
      <w:r w:rsidR="00165E7D">
        <w:rPr>
          <w:rFonts w:hint="eastAsia"/>
          <w:lang w:eastAsia="ja-JP"/>
        </w:rPr>
        <w:t xml:space="preserve"> ITU-R</w:t>
      </w:r>
      <w:r>
        <w:rPr>
          <w:lang w:eastAsia="ja-JP"/>
        </w:rPr>
        <w:t xml:space="preserve"> </w:t>
      </w:r>
      <w:r w:rsidR="00165E7D">
        <w:rPr>
          <w:rFonts w:hint="eastAsia"/>
          <w:lang w:eastAsia="ja-JP"/>
        </w:rPr>
        <w:t>R</w:t>
      </w:r>
      <w:r>
        <w:rPr>
          <w:lang w:eastAsia="ja-JP"/>
        </w:rPr>
        <w:t>eports on which the Working Party was unable to conclude its work associated with WRC agenda items.</w:t>
      </w:r>
      <w:r w:rsidRPr="008F06AF">
        <w:rPr>
          <w:lang w:eastAsia="ja-JP"/>
        </w:rPr>
        <w:t xml:space="preserve"> </w:t>
      </w:r>
    </w:p>
    <w:p w:rsidR="0004061E" w:rsidRDefault="0004061E" w:rsidP="0004061E">
      <w:pPr>
        <w:rPr>
          <w:lang w:eastAsia="ja-JP"/>
        </w:rPr>
      </w:pPr>
      <w:r>
        <w:rPr>
          <w:lang w:eastAsia="ja-JP"/>
        </w:rPr>
        <w:t>He further brought to the meeting</w:t>
      </w:r>
      <w:r w:rsidR="00B7189E">
        <w:rPr>
          <w:lang w:eastAsia="ja-JP"/>
        </w:rPr>
        <w:t>’</w:t>
      </w:r>
      <w:r>
        <w:rPr>
          <w:lang w:eastAsia="ja-JP"/>
        </w:rPr>
        <w:t>s attention the following</w:t>
      </w:r>
      <w:r w:rsidR="008F4953">
        <w:rPr>
          <w:rFonts w:hint="eastAsia"/>
          <w:lang w:eastAsia="ja-JP"/>
        </w:rPr>
        <w:t>s</w:t>
      </w:r>
      <w:r>
        <w:rPr>
          <w:lang w:eastAsia="ja-JP"/>
        </w:rPr>
        <w:t>:</w:t>
      </w:r>
    </w:p>
    <w:p w:rsidR="0004061E" w:rsidRDefault="0057172E" w:rsidP="0057172E">
      <w:pPr>
        <w:pStyle w:val="enumlev1"/>
        <w:rPr>
          <w:lang w:eastAsia="ja-JP"/>
        </w:rPr>
      </w:pPr>
      <w:r>
        <w:rPr>
          <w:lang w:eastAsia="ja-JP"/>
        </w:rPr>
        <w:t>–</w:t>
      </w:r>
      <w:r>
        <w:rPr>
          <w:lang w:eastAsia="ja-JP"/>
        </w:rPr>
        <w:tab/>
      </w:r>
      <w:r w:rsidR="00165E7D">
        <w:rPr>
          <w:lang w:eastAsia="ja-JP"/>
        </w:rPr>
        <w:t>Protection of</w:t>
      </w:r>
      <w:r w:rsidR="00165E7D">
        <w:rPr>
          <w:rFonts w:hint="eastAsia"/>
          <w:lang w:eastAsia="ja-JP"/>
        </w:rPr>
        <w:t xml:space="preserve"> </w:t>
      </w:r>
      <w:r w:rsidR="0004061E">
        <w:rPr>
          <w:lang w:eastAsia="ja-JP"/>
        </w:rPr>
        <w:t xml:space="preserve">SRS Earth Stations from transmitting mobile stations in </w:t>
      </w:r>
      <w:r w:rsidR="00646081">
        <w:rPr>
          <w:rFonts w:hint="eastAsia"/>
          <w:lang w:eastAsia="ja-JP"/>
        </w:rPr>
        <w:t xml:space="preserve">the band </w:t>
      </w:r>
      <w:r w:rsidR="00030D30">
        <w:rPr>
          <w:lang w:eastAsia="ja-JP"/>
        </w:rPr>
        <w:br/>
        <w:t>2.2-2.29 </w:t>
      </w:r>
      <w:r w:rsidR="0004061E">
        <w:rPr>
          <w:lang w:eastAsia="ja-JP"/>
        </w:rPr>
        <w:t>GHz, which is addressing consultation with WP 7B</w:t>
      </w:r>
      <w:r w:rsidR="00165E7D">
        <w:rPr>
          <w:rFonts w:hint="eastAsia"/>
          <w:lang w:eastAsia="ja-JP"/>
        </w:rPr>
        <w:t>;</w:t>
      </w:r>
    </w:p>
    <w:p w:rsidR="0004061E" w:rsidRDefault="0057172E" w:rsidP="0057172E">
      <w:pPr>
        <w:pStyle w:val="enumlev1"/>
        <w:rPr>
          <w:lang w:eastAsia="ja-JP"/>
        </w:rPr>
      </w:pPr>
      <w:r>
        <w:rPr>
          <w:lang w:eastAsia="ja-JP"/>
        </w:rPr>
        <w:t>–</w:t>
      </w:r>
      <w:r>
        <w:rPr>
          <w:lang w:eastAsia="ja-JP"/>
        </w:rPr>
        <w:tab/>
      </w:r>
      <w:r w:rsidR="0004061E">
        <w:rPr>
          <w:lang w:eastAsia="ja-JP"/>
        </w:rPr>
        <w:t>Liaisons with ITU-T that seem to indicate that ITU-T is duplicating the work under the purview of ITU-R</w:t>
      </w:r>
      <w:r w:rsidR="00165E7D">
        <w:rPr>
          <w:rFonts w:hint="eastAsia"/>
          <w:lang w:eastAsia="ja-JP"/>
        </w:rPr>
        <w:t>;</w:t>
      </w:r>
    </w:p>
    <w:p w:rsidR="0004061E" w:rsidRDefault="0057172E" w:rsidP="0057172E">
      <w:pPr>
        <w:pStyle w:val="enumlev1"/>
        <w:rPr>
          <w:lang w:eastAsia="ja-JP"/>
        </w:rPr>
      </w:pPr>
      <w:r>
        <w:rPr>
          <w:lang w:eastAsia="ja-JP"/>
        </w:rPr>
        <w:t>–</w:t>
      </w:r>
      <w:r>
        <w:rPr>
          <w:lang w:eastAsia="ja-JP"/>
        </w:rPr>
        <w:tab/>
      </w:r>
      <w:r w:rsidR="0004061E">
        <w:rPr>
          <w:lang w:eastAsia="ja-JP"/>
        </w:rPr>
        <w:t>A note has been sent to the Director on Global Flight Tracking, which contains three views.</w:t>
      </w:r>
    </w:p>
    <w:p w:rsidR="0004061E" w:rsidRPr="00360F00" w:rsidRDefault="0004061E" w:rsidP="0004061E">
      <w:pPr>
        <w:tabs>
          <w:tab w:val="clear" w:pos="1871"/>
          <w:tab w:val="clear" w:pos="2268"/>
          <w:tab w:val="center" w:pos="8080"/>
        </w:tabs>
        <w:rPr>
          <w:bCs/>
          <w:lang w:eastAsia="ja-JP"/>
        </w:rPr>
      </w:pPr>
      <w:r w:rsidRPr="00360F00">
        <w:rPr>
          <w:bCs/>
          <w:lang w:eastAsia="ja-JP"/>
        </w:rPr>
        <w:t>The Chairman proposed the following courses of action on these topics:</w:t>
      </w:r>
    </w:p>
    <w:p w:rsidR="0004061E" w:rsidRPr="00360F00" w:rsidRDefault="0057172E" w:rsidP="0057172E">
      <w:pPr>
        <w:pStyle w:val="enumlev1"/>
        <w:rPr>
          <w:lang w:eastAsia="ja-JP"/>
        </w:rPr>
      </w:pPr>
      <w:r>
        <w:rPr>
          <w:rFonts w:hint="eastAsia"/>
          <w:lang w:eastAsia="ja-JP"/>
        </w:rPr>
        <w:t>–</w:t>
      </w:r>
      <w:r>
        <w:rPr>
          <w:rFonts w:hint="eastAsia"/>
          <w:lang w:eastAsia="ja-JP"/>
        </w:rPr>
        <w:tab/>
      </w:r>
      <w:r w:rsidR="00165E7D">
        <w:rPr>
          <w:rFonts w:hint="eastAsia"/>
          <w:lang w:eastAsia="ja-JP"/>
        </w:rPr>
        <w:t>For the first bullet point, e</w:t>
      </w:r>
      <w:r w:rsidR="0004061E" w:rsidRPr="00360F00">
        <w:rPr>
          <w:lang w:eastAsia="ja-JP"/>
        </w:rPr>
        <w:t xml:space="preserve">ncourage the administration with the concern to raise it directly </w:t>
      </w:r>
      <w:r w:rsidR="0004061E" w:rsidRPr="005D1E61">
        <w:rPr>
          <w:lang w:eastAsia="ja-JP"/>
        </w:rPr>
        <w:t xml:space="preserve">to </w:t>
      </w:r>
      <w:r w:rsidR="0019467F">
        <w:rPr>
          <w:rFonts w:hint="eastAsia"/>
          <w:lang w:eastAsia="ja-JP"/>
        </w:rPr>
        <w:t>the RA</w:t>
      </w:r>
      <w:r w:rsidR="0019467F">
        <w:rPr>
          <w:lang w:eastAsia="ja-JP"/>
        </w:rPr>
        <w:t xml:space="preserve"> and WRC as required</w:t>
      </w:r>
      <w:r w:rsidR="0019467F">
        <w:rPr>
          <w:rFonts w:hint="eastAsia"/>
          <w:lang w:eastAsia="ja-JP"/>
        </w:rPr>
        <w:t xml:space="preserve">. </w:t>
      </w:r>
    </w:p>
    <w:p w:rsidR="0004061E" w:rsidRPr="00360F00" w:rsidRDefault="0057172E" w:rsidP="0057172E">
      <w:pPr>
        <w:pStyle w:val="enumlev1"/>
        <w:rPr>
          <w:lang w:eastAsia="ja-JP"/>
        </w:rPr>
      </w:pPr>
      <w:r>
        <w:rPr>
          <w:lang w:eastAsia="ja-JP"/>
        </w:rPr>
        <w:t>–</w:t>
      </w:r>
      <w:r>
        <w:rPr>
          <w:lang w:eastAsia="ja-JP"/>
        </w:rPr>
        <w:tab/>
      </w:r>
      <w:r w:rsidR="0004061E" w:rsidRPr="00360F00">
        <w:rPr>
          <w:lang w:eastAsia="ja-JP"/>
        </w:rPr>
        <w:t>Address the ITU-T liaison issue under an item later in the agenda</w:t>
      </w:r>
      <w:r w:rsidR="00165E7D">
        <w:rPr>
          <w:rFonts w:hint="eastAsia"/>
          <w:lang w:eastAsia="ja-JP"/>
        </w:rPr>
        <w:t>, i.e.</w:t>
      </w:r>
      <w:r w:rsidR="00165E7D" w:rsidRPr="005D1E61">
        <w:rPr>
          <w:b/>
          <w:lang w:eastAsia="ja-JP"/>
        </w:rPr>
        <w:t xml:space="preserve"> 8.1.4</w:t>
      </w:r>
      <w:r w:rsidR="0004061E" w:rsidRPr="005D1E61">
        <w:rPr>
          <w:b/>
          <w:lang w:eastAsia="ja-JP"/>
        </w:rPr>
        <w:t>.</w:t>
      </w:r>
    </w:p>
    <w:p w:rsidR="008F4953" w:rsidRDefault="0004061E" w:rsidP="008F4953">
      <w:pPr>
        <w:tabs>
          <w:tab w:val="center" w:pos="8080"/>
        </w:tabs>
        <w:rPr>
          <w:bCs/>
          <w:lang w:eastAsia="ja-JP"/>
        </w:rPr>
      </w:pPr>
      <w:r w:rsidRPr="00360F00">
        <w:rPr>
          <w:bCs/>
          <w:lang w:eastAsia="ja-JP"/>
        </w:rPr>
        <w:t>The meeting agreed to the</w:t>
      </w:r>
      <w:r w:rsidR="00B7189E">
        <w:rPr>
          <w:bCs/>
          <w:lang w:eastAsia="ja-JP"/>
        </w:rPr>
        <w:t>se</w:t>
      </w:r>
      <w:r w:rsidRPr="00360F00">
        <w:rPr>
          <w:bCs/>
          <w:lang w:eastAsia="ja-JP"/>
        </w:rPr>
        <w:t xml:space="preserve"> course</w:t>
      </w:r>
      <w:r w:rsidR="00B7189E">
        <w:rPr>
          <w:bCs/>
          <w:lang w:eastAsia="ja-JP"/>
        </w:rPr>
        <w:t>s</w:t>
      </w:r>
      <w:r w:rsidRPr="00360F00">
        <w:rPr>
          <w:bCs/>
          <w:lang w:eastAsia="ja-JP"/>
        </w:rPr>
        <w:t xml:space="preserve"> of action.</w:t>
      </w:r>
    </w:p>
    <w:p w:rsidR="0057172E" w:rsidRDefault="0057172E" w:rsidP="008F4953">
      <w:pPr>
        <w:tabs>
          <w:tab w:val="center" w:pos="8080"/>
        </w:tabs>
        <w:spacing w:before="240"/>
        <w:rPr>
          <w:b/>
          <w:lang w:eastAsia="ja-JP"/>
        </w:rPr>
      </w:pPr>
    </w:p>
    <w:p w:rsidR="0004061E" w:rsidRPr="008F4953" w:rsidRDefault="0004061E" w:rsidP="00030D30">
      <w:pPr>
        <w:pStyle w:val="Heading3"/>
        <w:rPr>
          <w:bCs/>
          <w:lang w:eastAsia="ja-JP"/>
        </w:rPr>
      </w:pPr>
      <w:r w:rsidRPr="008F4953">
        <w:rPr>
          <w:lang w:eastAsia="ja-JP"/>
        </w:rPr>
        <w:lastRenderedPageBreak/>
        <w:t>7.</w:t>
      </w:r>
      <w:r w:rsidR="00360F00" w:rsidRPr="008F4953">
        <w:rPr>
          <w:lang w:eastAsia="ja-JP"/>
        </w:rPr>
        <w:t>1</w:t>
      </w:r>
      <w:r w:rsidRPr="008F4953">
        <w:rPr>
          <w:lang w:eastAsia="ja-JP"/>
        </w:rPr>
        <w:t>.2</w:t>
      </w:r>
      <w:r w:rsidRPr="008F4953">
        <w:rPr>
          <w:lang w:eastAsia="ja-JP"/>
        </w:rPr>
        <w:tab/>
        <w:t>Draft Recommendations</w:t>
      </w:r>
    </w:p>
    <w:p w:rsidR="0004061E" w:rsidRDefault="0004061E" w:rsidP="0004061E">
      <w:pPr>
        <w:rPr>
          <w:b/>
          <w:lang w:eastAsia="ja-JP"/>
        </w:rPr>
      </w:pPr>
      <w:r w:rsidRPr="00884FAD">
        <w:rPr>
          <w:b/>
          <w:lang w:eastAsia="ja-JP"/>
        </w:rPr>
        <w:t xml:space="preserve">Document </w:t>
      </w:r>
      <w:hyperlink r:id="rId14" w:history="1">
        <w:r w:rsidRPr="00884FAD">
          <w:rPr>
            <w:rStyle w:val="Hyperlink"/>
            <w:b/>
            <w:lang w:eastAsia="ja-JP"/>
          </w:rPr>
          <w:t>5/226</w:t>
        </w:r>
      </w:hyperlink>
      <w:r w:rsidRPr="00884FAD">
        <w:rPr>
          <w:b/>
          <w:lang w:eastAsia="ja-JP"/>
        </w:rPr>
        <w:t xml:space="preserve"> – Draft new Recommendation</w:t>
      </w:r>
      <w:r w:rsidR="00884FAD" w:rsidRPr="00884FAD">
        <w:rPr>
          <w:b/>
          <w:lang w:eastAsia="ja-JP"/>
        </w:rPr>
        <w:t xml:space="preserve"> ITU-R M.[WAIC_CONDITIONS] - Technical conditions for the use of wireless avionic intra-communication systems operating in the aeronautical mobile (R) service in the frequency band 4 200-4 400 MHz</w:t>
      </w:r>
      <w:r w:rsidR="0057172E">
        <w:rPr>
          <w:b/>
          <w:lang w:eastAsia="ja-JP"/>
        </w:rPr>
        <w:t xml:space="preserve"> </w:t>
      </w:r>
    </w:p>
    <w:p w:rsidR="0004061E" w:rsidRDefault="008F4953" w:rsidP="0004061E">
      <w:pPr>
        <w:rPr>
          <w:lang w:eastAsia="ja-JP"/>
        </w:rPr>
      </w:pPr>
      <w:r>
        <w:rPr>
          <w:lang w:eastAsia="ja-JP"/>
        </w:rPr>
        <w:t>Mr.</w:t>
      </w:r>
      <w:r>
        <w:rPr>
          <w:rFonts w:hint="eastAsia"/>
          <w:lang w:eastAsia="ja-JP"/>
        </w:rPr>
        <w:t xml:space="preserve"> </w:t>
      </w:r>
      <w:r w:rsidR="0004061E">
        <w:rPr>
          <w:lang w:eastAsia="ja-JP"/>
        </w:rPr>
        <w:t>Mettrop introduce</w:t>
      </w:r>
      <w:r w:rsidR="0004061E">
        <w:rPr>
          <w:rFonts w:hint="eastAsia"/>
          <w:lang w:eastAsia="ja-JP"/>
        </w:rPr>
        <w:t>d</w:t>
      </w:r>
      <w:r w:rsidR="0004061E">
        <w:rPr>
          <w:lang w:eastAsia="ja-JP"/>
        </w:rPr>
        <w:t xml:space="preserve"> the document and confirm</w:t>
      </w:r>
      <w:r w:rsidR="0004061E">
        <w:rPr>
          <w:rFonts w:hint="eastAsia"/>
          <w:lang w:eastAsia="ja-JP"/>
        </w:rPr>
        <w:t>ed</w:t>
      </w:r>
      <w:r w:rsidR="0004061E">
        <w:rPr>
          <w:lang w:eastAsia="ja-JP"/>
        </w:rPr>
        <w:t xml:space="preserve"> </w:t>
      </w:r>
      <w:r w:rsidR="0004061E">
        <w:rPr>
          <w:rFonts w:hint="eastAsia"/>
          <w:lang w:eastAsia="ja-JP"/>
        </w:rPr>
        <w:t xml:space="preserve">that </w:t>
      </w:r>
      <w:r w:rsidR="0004061E">
        <w:rPr>
          <w:lang w:eastAsia="ja-JP"/>
        </w:rPr>
        <w:t xml:space="preserve">there </w:t>
      </w:r>
      <w:r w:rsidR="0004061E">
        <w:rPr>
          <w:rFonts w:hint="eastAsia"/>
          <w:lang w:eastAsia="ja-JP"/>
        </w:rPr>
        <w:t>were</w:t>
      </w:r>
      <w:r w:rsidR="0004061E">
        <w:rPr>
          <w:lang w:eastAsia="ja-JP"/>
        </w:rPr>
        <w:t xml:space="preserve"> no intellectual property issues.</w:t>
      </w:r>
    </w:p>
    <w:p w:rsidR="0004061E" w:rsidRDefault="0004061E" w:rsidP="0004061E">
      <w:pPr>
        <w:rPr>
          <w:lang w:eastAsia="ja-JP"/>
        </w:rPr>
      </w:pPr>
      <w:r>
        <w:rPr>
          <w:lang w:eastAsia="ja-JP"/>
        </w:rPr>
        <w:t>The Chairman consider</w:t>
      </w:r>
      <w:r>
        <w:rPr>
          <w:rFonts w:hint="eastAsia"/>
          <w:lang w:eastAsia="ja-JP"/>
        </w:rPr>
        <w:t>ed</w:t>
      </w:r>
      <w:r>
        <w:rPr>
          <w:lang w:eastAsia="ja-JP"/>
        </w:rPr>
        <w:t xml:space="preserve"> the document section-by-section and page-by-page within the sections</w:t>
      </w:r>
      <w:r>
        <w:rPr>
          <w:rFonts w:hint="eastAsia"/>
          <w:lang w:eastAsia="ja-JP"/>
        </w:rPr>
        <w:t>.</w:t>
      </w:r>
      <w:r>
        <w:rPr>
          <w:lang w:eastAsia="ja-JP"/>
        </w:rPr>
        <w:t xml:space="preserve"> </w:t>
      </w:r>
      <w:r>
        <w:rPr>
          <w:rFonts w:hint="eastAsia"/>
          <w:lang w:eastAsia="ja-JP"/>
        </w:rPr>
        <w:t>T</w:t>
      </w:r>
      <w:r>
        <w:rPr>
          <w:lang w:eastAsia="ja-JP"/>
        </w:rPr>
        <w:t xml:space="preserve">he document </w:t>
      </w:r>
      <w:r>
        <w:rPr>
          <w:rFonts w:hint="eastAsia"/>
          <w:lang w:eastAsia="ja-JP"/>
        </w:rPr>
        <w:t>was</w:t>
      </w:r>
      <w:r>
        <w:rPr>
          <w:lang w:eastAsia="ja-JP"/>
        </w:rPr>
        <w:t xml:space="preserve"> </w:t>
      </w:r>
      <w:r w:rsidR="00B7189E">
        <w:rPr>
          <w:lang w:eastAsia="ja-JP"/>
        </w:rPr>
        <w:t xml:space="preserve">agreed to </w:t>
      </w:r>
      <w:r>
        <w:rPr>
          <w:lang w:eastAsia="ja-JP"/>
        </w:rPr>
        <w:t xml:space="preserve">follow the procedure </w:t>
      </w:r>
      <w:r>
        <w:rPr>
          <w:rFonts w:hint="eastAsia"/>
          <w:lang w:eastAsia="ja-JP"/>
        </w:rPr>
        <w:t xml:space="preserve">for </w:t>
      </w:r>
      <w:r w:rsidR="00165E7D">
        <w:rPr>
          <w:rFonts w:hint="eastAsia"/>
          <w:lang w:eastAsia="ja-JP"/>
        </w:rPr>
        <w:t xml:space="preserve">the </w:t>
      </w:r>
      <w:r w:rsidR="002A69F3">
        <w:rPr>
          <w:lang w:eastAsia="ja-JP"/>
        </w:rPr>
        <w:t>PSAA</w:t>
      </w:r>
      <w:r>
        <w:rPr>
          <w:lang w:eastAsia="ja-JP"/>
        </w:rPr>
        <w:t>.</w:t>
      </w:r>
    </w:p>
    <w:p w:rsidR="002A69F3" w:rsidRDefault="0004061E" w:rsidP="0004061E">
      <w:pPr>
        <w:rPr>
          <w:b/>
          <w:lang w:eastAsia="ja-JP"/>
        </w:rPr>
      </w:pPr>
      <w:r w:rsidRPr="00884FAD">
        <w:rPr>
          <w:b/>
          <w:lang w:eastAsia="ja-JP"/>
        </w:rPr>
        <w:t xml:space="preserve">Document </w:t>
      </w:r>
      <w:hyperlink r:id="rId15" w:history="1">
        <w:r w:rsidR="002A69F3" w:rsidRPr="00884FAD">
          <w:rPr>
            <w:rStyle w:val="Hyperlink"/>
            <w:b/>
            <w:lang w:eastAsia="ja-JP"/>
          </w:rPr>
          <w:t>5/252</w:t>
        </w:r>
      </w:hyperlink>
      <w:r w:rsidRPr="00884FAD">
        <w:t xml:space="preserve"> - </w:t>
      </w:r>
      <w:r w:rsidR="00884FAD" w:rsidRPr="00884FAD">
        <w:rPr>
          <w:b/>
          <w:lang w:eastAsia="ja-JP"/>
        </w:rPr>
        <w:t>Draft new Recommendation ITU-R M.[AMS-CHAR-15GHZ] - Technical characteristics and protection criteria for aeronautical mobile service systems in the fr</w:t>
      </w:r>
      <w:r w:rsidR="00030D30">
        <w:rPr>
          <w:b/>
          <w:lang w:eastAsia="ja-JP"/>
        </w:rPr>
        <w:t>equency range 14.5-15.35 GHz</w:t>
      </w:r>
    </w:p>
    <w:p w:rsidR="0004061E" w:rsidRDefault="0004061E" w:rsidP="0004061E">
      <w:pPr>
        <w:rPr>
          <w:lang w:eastAsia="ja-JP"/>
        </w:rPr>
      </w:pPr>
      <w:r>
        <w:rPr>
          <w:lang w:eastAsia="ja-JP"/>
        </w:rPr>
        <w:t>Mr. Mettrop introduce</w:t>
      </w:r>
      <w:r>
        <w:rPr>
          <w:rFonts w:hint="eastAsia"/>
          <w:lang w:eastAsia="ja-JP"/>
        </w:rPr>
        <w:t>d</w:t>
      </w:r>
      <w:r>
        <w:rPr>
          <w:lang w:eastAsia="ja-JP"/>
        </w:rPr>
        <w:t xml:space="preserve"> the document</w:t>
      </w:r>
      <w:r w:rsidR="002A69F3">
        <w:rPr>
          <w:lang w:eastAsia="ja-JP"/>
        </w:rPr>
        <w:t xml:space="preserve"> and noted there were n</w:t>
      </w:r>
      <w:r w:rsidR="00030D30">
        <w:rPr>
          <w:lang w:eastAsia="ja-JP"/>
        </w:rPr>
        <w:t>o intellectual property issues.</w:t>
      </w:r>
      <w:r w:rsidR="002A69F3">
        <w:rPr>
          <w:lang w:eastAsia="ja-JP"/>
        </w:rPr>
        <w:t xml:space="preserve"> He also noted there was an objection from the Russian Federation</w:t>
      </w:r>
      <w:r>
        <w:rPr>
          <w:lang w:eastAsia="ja-JP"/>
        </w:rPr>
        <w:t>.</w:t>
      </w:r>
    </w:p>
    <w:p w:rsidR="002A69F3" w:rsidRDefault="0004061E" w:rsidP="0004061E">
      <w:pPr>
        <w:rPr>
          <w:lang w:eastAsia="ja-JP"/>
        </w:rPr>
      </w:pPr>
      <w:r>
        <w:rPr>
          <w:lang w:eastAsia="ja-JP"/>
        </w:rPr>
        <w:t xml:space="preserve">The </w:t>
      </w:r>
      <w:r w:rsidR="002A69F3">
        <w:rPr>
          <w:lang w:eastAsia="ja-JP"/>
        </w:rPr>
        <w:t xml:space="preserve">Russian Federation provided a comment that the characteristics set forth in the Recommendation </w:t>
      </w:r>
      <w:r w:rsidR="00165E7D" w:rsidRPr="005D1E61">
        <w:rPr>
          <w:spacing w:val="-4"/>
          <w:szCs w:val="24"/>
          <w:lang w:val="en-US"/>
        </w:rPr>
        <w:t>will impose undue constraints on</w:t>
      </w:r>
      <w:r w:rsidR="002A69F3">
        <w:rPr>
          <w:lang w:eastAsia="ja-JP"/>
        </w:rPr>
        <w:t xml:space="preserve"> existing and future fi</w:t>
      </w:r>
      <w:r w:rsidR="008F4953">
        <w:rPr>
          <w:lang w:eastAsia="ja-JP"/>
        </w:rPr>
        <w:t xml:space="preserve">xed and mobile communications. </w:t>
      </w:r>
      <w:r w:rsidR="00165E7D">
        <w:rPr>
          <w:rFonts w:hint="eastAsia"/>
          <w:lang w:eastAsia="ja-JP"/>
        </w:rPr>
        <w:t>It</w:t>
      </w:r>
      <w:r w:rsidR="00165E7D">
        <w:rPr>
          <w:lang w:eastAsia="ja-JP"/>
        </w:rPr>
        <w:t xml:space="preserve"> </w:t>
      </w:r>
      <w:r w:rsidR="002A69F3">
        <w:rPr>
          <w:lang w:eastAsia="ja-JP"/>
        </w:rPr>
        <w:t xml:space="preserve">asked that the document not be </w:t>
      </w:r>
      <w:r w:rsidR="00165E7D">
        <w:rPr>
          <w:rFonts w:hint="eastAsia"/>
          <w:lang w:eastAsia="ja-JP"/>
        </w:rPr>
        <w:t>adopted</w:t>
      </w:r>
      <w:r w:rsidR="00165E7D">
        <w:rPr>
          <w:lang w:eastAsia="ja-JP"/>
        </w:rPr>
        <w:t xml:space="preserve"> </w:t>
      </w:r>
      <w:r w:rsidR="002A69F3">
        <w:rPr>
          <w:lang w:eastAsia="ja-JP"/>
        </w:rPr>
        <w:t xml:space="preserve">and sought further work in order to clarify the potential impact of the </w:t>
      </w:r>
      <w:r w:rsidR="00165E7D">
        <w:rPr>
          <w:rFonts w:hint="eastAsia"/>
          <w:lang w:eastAsia="ja-JP"/>
        </w:rPr>
        <w:t xml:space="preserve">usage </w:t>
      </w:r>
      <w:r w:rsidR="002A69F3">
        <w:rPr>
          <w:lang w:eastAsia="ja-JP"/>
        </w:rPr>
        <w:t>scenario.</w:t>
      </w:r>
    </w:p>
    <w:p w:rsidR="002A69F3" w:rsidRDefault="002A69F3" w:rsidP="0004061E">
      <w:pPr>
        <w:rPr>
          <w:lang w:eastAsia="ja-JP"/>
        </w:rPr>
      </w:pPr>
      <w:r>
        <w:rPr>
          <w:lang w:eastAsia="ja-JP"/>
        </w:rPr>
        <w:t>The United States noted that the</w:t>
      </w:r>
      <w:r w:rsidR="00165E7D">
        <w:rPr>
          <w:rFonts w:hint="eastAsia"/>
          <w:lang w:eastAsia="ja-JP"/>
        </w:rPr>
        <w:t xml:space="preserve"> draft Recommendation</w:t>
      </w:r>
      <w:r>
        <w:rPr>
          <w:lang w:eastAsia="ja-JP"/>
        </w:rPr>
        <w:t xml:space="preserve"> used the characteristics of existing systems that operate within the current allo</w:t>
      </w:r>
      <w:r w:rsidR="00031D9E">
        <w:rPr>
          <w:lang w:eastAsia="ja-JP"/>
        </w:rPr>
        <w:t xml:space="preserve">cations in the band, </w:t>
      </w:r>
      <w:r>
        <w:rPr>
          <w:lang w:eastAsia="ja-JP"/>
        </w:rPr>
        <w:t xml:space="preserve">and </w:t>
      </w:r>
      <w:r w:rsidR="00031D9E">
        <w:rPr>
          <w:lang w:eastAsia="ja-JP"/>
        </w:rPr>
        <w:t xml:space="preserve">that it </w:t>
      </w:r>
      <w:r>
        <w:rPr>
          <w:lang w:eastAsia="ja-JP"/>
        </w:rPr>
        <w:t xml:space="preserve">is relevant to </w:t>
      </w:r>
      <w:r w:rsidR="00646081">
        <w:rPr>
          <w:rFonts w:hint="eastAsia"/>
          <w:lang w:eastAsia="ja-JP"/>
        </w:rPr>
        <w:t xml:space="preserve">WRC-15 </w:t>
      </w:r>
      <w:r w:rsidR="00B32E48">
        <w:rPr>
          <w:lang w:eastAsia="ja-JP"/>
        </w:rPr>
        <w:t xml:space="preserve">agenda item 1.6. </w:t>
      </w:r>
      <w:r>
        <w:rPr>
          <w:lang w:eastAsia="ja-JP"/>
        </w:rPr>
        <w:t>The U.S. asked to sen</w:t>
      </w:r>
      <w:r w:rsidR="008F4953">
        <w:rPr>
          <w:rFonts w:hint="eastAsia"/>
          <w:lang w:eastAsia="ja-JP"/>
        </w:rPr>
        <w:t xml:space="preserve">d the document </w:t>
      </w:r>
      <w:r>
        <w:rPr>
          <w:lang w:eastAsia="ja-JP"/>
        </w:rPr>
        <w:t>to the Ra</w:t>
      </w:r>
      <w:r w:rsidR="00031D9E">
        <w:rPr>
          <w:lang w:eastAsia="ja-JP"/>
        </w:rPr>
        <w:t>diocommunication Assembly.</w:t>
      </w:r>
    </w:p>
    <w:p w:rsidR="002A69F3" w:rsidRDefault="002A69F3" w:rsidP="0004061E">
      <w:pPr>
        <w:rPr>
          <w:lang w:eastAsia="ja-JP"/>
        </w:rPr>
      </w:pPr>
      <w:r>
        <w:rPr>
          <w:lang w:eastAsia="ja-JP"/>
        </w:rPr>
        <w:t>The Chairman of WP 5B confirmed that there had been no i</w:t>
      </w:r>
      <w:r w:rsidR="006809A7">
        <w:rPr>
          <w:lang w:eastAsia="ja-JP"/>
        </w:rPr>
        <w:t>n</w:t>
      </w:r>
      <w:r>
        <w:rPr>
          <w:lang w:eastAsia="ja-JP"/>
        </w:rPr>
        <w:t>put over the last two meetings and that it was related to agenda item 1.6. Canada supp</w:t>
      </w:r>
      <w:r w:rsidR="006809A7">
        <w:rPr>
          <w:lang w:eastAsia="ja-JP"/>
        </w:rPr>
        <w:t>ort</w:t>
      </w:r>
      <w:r>
        <w:rPr>
          <w:lang w:eastAsia="ja-JP"/>
        </w:rPr>
        <w:t>ed the views expressed by the US.</w:t>
      </w:r>
    </w:p>
    <w:p w:rsidR="002A69F3" w:rsidRDefault="002A69F3" w:rsidP="0004061E">
      <w:pPr>
        <w:rPr>
          <w:lang w:eastAsia="ja-JP"/>
        </w:rPr>
      </w:pPr>
      <w:r>
        <w:rPr>
          <w:lang w:eastAsia="ja-JP"/>
        </w:rPr>
        <w:t>The Chair</w:t>
      </w:r>
      <w:r w:rsidR="00031D9E">
        <w:rPr>
          <w:lang w:eastAsia="ja-JP"/>
        </w:rPr>
        <w:t>man indicated that, according to ITU-R Resolut</w:t>
      </w:r>
      <w:r>
        <w:rPr>
          <w:lang w:eastAsia="ja-JP"/>
        </w:rPr>
        <w:t xml:space="preserve">ion 1-6 </w:t>
      </w:r>
      <w:r w:rsidR="00031D9E">
        <w:rPr>
          <w:lang w:eastAsia="ja-JP"/>
        </w:rPr>
        <w:t>S</w:t>
      </w:r>
      <w:r>
        <w:rPr>
          <w:lang w:eastAsia="ja-JP"/>
        </w:rPr>
        <w:t>ection 10.2.1.2</w:t>
      </w:r>
      <w:r w:rsidR="00031D9E">
        <w:rPr>
          <w:lang w:eastAsia="ja-JP"/>
        </w:rPr>
        <w:t xml:space="preserve">, </w:t>
      </w:r>
      <w:r>
        <w:rPr>
          <w:lang w:eastAsia="ja-JP"/>
        </w:rPr>
        <w:t>if this is</w:t>
      </w:r>
      <w:r w:rsidR="00031D9E">
        <w:rPr>
          <w:lang w:eastAsia="ja-JP"/>
        </w:rPr>
        <w:t xml:space="preserve"> a WRC </w:t>
      </w:r>
      <w:r>
        <w:rPr>
          <w:lang w:eastAsia="ja-JP"/>
        </w:rPr>
        <w:t xml:space="preserve">issue and there is </w:t>
      </w:r>
      <w:r w:rsidR="00165E7D">
        <w:rPr>
          <w:rFonts w:hint="eastAsia"/>
          <w:lang w:eastAsia="ja-JP"/>
        </w:rPr>
        <w:t xml:space="preserve">an </w:t>
      </w:r>
      <w:r>
        <w:rPr>
          <w:lang w:eastAsia="ja-JP"/>
        </w:rPr>
        <w:t>opposition, the document should be forwarded to the R</w:t>
      </w:r>
      <w:r w:rsidR="00031D9E">
        <w:rPr>
          <w:lang w:eastAsia="ja-JP"/>
        </w:rPr>
        <w:t xml:space="preserve">adiocommunication Assembly </w:t>
      </w:r>
      <w:r w:rsidR="00165E7D">
        <w:rPr>
          <w:rFonts w:hint="eastAsia"/>
          <w:lang w:eastAsia="ja-JP"/>
        </w:rPr>
        <w:t>for consideration</w:t>
      </w:r>
      <w:r w:rsidR="00165E7D">
        <w:rPr>
          <w:lang w:eastAsia="ja-JP"/>
        </w:rPr>
        <w:t xml:space="preserve"> </w:t>
      </w:r>
      <w:r w:rsidR="00031D9E">
        <w:rPr>
          <w:lang w:eastAsia="ja-JP"/>
        </w:rPr>
        <w:t>with the reason for t</w:t>
      </w:r>
      <w:r>
        <w:rPr>
          <w:lang w:eastAsia="ja-JP"/>
        </w:rPr>
        <w:t>h</w:t>
      </w:r>
      <w:r w:rsidR="00031D9E">
        <w:rPr>
          <w:lang w:eastAsia="ja-JP"/>
        </w:rPr>
        <w:t>e</w:t>
      </w:r>
      <w:r>
        <w:rPr>
          <w:lang w:eastAsia="ja-JP"/>
        </w:rPr>
        <w:t xml:space="preserve"> objection.</w:t>
      </w:r>
      <w:r w:rsidR="00165E7D" w:rsidRPr="00165E7D">
        <w:rPr>
          <w:lang w:eastAsia="ja-JP"/>
        </w:rPr>
        <w:t xml:space="preserve"> </w:t>
      </w:r>
      <w:r w:rsidR="00165E7D">
        <w:rPr>
          <w:lang w:eastAsia="ja-JP"/>
        </w:rPr>
        <w:t xml:space="preserve">He requested </w:t>
      </w:r>
      <w:r w:rsidR="00646081">
        <w:rPr>
          <w:rFonts w:hint="eastAsia"/>
          <w:lang w:eastAsia="ja-JP"/>
        </w:rPr>
        <w:t xml:space="preserve">the </w:t>
      </w:r>
      <w:r w:rsidR="00165E7D">
        <w:rPr>
          <w:lang w:eastAsia="ja-JP"/>
        </w:rPr>
        <w:t>Russian Federation</w:t>
      </w:r>
      <w:r w:rsidR="00165E7D">
        <w:rPr>
          <w:rFonts w:hint="eastAsia"/>
          <w:lang w:eastAsia="ja-JP"/>
        </w:rPr>
        <w:t xml:space="preserve"> to provide its reason for objection in a written form</w:t>
      </w:r>
      <w:r w:rsidR="008F4953">
        <w:rPr>
          <w:rFonts w:hint="eastAsia"/>
          <w:lang w:eastAsia="ja-JP"/>
        </w:rPr>
        <w:t xml:space="preserve"> (</w:t>
      </w:r>
      <w:r w:rsidR="002D1467">
        <w:rPr>
          <w:rFonts w:hint="eastAsia"/>
          <w:lang w:eastAsia="ja-JP"/>
        </w:rPr>
        <w:t>s</w:t>
      </w:r>
      <w:r w:rsidR="008F4953">
        <w:rPr>
          <w:rFonts w:hint="eastAsia"/>
          <w:lang w:eastAsia="ja-JP"/>
        </w:rPr>
        <w:t>ee Annex 1)</w:t>
      </w:r>
      <w:r w:rsidR="00165E7D">
        <w:rPr>
          <w:rFonts w:hint="eastAsia"/>
          <w:lang w:eastAsia="ja-JP"/>
        </w:rPr>
        <w:t>.</w:t>
      </w:r>
    </w:p>
    <w:p w:rsidR="002A69F3" w:rsidRDefault="002A69F3" w:rsidP="0004061E">
      <w:pPr>
        <w:rPr>
          <w:lang w:eastAsia="ja-JP"/>
        </w:rPr>
      </w:pPr>
      <w:r>
        <w:rPr>
          <w:lang w:eastAsia="ja-JP"/>
        </w:rPr>
        <w:t>The meeting agreed to this way forward.</w:t>
      </w:r>
    </w:p>
    <w:p w:rsidR="002A69F3" w:rsidRPr="00786654" w:rsidRDefault="0004061E" w:rsidP="00030D30">
      <w:pPr>
        <w:rPr>
          <w:b/>
          <w:highlight w:val="yellow"/>
          <w:lang w:eastAsia="ja-JP"/>
        </w:rPr>
      </w:pPr>
      <w:r w:rsidRPr="00786654">
        <w:rPr>
          <w:b/>
          <w:highlight w:val="yellow"/>
          <w:lang w:eastAsia="ja-JP"/>
        </w:rPr>
        <w:t xml:space="preserve">Document </w:t>
      </w:r>
      <w:hyperlink r:id="rId16" w:history="1">
        <w:r w:rsidR="002A69F3" w:rsidRPr="00786654">
          <w:rPr>
            <w:rStyle w:val="Hyperlink"/>
            <w:b/>
            <w:highlight w:val="yellow"/>
            <w:lang w:eastAsia="ja-JP"/>
          </w:rPr>
          <w:t>5/256</w:t>
        </w:r>
      </w:hyperlink>
      <w:r w:rsidRPr="00786654">
        <w:rPr>
          <w:b/>
          <w:highlight w:val="yellow"/>
          <w:lang w:eastAsia="ja-JP"/>
        </w:rPr>
        <w:t xml:space="preserve"> </w:t>
      </w:r>
      <w:r w:rsidR="00030D30" w:rsidRPr="00786654">
        <w:rPr>
          <w:b/>
          <w:highlight w:val="yellow"/>
          <w:lang w:eastAsia="ja-JP"/>
        </w:rPr>
        <w:t>-</w:t>
      </w:r>
      <w:r w:rsidRPr="00786654">
        <w:rPr>
          <w:b/>
          <w:highlight w:val="yellow"/>
          <w:lang w:eastAsia="ja-JP"/>
        </w:rPr>
        <w:t xml:space="preserve"> </w:t>
      </w:r>
      <w:r w:rsidR="00884FAD" w:rsidRPr="00786654">
        <w:rPr>
          <w:b/>
          <w:highlight w:val="yellow"/>
          <w:lang w:eastAsia="ja-JP"/>
        </w:rPr>
        <w:t>Draft new Recommendation ITU-R M.[VDES] - Technical characteristics for a VHF data exchange system in the VHF ma</w:t>
      </w:r>
      <w:r w:rsidR="00030D30" w:rsidRPr="00786654">
        <w:rPr>
          <w:b/>
          <w:highlight w:val="yellow"/>
          <w:lang w:eastAsia="ja-JP"/>
        </w:rPr>
        <w:t xml:space="preserve">ritime mobile band </w:t>
      </w:r>
      <w:r w:rsidR="002A69F3" w:rsidRPr="00786654">
        <w:rPr>
          <w:b/>
          <w:highlight w:val="yellow"/>
          <w:lang w:eastAsia="ja-JP"/>
        </w:rPr>
        <w:t>VHS data exchange system</w:t>
      </w:r>
    </w:p>
    <w:p w:rsidR="0004061E" w:rsidRPr="00786654" w:rsidRDefault="0004061E" w:rsidP="0004061E">
      <w:pPr>
        <w:rPr>
          <w:highlight w:val="yellow"/>
          <w:lang w:eastAsia="ja-JP"/>
        </w:rPr>
      </w:pPr>
      <w:r w:rsidRPr="00786654">
        <w:rPr>
          <w:highlight w:val="yellow"/>
          <w:lang w:eastAsia="ja-JP"/>
        </w:rPr>
        <w:t>Mr. Mettrop introduce</w:t>
      </w:r>
      <w:r w:rsidRPr="00786654">
        <w:rPr>
          <w:rFonts w:hint="eastAsia"/>
          <w:highlight w:val="yellow"/>
          <w:lang w:eastAsia="ja-JP"/>
        </w:rPr>
        <w:t>d</w:t>
      </w:r>
      <w:r w:rsidRPr="00786654">
        <w:rPr>
          <w:highlight w:val="yellow"/>
          <w:lang w:eastAsia="ja-JP"/>
        </w:rPr>
        <w:t xml:space="preserve"> the document.</w:t>
      </w:r>
      <w:r w:rsidR="00B32E48" w:rsidRPr="00786654">
        <w:rPr>
          <w:highlight w:val="yellow"/>
          <w:lang w:eastAsia="ja-JP"/>
        </w:rPr>
        <w:t xml:space="preserve"> </w:t>
      </w:r>
      <w:r w:rsidR="002A69F3" w:rsidRPr="00786654">
        <w:rPr>
          <w:highlight w:val="yellow"/>
          <w:lang w:eastAsia="ja-JP"/>
        </w:rPr>
        <w:t>He noted that it is WRC</w:t>
      </w:r>
      <w:r w:rsidR="00031D9E" w:rsidRPr="00786654">
        <w:rPr>
          <w:highlight w:val="yellow"/>
          <w:lang w:eastAsia="ja-JP"/>
        </w:rPr>
        <w:t>-related</w:t>
      </w:r>
      <w:r w:rsidR="008F4953" w:rsidRPr="00786654">
        <w:rPr>
          <w:rFonts w:hint="eastAsia"/>
          <w:highlight w:val="yellow"/>
          <w:lang w:eastAsia="ja-JP"/>
        </w:rPr>
        <w:t xml:space="preserve"> and</w:t>
      </w:r>
      <w:r w:rsidR="00031D9E" w:rsidRPr="00786654">
        <w:rPr>
          <w:highlight w:val="yellow"/>
          <w:lang w:eastAsia="ja-JP"/>
        </w:rPr>
        <w:t xml:space="preserve"> t</w:t>
      </w:r>
      <w:r w:rsidR="002A69F3" w:rsidRPr="00786654">
        <w:rPr>
          <w:highlight w:val="yellow"/>
          <w:lang w:eastAsia="ja-JP"/>
        </w:rPr>
        <w:t>here was an o</w:t>
      </w:r>
      <w:r w:rsidR="00031D9E" w:rsidRPr="00786654">
        <w:rPr>
          <w:highlight w:val="yellow"/>
          <w:lang w:eastAsia="ja-JP"/>
        </w:rPr>
        <w:t>b</w:t>
      </w:r>
      <w:r w:rsidR="002A69F3" w:rsidRPr="00786654">
        <w:rPr>
          <w:highlight w:val="yellow"/>
          <w:lang w:eastAsia="ja-JP"/>
        </w:rPr>
        <w:t>jection from the R</w:t>
      </w:r>
      <w:r w:rsidR="00031D9E" w:rsidRPr="00786654">
        <w:rPr>
          <w:highlight w:val="yellow"/>
          <w:lang w:eastAsia="ja-JP"/>
        </w:rPr>
        <w:t xml:space="preserve">ussian </w:t>
      </w:r>
      <w:r w:rsidR="002A69F3" w:rsidRPr="00786654">
        <w:rPr>
          <w:highlight w:val="yellow"/>
          <w:lang w:eastAsia="ja-JP"/>
        </w:rPr>
        <w:t>F</w:t>
      </w:r>
      <w:r w:rsidR="00031D9E" w:rsidRPr="00786654">
        <w:rPr>
          <w:highlight w:val="yellow"/>
          <w:lang w:eastAsia="ja-JP"/>
        </w:rPr>
        <w:t>ederation</w:t>
      </w:r>
      <w:r w:rsidR="008F4953" w:rsidRPr="00786654">
        <w:rPr>
          <w:rFonts w:hint="eastAsia"/>
          <w:highlight w:val="yellow"/>
          <w:lang w:eastAsia="ja-JP"/>
        </w:rPr>
        <w:t>.</w:t>
      </w:r>
      <w:r w:rsidR="00031D9E" w:rsidRPr="00786654">
        <w:rPr>
          <w:highlight w:val="yellow"/>
          <w:lang w:eastAsia="ja-JP"/>
        </w:rPr>
        <w:t xml:space="preserve"> </w:t>
      </w:r>
      <w:r w:rsidR="008F4953" w:rsidRPr="00786654">
        <w:rPr>
          <w:rFonts w:hint="eastAsia"/>
          <w:highlight w:val="yellow"/>
          <w:lang w:eastAsia="ja-JP"/>
        </w:rPr>
        <w:t>He confirmed that</w:t>
      </w:r>
      <w:r w:rsidR="00031D9E" w:rsidRPr="00786654">
        <w:rPr>
          <w:highlight w:val="yellow"/>
          <w:lang w:eastAsia="ja-JP"/>
        </w:rPr>
        <w:t xml:space="preserve"> there were n</w:t>
      </w:r>
      <w:r w:rsidR="002A69F3" w:rsidRPr="00786654">
        <w:rPr>
          <w:highlight w:val="yellow"/>
          <w:lang w:eastAsia="ja-JP"/>
        </w:rPr>
        <w:t>o intellectual property rights issues.</w:t>
      </w:r>
    </w:p>
    <w:p w:rsidR="002A69F3" w:rsidRPr="00786654" w:rsidRDefault="002A69F3" w:rsidP="0004061E">
      <w:pPr>
        <w:rPr>
          <w:highlight w:val="yellow"/>
          <w:lang w:eastAsia="ja-JP"/>
        </w:rPr>
      </w:pPr>
      <w:r w:rsidRPr="00786654">
        <w:rPr>
          <w:highlight w:val="yellow"/>
          <w:lang w:eastAsia="ja-JP"/>
        </w:rPr>
        <w:t xml:space="preserve">The Russian Federation </w:t>
      </w:r>
      <w:r w:rsidR="008F4953" w:rsidRPr="00786654">
        <w:rPr>
          <w:rFonts w:hint="eastAsia"/>
          <w:highlight w:val="yellow"/>
          <w:lang w:eastAsia="ja-JP"/>
        </w:rPr>
        <w:t>provided a comment</w:t>
      </w:r>
      <w:r w:rsidRPr="00786654">
        <w:rPr>
          <w:highlight w:val="yellow"/>
          <w:lang w:eastAsia="ja-JP"/>
        </w:rPr>
        <w:t xml:space="preserve"> that the system under consideration </w:t>
      </w:r>
      <w:r w:rsidR="008F4953" w:rsidRPr="00786654">
        <w:rPr>
          <w:rFonts w:hint="eastAsia"/>
          <w:highlight w:val="yellow"/>
          <w:lang w:eastAsia="ja-JP"/>
        </w:rPr>
        <w:t>was</w:t>
      </w:r>
      <w:r w:rsidRPr="00786654">
        <w:rPr>
          <w:highlight w:val="yellow"/>
          <w:lang w:eastAsia="ja-JP"/>
        </w:rPr>
        <w:t xml:space="preserve"> dependent on a </w:t>
      </w:r>
      <w:r w:rsidR="00165E7D" w:rsidRPr="00786654">
        <w:rPr>
          <w:rFonts w:hint="eastAsia"/>
          <w:highlight w:val="yellow"/>
          <w:lang w:eastAsia="ja-JP"/>
        </w:rPr>
        <w:t xml:space="preserve">new </w:t>
      </w:r>
      <w:r w:rsidRPr="00786654">
        <w:rPr>
          <w:highlight w:val="yellow"/>
          <w:lang w:eastAsia="ja-JP"/>
        </w:rPr>
        <w:t xml:space="preserve">allocation </w:t>
      </w:r>
      <w:r w:rsidR="00165E7D" w:rsidRPr="00786654">
        <w:rPr>
          <w:rFonts w:hint="eastAsia"/>
          <w:highlight w:val="yellow"/>
          <w:lang w:eastAsia="ja-JP"/>
        </w:rPr>
        <w:t xml:space="preserve">(maritime mobile-satellite service) </w:t>
      </w:r>
      <w:r w:rsidRPr="00786654">
        <w:rPr>
          <w:highlight w:val="yellow"/>
          <w:lang w:eastAsia="ja-JP"/>
        </w:rPr>
        <w:t xml:space="preserve">that is not currently present </w:t>
      </w:r>
      <w:r w:rsidR="00030D30" w:rsidRPr="00786654">
        <w:rPr>
          <w:highlight w:val="yellow"/>
          <w:lang w:eastAsia="ja-JP"/>
        </w:rPr>
        <w:t xml:space="preserve">and requires action at WRC-15. </w:t>
      </w:r>
      <w:r w:rsidRPr="00786654">
        <w:rPr>
          <w:highlight w:val="yellow"/>
          <w:lang w:eastAsia="ja-JP"/>
        </w:rPr>
        <w:t>Therefore</w:t>
      </w:r>
      <w:r w:rsidR="00AB4459" w:rsidRPr="00786654">
        <w:rPr>
          <w:highlight w:val="yellow"/>
          <w:lang w:eastAsia="ja-JP"/>
        </w:rPr>
        <w:t>,</w:t>
      </w:r>
      <w:r w:rsidRPr="00786654">
        <w:rPr>
          <w:highlight w:val="yellow"/>
          <w:lang w:eastAsia="ja-JP"/>
        </w:rPr>
        <w:t xml:space="preserve"> it cou</w:t>
      </w:r>
      <w:r w:rsidR="00AB4459" w:rsidRPr="00786654">
        <w:rPr>
          <w:highlight w:val="yellow"/>
          <w:lang w:eastAsia="ja-JP"/>
        </w:rPr>
        <w:t>l</w:t>
      </w:r>
      <w:r w:rsidRPr="00786654">
        <w:rPr>
          <w:highlight w:val="yellow"/>
          <w:lang w:eastAsia="ja-JP"/>
        </w:rPr>
        <w:t xml:space="preserve">d be considered </w:t>
      </w:r>
      <w:r w:rsidR="00165E7D" w:rsidRPr="00786654">
        <w:rPr>
          <w:rFonts w:hint="eastAsia"/>
          <w:highlight w:val="yellow"/>
          <w:lang w:eastAsia="ja-JP"/>
        </w:rPr>
        <w:t xml:space="preserve">only </w:t>
      </w:r>
      <w:r w:rsidRPr="00786654">
        <w:rPr>
          <w:highlight w:val="yellow"/>
          <w:lang w:eastAsia="ja-JP"/>
        </w:rPr>
        <w:t>after WRC</w:t>
      </w:r>
      <w:r w:rsidR="00AB4459" w:rsidRPr="00786654">
        <w:rPr>
          <w:highlight w:val="yellow"/>
          <w:lang w:eastAsia="ja-JP"/>
        </w:rPr>
        <w:t>-15</w:t>
      </w:r>
      <w:r w:rsidRPr="00786654">
        <w:rPr>
          <w:highlight w:val="yellow"/>
          <w:lang w:eastAsia="ja-JP"/>
        </w:rPr>
        <w:t>.</w:t>
      </w:r>
    </w:p>
    <w:p w:rsidR="002A69F3" w:rsidRPr="00786654" w:rsidRDefault="002A69F3" w:rsidP="00030D30">
      <w:pPr>
        <w:rPr>
          <w:highlight w:val="yellow"/>
          <w:lang w:eastAsia="ja-JP"/>
        </w:rPr>
      </w:pPr>
      <w:r w:rsidRPr="00786654">
        <w:rPr>
          <w:highlight w:val="yellow"/>
          <w:lang w:eastAsia="ja-JP"/>
        </w:rPr>
        <w:t>France indicated that</w:t>
      </w:r>
      <w:r w:rsidR="008F4953" w:rsidRPr="00786654">
        <w:rPr>
          <w:rFonts w:hint="eastAsia"/>
          <w:highlight w:val="yellow"/>
          <w:lang w:eastAsia="ja-JP"/>
        </w:rPr>
        <w:t>, while noting that there is a new allocation issue,</w:t>
      </w:r>
      <w:r w:rsidRPr="00786654">
        <w:rPr>
          <w:highlight w:val="yellow"/>
          <w:lang w:eastAsia="ja-JP"/>
        </w:rPr>
        <w:t xml:space="preserve"> there had been no contribution from the Russian Federation ove</w:t>
      </w:r>
      <w:r w:rsidR="00AB4459" w:rsidRPr="00786654">
        <w:rPr>
          <w:highlight w:val="yellow"/>
          <w:lang w:eastAsia="ja-JP"/>
        </w:rPr>
        <w:t>r the two years of</w:t>
      </w:r>
      <w:r w:rsidRPr="00786654">
        <w:rPr>
          <w:highlight w:val="yellow"/>
          <w:lang w:eastAsia="ja-JP"/>
        </w:rPr>
        <w:t xml:space="preserve"> the development of this Recommendation. France suggested sending it to the R</w:t>
      </w:r>
      <w:r w:rsidR="00AB4459" w:rsidRPr="00786654">
        <w:rPr>
          <w:highlight w:val="yellow"/>
          <w:lang w:eastAsia="ja-JP"/>
        </w:rPr>
        <w:t xml:space="preserve">adiocommunication </w:t>
      </w:r>
      <w:r w:rsidRPr="00786654">
        <w:rPr>
          <w:highlight w:val="yellow"/>
          <w:lang w:eastAsia="ja-JP"/>
        </w:rPr>
        <w:t>A</w:t>
      </w:r>
      <w:r w:rsidR="00AB4459" w:rsidRPr="00786654">
        <w:rPr>
          <w:highlight w:val="yellow"/>
          <w:lang w:eastAsia="ja-JP"/>
        </w:rPr>
        <w:t>ssembly for consideration</w:t>
      </w:r>
      <w:r w:rsidRPr="00786654">
        <w:rPr>
          <w:highlight w:val="yellow"/>
          <w:lang w:eastAsia="ja-JP"/>
        </w:rPr>
        <w:t>.</w:t>
      </w:r>
      <w:r w:rsidR="008F4953" w:rsidRPr="00786654">
        <w:rPr>
          <w:rFonts w:hint="eastAsia"/>
          <w:highlight w:val="yellow"/>
          <w:lang w:eastAsia="ja-JP"/>
        </w:rPr>
        <w:t xml:space="preserve"> </w:t>
      </w:r>
      <w:r w:rsidRPr="00786654">
        <w:rPr>
          <w:highlight w:val="yellow"/>
          <w:lang w:eastAsia="ja-JP"/>
        </w:rPr>
        <w:t xml:space="preserve">The United States noted the relationship </w:t>
      </w:r>
      <w:r w:rsidR="008F4953" w:rsidRPr="00786654">
        <w:rPr>
          <w:rFonts w:hint="eastAsia"/>
          <w:highlight w:val="yellow"/>
          <w:lang w:eastAsia="ja-JP"/>
        </w:rPr>
        <w:t xml:space="preserve">of this document </w:t>
      </w:r>
      <w:r w:rsidRPr="00786654">
        <w:rPr>
          <w:highlight w:val="yellow"/>
          <w:lang w:eastAsia="ja-JP"/>
        </w:rPr>
        <w:t xml:space="preserve">to </w:t>
      </w:r>
      <w:r w:rsidR="00646081" w:rsidRPr="00786654">
        <w:rPr>
          <w:rFonts w:hint="eastAsia"/>
          <w:highlight w:val="yellow"/>
          <w:lang w:eastAsia="ja-JP"/>
        </w:rPr>
        <w:t xml:space="preserve">WRC-15 </w:t>
      </w:r>
      <w:r w:rsidRPr="00786654">
        <w:rPr>
          <w:highlight w:val="yellow"/>
          <w:lang w:eastAsia="ja-JP"/>
        </w:rPr>
        <w:t>agenda item 1.</w:t>
      </w:r>
      <w:r w:rsidR="00165E7D" w:rsidRPr="00786654">
        <w:rPr>
          <w:rFonts w:hint="eastAsia"/>
          <w:highlight w:val="yellow"/>
          <w:lang w:eastAsia="ja-JP"/>
        </w:rPr>
        <w:t>16</w:t>
      </w:r>
      <w:r w:rsidRPr="00786654">
        <w:rPr>
          <w:highlight w:val="yellow"/>
          <w:lang w:eastAsia="ja-JP"/>
        </w:rPr>
        <w:t xml:space="preserve">, </w:t>
      </w:r>
      <w:r w:rsidR="00AB4459" w:rsidRPr="00786654">
        <w:rPr>
          <w:highlight w:val="yellow"/>
          <w:lang w:eastAsia="ja-JP"/>
        </w:rPr>
        <w:t xml:space="preserve">as well as </w:t>
      </w:r>
      <w:r w:rsidRPr="00786654">
        <w:rPr>
          <w:highlight w:val="yellow"/>
          <w:lang w:eastAsia="ja-JP"/>
        </w:rPr>
        <w:t xml:space="preserve">the stability of the document, and supported the French proposal to send it to the RA. Japan </w:t>
      </w:r>
      <w:r w:rsidR="00165E7D" w:rsidRPr="00786654">
        <w:rPr>
          <w:rFonts w:hint="eastAsia"/>
          <w:highlight w:val="yellow"/>
          <w:lang w:eastAsia="ja-JP"/>
        </w:rPr>
        <w:t xml:space="preserve">also </w:t>
      </w:r>
      <w:r w:rsidRPr="00786654">
        <w:rPr>
          <w:highlight w:val="yellow"/>
          <w:lang w:eastAsia="ja-JP"/>
        </w:rPr>
        <w:t>supported this position.</w:t>
      </w:r>
    </w:p>
    <w:p w:rsidR="002A69F3" w:rsidRDefault="002A69F3" w:rsidP="0004061E">
      <w:pPr>
        <w:rPr>
          <w:lang w:eastAsia="ja-JP"/>
        </w:rPr>
      </w:pPr>
      <w:r w:rsidRPr="00786654">
        <w:rPr>
          <w:highlight w:val="yellow"/>
          <w:lang w:eastAsia="ja-JP"/>
        </w:rPr>
        <w:t>The Chairman indicated that</w:t>
      </w:r>
      <w:r w:rsidR="00AB4459" w:rsidRPr="00786654">
        <w:rPr>
          <w:highlight w:val="yellow"/>
          <w:lang w:eastAsia="ja-JP"/>
        </w:rPr>
        <w:t>,</w:t>
      </w:r>
      <w:r w:rsidRPr="00786654">
        <w:rPr>
          <w:highlight w:val="yellow"/>
          <w:lang w:eastAsia="ja-JP"/>
        </w:rPr>
        <w:t xml:space="preserve"> according to the provisions of ITU-R Resolution 1-6, the docume</w:t>
      </w:r>
      <w:r w:rsidR="00AB4459" w:rsidRPr="00786654">
        <w:rPr>
          <w:highlight w:val="yellow"/>
          <w:lang w:eastAsia="ja-JP"/>
        </w:rPr>
        <w:t xml:space="preserve">nt </w:t>
      </w:r>
      <w:r w:rsidR="006270A5" w:rsidRPr="00786654">
        <w:rPr>
          <w:rFonts w:hint="eastAsia"/>
          <w:highlight w:val="yellow"/>
          <w:lang w:eastAsia="ja-JP"/>
        </w:rPr>
        <w:t xml:space="preserve">will </w:t>
      </w:r>
      <w:r w:rsidRPr="00786654">
        <w:rPr>
          <w:highlight w:val="yellow"/>
          <w:lang w:eastAsia="ja-JP"/>
        </w:rPr>
        <w:t>be sent to the Radiocommunication Assembly</w:t>
      </w:r>
      <w:r w:rsidR="00165E7D" w:rsidRPr="00786654">
        <w:rPr>
          <w:rFonts w:hint="eastAsia"/>
          <w:highlight w:val="yellow"/>
          <w:lang w:eastAsia="ja-JP"/>
        </w:rPr>
        <w:t xml:space="preserve"> for consideration</w:t>
      </w:r>
      <w:r w:rsidR="00B32E48" w:rsidRPr="00786654">
        <w:rPr>
          <w:highlight w:val="yellow"/>
          <w:lang w:eastAsia="ja-JP"/>
        </w:rPr>
        <w:t xml:space="preserve">. </w:t>
      </w:r>
      <w:r w:rsidRPr="00786654">
        <w:rPr>
          <w:highlight w:val="yellow"/>
          <w:lang w:eastAsia="ja-JP"/>
        </w:rPr>
        <w:t xml:space="preserve">He requested </w:t>
      </w:r>
      <w:r w:rsidR="00165E7D" w:rsidRPr="00786654">
        <w:rPr>
          <w:rFonts w:hint="eastAsia"/>
          <w:highlight w:val="yellow"/>
          <w:lang w:eastAsia="ja-JP"/>
        </w:rPr>
        <w:t>view</w:t>
      </w:r>
      <w:r w:rsidR="00165E7D" w:rsidRPr="00786654">
        <w:rPr>
          <w:highlight w:val="yellow"/>
          <w:lang w:eastAsia="ja-JP"/>
        </w:rPr>
        <w:t xml:space="preserve">s </w:t>
      </w:r>
      <w:r w:rsidRPr="00786654">
        <w:rPr>
          <w:highlight w:val="yellow"/>
          <w:lang w:eastAsia="ja-JP"/>
        </w:rPr>
        <w:t>from the R</w:t>
      </w:r>
      <w:r w:rsidR="00AB4459" w:rsidRPr="00786654">
        <w:rPr>
          <w:highlight w:val="yellow"/>
          <w:lang w:eastAsia="ja-JP"/>
        </w:rPr>
        <w:t xml:space="preserve">ussian </w:t>
      </w:r>
      <w:r w:rsidRPr="00786654">
        <w:rPr>
          <w:highlight w:val="yellow"/>
          <w:lang w:eastAsia="ja-JP"/>
        </w:rPr>
        <w:t>F</w:t>
      </w:r>
      <w:r w:rsidR="00AB4459" w:rsidRPr="00786654">
        <w:rPr>
          <w:highlight w:val="yellow"/>
          <w:lang w:eastAsia="ja-JP"/>
        </w:rPr>
        <w:t>ederation f</w:t>
      </w:r>
      <w:r w:rsidRPr="00786654">
        <w:rPr>
          <w:highlight w:val="yellow"/>
          <w:lang w:eastAsia="ja-JP"/>
        </w:rPr>
        <w:t>or inclusion in his note to the R</w:t>
      </w:r>
      <w:r w:rsidR="00AB4459" w:rsidRPr="00786654">
        <w:rPr>
          <w:highlight w:val="yellow"/>
          <w:lang w:eastAsia="ja-JP"/>
        </w:rPr>
        <w:t xml:space="preserve">adiocommunication </w:t>
      </w:r>
      <w:r w:rsidRPr="00786654">
        <w:rPr>
          <w:highlight w:val="yellow"/>
          <w:lang w:eastAsia="ja-JP"/>
        </w:rPr>
        <w:t>A</w:t>
      </w:r>
      <w:r w:rsidR="00AB4459" w:rsidRPr="00786654">
        <w:rPr>
          <w:highlight w:val="yellow"/>
          <w:lang w:eastAsia="ja-JP"/>
        </w:rPr>
        <w:t>ssembly</w:t>
      </w:r>
      <w:r w:rsidR="008F4953" w:rsidRPr="00786654">
        <w:rPr>
          <w:rFonts w:hint="eastAsia"/>
          <w:highlight w:val="yellow"/>
          <w:lang w:eastAsia="ja-JP"/>
        </w:rPr>
        <w:t xml:space="preserve"> (see Annex 1)</w:t>
      </w:r>
      <w:r w:rsidRPr="00786654">
        <w:rPr>
          <w:highlight w:val="yellow"/>
          <w:lang w:eastAsia="ja-JP"/>
        </w:rPr>
        <w:t>.</w:t>
      </w:r>
    </w:p>
    <w:p w:rsidR="002A69F3" w:rsidRPr="00646081" w:rsidRDefault="0004061E" w:rsidP="0004061E">
      <w:pPr>
        <w:rPr>
          <w:b/>
          <w:szCs w:val="24"/>
          <w:lang w:eastAsia="ja-JP"/>
        </w:rPr>
      </w:pPr>
      <w:r>
        <w:rPr>
          <w:b/>
          <w:lang w:eastAsia="ja-JP"/>
        </w:rPr>
        <w:lastRenderedPageBreak/>
        <w:t xml:space="preserve">Document </w:t>
      </w:r>
      <w:hyperlink r:id="rId17" w:history="1">
        <w:r w:rsidR="002A69F3">
          <w:rPr>
            <w:rStyle w:val="Hyperlink"/>
            <w:b/>
            <w:lang w:eastAsia="ja-JP"/>
          </w:rPr>
          <w:t>5/259</w:t>
        </w:r>
      </w:hyperlink>
      <w:r>
        <w:rPr>
          <w:b/>
          <w:lang w:eastAsia="ja-JP"/>
        </w:rPr>
        <w:t xml:space="preserve"> - </w:t>
      </w:r>
      <w:r w:rsidRPr="00697DEB">
        <w:rPr>
          <w:b/>
          <w:lang w:eastAsia="ja-JP"/>
        </w:rPr>
        <w:t>Draft revision of Recommendation ITU-R M.1</w:t>
      </w:r>
      <w:r w:rsidR="002A69F3">
        <w:rPr>
          <w:b/>
          <w:lang w:eastAsia="ja-JP"/>
        </w:rPr>
        <w:t>849</w:t>
      </w:r>
      <w:r w:rsidR="00646081">
        <w:rPr>
          <w:rFonts w:hint="eastAsia"/>
          <w:b/>
          <w:lang w:eastAsia="ja-JP"/>
        </w:rPr>
        <w:t xml:space="preserve">- </w:t>
      </w:r>
      <w:r w:rsidR="00646081" w:rsidRPr="00646081">
        <w:rPr>
          <w:b/>
          <w:szCs w:val="24"/>
        </w:rPr>
        <w:t>Technical and operational aspects of ground-based meteorological radars</w:t>
      </w:r>
    </w:p>
    <w:p w:rsidR="008F4953" w:rsidRDefault="002A69F3" w:rsidP="0004061E">
      <w:pPr>
        <w:rPr>
          <w:lang w:eastAsia="ja-JP"/>
        </w:rPr>
      </w:pPr>
      <w:r w:rsidRPr="002A69F3">
        <w:rPr>
          <w:lang w:eastAsia="ja-JP"/>
        </w:rPr>
        <w:t xml:space="preserve">Mr. </w:t>
      </w:r>
      <w:r>
        <w:rPr>
          <w:lang w:eastAsia="ja-JP"/>
        </w:rPr>
        <w:t>Mettrop introduced the document and noted that there were no known intellectual property issues.</w:t>
      </w:r>
    </w:p>
    <w:p w:rsidR="002A69F3" w:rsidRDefault="002A69F3" w:rsidP="0004061E">
      <w:pPr>
        <w:rPr>
          <w:lang w:eastAsia="ja-JP"/>
        </w:rPr>
      </w:pPr>
      <w:r>
        <w:rPr>
          <w:lang w:eastAsia="ja-JP"/>
        </w:rPr>
        <w:t>Israel indicated they had provi</w:t>
      </w:r>
      <w:r w:rsidR="00AB4459">
        <w:rPr>
          <w:lang w:eastAsia="ja-JP"/>
        </w:rPr>
        <w:t>ded editorial comments that had</w:t>
      </w:r>
      <w:r>
        <w:rPr>
          <w:lang w:eastAsia="ja-JP"/>
        </w:rPr>
        <w:t xml:space="preserve"> been transmitted to the Chairman of WP</w:t>
      </w:r>
      <w:r w:rsidR="00AB4459">
        <w:rPr>
          <w:lang w:eastAsia="ja-JP"/>
        </w:rPr>
        <w:t xml:space="preserve"> </w:t>
      </w:r>
      <w:r w:rsidR="00B32E48">
        <w:rPr>
          <w:lang w:eastAsia="ja-JP"/>
        </w:rPr>
        <w:t>5B and the Secretariat.</w:t>
      </w:r>
      <w:r>
        <w:rPr>
          <w:lang w:eastAsia="ja-JP"/>
        </w:rPr>
        <w:t xml:space="preserve"> The Chairman indicated </w:t>
      </w:r>
      <w:r w:rsidR="00165E7D">
        <w:rPr>
          <w:rFonts w:hint="eastAsia"/>
          <w:lang w:eastAsia="ja-JP"/>
        </w:rPr>
        <w:t xml:space="preserve">that </w:t>
      </w:r>
      <w:r>
        <w:rPr>
          <w:lang w:eastAsia="ja-JP"/>
        </w:rPr>
        <w:t xml:space="preserve">these </w:t>
      </w:r>
      <w:r w:rsidR="00165E7D">
        <w:rPr>
          <w:rFonts w:hint="eastAsia"/>
          <w:lang w:eastAsia="ja-JP"/>
        </w:rPr>
        <w:t xml:space="preserve">editorial works </w:t>
      </w:r>
      <w:r>
        <w:rPr>
          <w:lang w:eastAsia="ja-JP"/>
        </w:rPr>
        <w:t>would be addressed by the Chairman of WP 5B and the Counsellor.</w:t>
      </w:r>
    </w:p>
    <w:p w:rsidR="008F4953" w:rsidRDefault="002A69F3" w:rsidP="0004061E">
      <w:pPr>
        <w:rPr>
          <w:lang w:eastAsia="ja-JP"/>
        </w:rPr>
      </w:pPr>
      <w:r>
        <w:rPr>
          <w:lang w:eastAsia="ja-JP"/>
        </w:rPr>
        <w:t>The R</w:t>
      </w:r>
      <w:r w:rsidR="00AB4459">
        <w:rPr>
          <w:lang w:eastAsia="ja-JP"/>
        </w:rPr>
        <w:t xml:space="preserve">ussian </w:t>
      </w:r>
      <w:r>
        <w:rPr>
          <w:lang w:eastAsia="ja-JP"/>
        </w:rPr>
        <w:t>F</w:t>
      </w:r>
      <w:r w:rsidR="00AB4459">
        <w:rPr>
          <w:lang w:eastAsia="ja-JP"/>
        </w:rPr>
        <w:t>ederation</w:t>
      </w:r>
      <w:r>
        <w:rPr>
          <w:lang w:eastAsia="ja-JP"/>
        </w:rPr>
        <w:t xml:space="preserve"> proposed a number of editorial changes</w:t>
      </w:r>
      <w:r w:rsidR="00165E7D">
        <w:rPr>
          <w:rFonts w:hint="eastAsia"/>
          <w:lang w:eastAsia="ja-JP"/>
        </w:rPr>
        <w:t>,</w:t>
      </w:r>
      <w:r>
        <w:rPr>
          <w:lang w:eastAsia="ja-JP"/>
        </w:rPr>
        <w:t xml:space="preserve"> beginning with </w:t>
      </w:r>
      <w:r w:rsidRPr="00F86E81">
        <w:rPr>
          <w:i/>
          <w:lang w:eastAsia="ja-JP"/>
        </w:rPr>
        <w:t>considering</w:t>
      </w:r>
      <w:r>
        <w:rPr>
          <w:lang w:eastAsia="ja-JP"/>
        </w:rPr>
        <w:t xml:space="preserve"> c) and throughout the document</w:t>
      </w:r>
      <w:r w:rsidR="00165E7D">
        <w:rPr>
          <w:rFonts w:hint="eastAsia"/>
          <w:lang w:eastAsia="ja-JP"/>
        </w:rPr>
        <w:t xml:space="preserve"> using the same language,</w:t>
      </w:r>
      <w:r>
        <w:rPr>
          <w:lang w:eastAsia="ja-JP"/>
        </w:rPr>
        <w:t xml:space="preserve"> </w:t>
      </w:r>
      <w:r w:rsidR="00165E7D">
        <w:rPr>
          <w:rFonts w:hint="eastAsia"/>
          <w:lang w:eastAsia="ja-JP"/>
        </w:rPr>
        <w:t xml:space="preserve">to insert </w:t>
      </w:r>
      <w:r>
        <w:rPr>
          <w:lang w:eastAsia="ja-JP"/>
        </w:rPr>
        <w:t>‘systems in’ before ‘other services’.</w:t>
      </w:r>
    </w:p>
    <w:p w:rsidR="002A69F3" w:rsidRPr="002A69F3" w:rsidRDefault="00F86E81" w:rsidP="00030D30">
      <w:pPr>
        <w:rPr>
          <w:lang w:eastAsia="ja-JP"/>
        </w:rPr>
      </w:pPr>
      <w:r>
        <w:rPr>
          <w:lang w:eastAsia="ja-JP"/>
        </w:rPr>
        <w:t xml:space="preserve">The </w:t>
      </w:r>
      <w:r w:rsidR="00AB4459">
        <w:rPr>
          <w:lang w:eastAsia="ja-JP"/>
        </w:rPr>
        <w:t>meeting a</w:t>
      </w:r>
      <w:r w:rsidR="008F4953">
        <w:rPr>
          <w:rFonts w:hint="eastAsia"/>
          <w:lang w:eastAsia="ja-JP"/>
        </w:rPr>
        <w:t>greed</w:t>
      </w:r>
      <w:r w:rsidR="0057172E">
        <w:rPr>
          <w:lang w:eastAsia="ja-JP"/>
        </w:rPr>
        <w:t xml:space="preserve"> the document as edited. </w:t>
      </w:r>
      <w:r w:rsidR="00AB4459">
        <w:rPr>
          <w:lang w:eastAsia="ja-JP"/>
        </w:rPr>
        <w:t xml:space="preserve">The </w:t>
      </w:r>
      <w:r>
        <w:rPr>
          <w:lang w:eastAsia="ja-JP"/>
        </w:rPr>
        <w:t>Chairman proposed, and the meeting agreed,</w:t>
      </w:r>
      <w:r w:rsidR="00030D30">
        <w:rPr>
          <w:lang w:eastAsia="ja-JP"/>
        </w:rPr>
        <w:br/>
      </w:r>
      <w:r>
        <w:rPr>
          <w:lang w:eastAsia="ja-JP"/>
        </w:rPr>
        <w:t xml:space="preserve">to apply </w:t>
      </w:r>
      <w:r w:rsidR="008F4953">
        <w:rPr>
          <w:rFonts w:hint="eastAsia"/>
          <w:lang w:eastAsia="ja-JP"/>
        </w:rPr>
        <w:t xml:space="preserve">the </w:t>
      </w:r>
      <w:r>
        <w:rPr>
          <w:lang w:eastAsia="ja-JP"/>
        </w:rPr>
        <w:t>PSAA.</w:t>
      </w:r>
    </w:p>
    <w:p w:rsidR="0004061E" w:rsidRPr="00786654" w:rsidRDefault="0004061E" w:rsidP="00646081">
      <w:pPr>
        <w:pStyle w:val="Rectitle"/>
        <w:jc w:val="left"/>
        <w:rPr>
          <w:sz w:val="24"/>
          <w:szCs w:val="24"/>
          <w:highlight w:val="yellow"/>
          <w:lang w:eastAsia="ja-JP"/>
        </w:rPr>
      </w:pPr>
      <w:r w:rsidRPr="00786654">
        <w:rPr>
          <w:sz w:val="24"/>
          <w:szCs w:val="24"/>
          <w:highlight w:val="yellow"/>
          <w:lang w:eastAsia="ja-JP"/>
        </w:rPr>
        <w:t xml:space="preserve">Document </w:t>
      </w:r>
      <w:hyperlink r:id="rId18" w:history="1">
        <w:r w:rsidR="00F86E81" w:rsidRPr="00786654">
          <w:rPr>
            <w:rStyle w:val="Hyperlink"/>
            <w:sz w:val="24"/>
            <w:szCs w:val="24"/>
            <w:highlight w:val="yellow"/>
            <w:lang w:eastAsia="ja-JP"/>
          </w:rPr>
          <w:t>5/266</w:t>
        </w:r>
      </w:hyperlink>
      <w:r w:rsidRPr="00786654">
        <w:rPr>
          <w:sz w:val="24"/>
          <w:szCs w:val="24"/>
          <w:highlight w:val="yellow"/>
          <w:lang w:eastAsia="ja-JP"/>
        </w:rPr>
        <w:t xml:space="preserve"> - Draft revision of Recommendation ITU-R M.</w:t>
      </w:r>
      <w:r w:rsidR="00F86E81" w:rsidRPr="00786654">
        <w:rPr>
          <w:sz w:val="24"/>
          <w:szCs w:val="24"/>
          <w:highlight w:val="yellow"/>
          <w:lang w:eastAsia="ja-JP"/>
        </w:rPr>
        <w:t>493-13</w:t>
      </w:r>
      <w:r w:rsidR="00646081" w:rsidRPr="00786654">
        <w:rPr>
          <w:rFonts w:hint="eastAsia"/>
          <w:b w:val="0"/>
          <w:sz w:val="24"/>
          <w:szCs w:val="24"/>
          <w:highlight w:val="yellow"/>
          <w:lang w:eastAsia="ja-JP"/>
        </w:rPr>
        <w:t xml:space="preserve"> - </w:t>
      </w:r>
      <w:r w:rsidR="00646081" w:rsidRPr="00786654">
        <w:rPr>
          <w:sz w:val="24"/>
          <w:szCs w:val="24"/>
          <w:highlight w:val="yellow"/>
          <w:lang w:val="en-US"/>
        </w:rPr>
        <w:t>Digital selective-calling system for use in the maritime mobile service</w:t>
      </w:r>
    </w:p>
    <w:p w:rsidR="0004061E" w:rsidRPr="00786654" w:rsidRDefault="0004061E" w:rsidP="0004061E">
      <w:pPr>
        <w:rPr>
          <w:highlight w:val="yellow"/>
          <w:lang w:eastAsia="ja-JP"/>
        </w:rPr>
      </w:pPr>
      <w:r w:rsidRPr="00786654">
        <w:rPr>
          <w:highlight w:val="yellow"/>
          <w:lang w:eastAsia="ja-JP"/>
        </w:rPr>
        <w:t>Mr. Mettrop introduce</w:t>
      </w:r>
      <w:r w:rsidRPr="00786654">
        <w:rPr>
          <w:rFonts w:hint="eastAsia"/>
          <w:highlight w:val="yellow"/>
          <w:lang w:eastAsia="ja-JP"/>
        </w:rPr>
        <w:t>d</w:t>
      </w:r>
      <w:r w:rsidRPr="00786654">
        <w:rPr>
          <w:highlight w:val="yellow"/>
          <w:lang w:eastAsia="ja-JP"/>
        </w:rPr>
        <w:t xml:space="preserve"> the document</w:t>
      </w:r>
      <w:r w:rsidR="00F86E81" w:rsidRPr="00786654">
        <w:rPr>
          <w:highlight w:val="yellow"/>
          <w:lang w:eastAsia="ja-JP"/>
        </w:rPr>
        <w:t xml:space="preserve"> and confirmed there were no intellectual property issues</w:t>
      </w:r>
      <w:r w:rsidRPr="00786654">
        <w:rPr>
          <w:highlight w:val="yellow"/>
          <w:lang w:eastAsia="ja-JP"/>
        </w:rPr>
        <w:t>.</w:t>
      </w:r>
    </w:p>
    <w:p w:rsidR="00F86E81" w:rsidRPr="00786654" w:rsidRDefault="00F86E81" w:rsidP="008F4953">
      <w:pPr>
        <w:tabs>
          <w:tab w:val="clear" w:pos="1871"/>
          <w:tab w:val="left" w:pos="1860"/>
        </w:tabs>
        <w:rPr>
          <w:highlight w:val="yellow"/>
          <w:lang w:eastAsia="ja-JP"/>
        </w:rPr>
      </w:pPr>
      <w:r w:rsidRPr="00786654">
        <w:rPr>
          <w:highlight w:val="yellow"/>
          <w:lang w:eastAsia="ja-JP"/>
        </w:rPr>
        <w:t xml:space="preserve">The Russian Federation </w:t>
      </w:r>
      <w:r w:rsidR="00AD7F9F" w:rsidRPr="00786654">
        <w:rPr>
          <w:highlight w:val="yellow"/>
          <w:lang w:eastAsia="ja-JP"/>
        </w:rPr>
        <w:t xml:space="preserve">proposed that </w:t>
      </w:r>
      <w:r w:rsidRPr="00786654">
        <w:rPr>
          <w:highlight w:val="yellow"/>
          <w:lang w:eastAsia="ja-JP"/>
        </w:rPr>
        <w:t xml:space="preserve">the text of </w:t>
      </w:r>
      <w:r w:rsidRPr="00786654">
        <w:rPr>
          <w:i/>
          <w:highlight w:val="yellow"/>
          <w:lang w:eastAsia="ja-JP"/>
        </w:rPr>
        <w:t>recommends</w:t>
      </w:r>
      <w:r w:rsidR="00AD7F9F" w:rsidRPr="00786654">
        <w:rPr>
          <w:highlight w:val="yellow"/>
          <w:lang w:eastAsia="ja-JP"/>
        </w:rPr>
        <w:t xml:space="preserve"> 1, which states</w:t>
      </w:r>
      <w:r w:rsidRPr="00786654">
        <w:rPr>
          <w:highlight w:val="yellow"/>
          <w:lang w:eastAsia="ja-JP"/>
        </w:rPr>
        <w:t xml:space="preserve"> ‘devices of equipment which use DSC channel frequencies </w:t>
      </w:r>
      <w:r w:rsidR="00165E7D" w:rsidRPr="00786654">
        <w:rPr>
          <w:rFonts w:hint="eastAsia"/>
          <w:highlight w:val="yellow"/>
          <w:lang w:eastAsia="ja-JP"/>
        </w:rPr>
        <w:t xml:space="preserve">show </w:t>
      </w:r>
      <w:r w:rsidRPr="00786654">
        <w:rPr>
          <w:highlight w:val="yellow"/>
          <w:lang w:eastAsia="ja-JP"/>
        </w:rPr>
        <w:t xml:space="preserve">full compliance’, </w:t>
      </w:r>
      <w:r w:rsidR="00AD7F9F" w:rsidRPr="00786654">
        <w:rPr>
          <w:highlight w:val="yellow"/>
          <w:lang w:eastAsia="ja-JP"/>
        </w:rPr>
        <w:t xml:space="preserve">be revised </w:t>
      </w:r>
      <w:r w:rsidRPr="00786654">
        <w:rPr>
          <w:highlight w:val="yellow"/>
          <w:lang w:eastAsia="ja-JP"/>
        </w:rPr>
        <w:t>changing ‘</w:t>
      </w:r>
      <w:r w:rsidR="00165E7D" w:rsidRPr="00786654">
        <w:rPr>
          <w:rFonts w:hint="eastAsia"/>
          <w:highlight w:val="yellow"/>
          <w:lang w:eastAsia="ja-JP"/>
        </w:rPr>
        <w:t>show</w:t>
      </w:r>
      <w:r w:rsidRPr="00786654">
        <w:rPr>
          <w:highlight w:val="yellow"/>
          <w:lang w:eastAsia="ja-JP"/>
        </w:rPr>
        <w:t>’</w:t>
      </w:r>
      <w:r w:rsidR="00165E7D" w:rsidRPr="00786654">
        <w:rPr>
          <w:highlight w:val="yellow"/>
          <w:lang w:eastAsia="ja-JP"/>
        </w:rPr>
        <w:t xml:space="preserve"> </w:t>
      </w:r>
      <w:r w:rsidRPr="00786654">
        <w:rPr>
          <w:highlight w:val="yellow"/>
          <w:lang w:eastAsia="ja-JP"/>
        </w:rPr>
        <w:t>to ‘should</w:t>
      </w:r>
      <w:r w:rsidR="00165E7D" w:rsidRPr="00786654">
        <w:rPr>
          <w:rFonts w:hint="eastAsia"/>
          <w:highlight w:val="yellow"/>
          <w:lang w:eastAsia="ja-JP"/>
        </w:rPr>
        <w:t xml:space="preserve"> be in</w:t>
      </w:r>
      <w:r w:rsidR="00234F47" w:rsidRPr="00786654">
        <w:rPr>
          <w:highlight w:val="yellow"/>
          <w:lang w:eastAsia="ja-JP"/>
        </w:rPr>
        <w:t xml:space="preserve">’. </w:t>
      </w:r>
      <w:r w:rsidRPr="00786654">
        <w:rPr>
          <w:highlight w:val="yellow"/>
          <w:lang w:eastAsia="ja-JP"/>
        </w:rPr>
        <w:t>The Chairman of WP 5B concurred with the amendment.</w:t>
      </w:r>
      <w:r w:rsidR="008F4953" w:rsidRPr="00786654">
        <w:rPr>
          <w:rFonts w:hint="eastAsia"/>
          <w:highlight w:val="yellow"/>
          <w:lang w:eastAsia="ja-JP"/>
        </w:rPr>
        <w:t xml:space="preserve"> </w:t>
      </w:r>
      <w:r w:rsidRPr="00786654">
        <w:rPr>
          <w:highlight w:val="yellow"/>
          <w:lang w:eastAsia="ja-JP"/>
        </w:rPr>
        <w:t xml:space="preserve">The Russian Federation </w:t>
      </w:r>
      <w:r w:rsidR="00165E7D" w:rsidRPr="00786654">
        <w:rPr>
          <w:rFonts w:hint="eastAsia"/>
          <w:highlight w:val="yellow"/>
          <w:lang w:eastAsia="ja-JP"/>
        </w:rPr>
        <w:t xml:space="preserve">also </w:t>
      </w:r>
      <w:r w:rsidR="00AD7F9F" w:rsidRPr="00786654">
        <w:rPr>
          <w:highlight w:val="yellow"/>
          <w:lang w:eastAsia="ja-JP"/>
        </w:rPr>
        <w:t xml:space="preserve">asked, with regard to </w:t>
      </w:r>
      <w:r w:rsidRPr="00786654">
        <w:rPr>
          <w:i/>
          <w:highlight w:val="yellow"/>
          <w:lang w:eastAsia="ja-JP"/>
        </w:rPr>
        <w:t>recommends</w:t>
      </w:r>
      <w:r w:rsidRPr="00786654">
        <w:rPr>
          <w:highlight w:val="yellow"/>
          <w:lang w:eastAsia="ja-JP"/>
        </w:rPr>
        <w:t xml:space="preserve"> 6</w:t>
      </w:r>
      <w:r w:rsidR="00AD7F9F" w:rsidRPr="00786654">
        <w:rPr>
          <w:highlight w:val="yellow"/>
          <w:lang w:eastAsia="ja-JP"/>
        </w:rPr>
        <w:t>,</w:t>
      </w:r>
      <w:r w:rsidRPr="00786654">
        <w:rPr>
          <w:highlight w:val="yellow"/>
          <w:lang w:eastAsia="ja-JP"/>
        </w:rPr>
        <w:t xml:space="preserve"> what was meant by ‘sufficient separation’</w:t>
      </w:r>
      <w:r w:rsidR="00165E7D" w:rsidRPr="00786654">
        <w:rPr>
          <w:rFonts w:hint="eastAsia"/>
          <w:highlight w:val="yellow"/>
          <w:lang w:eastAsia="ja-JP"/>
        </w:rPr>
        <w:t>.</w:t>
      </w:r>
      <w:r w:rsidR="008F4953" w:rsidRPr="00786654">
        <w:rPr>
          <w:highlight w:val="yellow"/>
          <w:lang w:eastAsia="ja-JP"/>
        </w:rPr>
        <w:t xml:space="preserve"> </w:t>
      </w:r>
      <w:r w:rsidR="00165E7D" w:rsidRPr="00786654">
        <w:rPr>
          <w:rFonts w:hint="eastAsia"/>
          <w:highlight w:val="yellow"/>
          <w:lang w:eastAsia="ja-JP"/>
        </w:rPr>
        <w:t xml:space="preserve">It was </w:t>
      </w:r>
      <w:r w:rsidRPr="00786654">
        <w:rPr>
          <w:highlight w:val="yellow"/>
          <w:lang w:eastAsia="ja-JP"/>
        </w:rPr>
        <w:t xml:space="preserve">agreed to add the word ‘geographical’ </w:t>
      </w:r>
      <w:r w:rsidR="00646081" w:rsidRPr="00786654">
        <w:rPr>
          <w:rFonts w:hint="eastAsia"/>
          <w:highlight w:val="yellow"/>
          <w:lang w:eastAsia="ja-JP"/>
        </w:rPr>
        <w:t xml:space="preserve">before </w:t>
      </w:r>
      <w:r w:rsidR="00646081" w:rsidRPr="00786654">
        <w:rPr>
          <w:highlight w:val="yellow"/>
          <w:lang w:eastAsia="ja-JP"/>
        </w:rPr>
        <w:t>‘separation’</w:t>
      </w:r>
      <w:r w:rsidR="00646081" w:rsidRPr="00786654">
        <w:rPr>
          <w:rFonts w:hint="eastAsia"/>
          <w:highlight w:val="yellow"/>
          <w:lang w:eastAsia="ja-JP"/>
        </w:rPr>
        <w:t xml:space="preserve"> </w:t>
      </w:r>
      <w:r w:rsidRPr="00786654">
        <w:rPr>
          <w:highlight w:val="yellow"/>
          <w:lang w:eastAsia="ja-JP"/>
        </w:rPr>
        <w:t xml:space="preserve">in </w:t>
      </w:r>
      <w:r w:rsidRPr="00786654">
        <w:rPr>
          <w:i/>
          <w:highlight w:val="yellow"/>
          <w:lang w:eastAsia="ja-JP"/>
        </w:rPr>
        <w:t>recommends</w:t>
      </w:r>
      <w:r w:rsidRPr="00786654">
        <w:rPr>
          <w:highlight w:val="yellow"/>
          <w:lang w:eastAsia="ja-JP"/>
        </w:rPr>
        <w:t xml:space="preserve"> 6.</w:t>
      </w:r>
    </w:p>
    <w:p w:rsidR="00F86E81" w:rsidRDefault="00F86E81" w:rsidP="0004061E">
      <w:pPr>
        <w:tabs>
          <w:tab w:val="clear" w:pos="1134"/>
          <w:tab w:val="clear" w:pos="1871"/>
          <w:tab w:val="clear" w:pos="2268"/>
          <w:tab w:val="left" w:pos="1860"/>
          <w:tab w:val="left" w:pos="1905"/>
        </w:tabs>
        <w:rPr>
          <w:lang w:eastAsia="ja-JP"/>
        </w:rPr>
      </w:pPr>
      <w:r w:rsidRPr="00786654">
        <w:rPr>
          <w:highlight w:val="yellow"/>
          <w:lang w:eastAsia="ja-JP"/>
        </w:rPr>
        <w:t xml:space="preserve">The meeting agreed the document as </w:t>
      </w:r>
      <w:r w:rsidR="00AD7F9F" w:rsidRPr="00786654">
        <w:rPr>
          <w:highlight w:val="yellow"/>
          <w:lang w:eastAsia="ja-JP"/>
        </w:rPr>
        <w:t>edit</w:t>
      </w:r>
      <w:r w:rsidR="00234F47" w:rsidRPr="00786654">
        <w:rPr>
          <w:highlight w:val="yellow"/>
          <w:lang w:eastAsia="ja-JP"/>
        </w:rPr>
        <w:t>ed.</w:t>
      </w:r>
      <w:r w:rsidRPr="00786654">
        <w:rPr>
          <w:highlight w:val="yellow"/>
          <w:lang w:eastAsia="ja-JP"/>
        </w:rPr>
        <w:t xml:space="preserve"> The Chairman proposed applying </w:t>
      </w:r>
      <w:r w:rsidR="00646081" w:rsidRPr="00786654">
        <w:rPr>
          <w:rFonts w:hint="eastAsia"/>
          <w:highlight w:val="yellow"/>
          <w:lang w:eastAsia="ja-JP"/>
        </w:rPr>
        <w:t xml:space="preserve">the </w:t>
      </w:r>
      <w:r w:rsidRPr="00786654">
        <w:rPr>
          <w:highlight w:val="yellow"/>
          <w:lang w:eastAsia="ja-JP"/>
        </w:rPr>
        <w:t>PSAA</w:t>
      </w:r>
      <w:del w:id="10" w:author="Buonomo, Sergio" w:date="2015-08-26T10:11:00Z">
        <w:r w:rsidRPr="00786654" w:rsidDel="00D85526">
          <w:rPr>
            <w:highlight w:val="yellow"/>
            <w:lang w:eastAsia="ja-JP"/>
          </w:rPr>
          <w:delText>;</w:delText>
        </w:r>
      </w:del>
      <w:r w:rsidRPr="00786654">
        <w:rPr>
          <w:highlight w:val="yellow"/>
          <w:lang w:eastAsia="ja-JP"/>
        </w:rPr>
        <w:t xml:space="preserve"> and this was agreed.</w:t>
      </w:r>
    </w:p>
    <w:p w:rsidR="0004061E" w:rsidRPr="00786654" w:rsidRDefault="0004061E" w:rsidP="0004061E">
      <w:pPr>
        <w:rPr>
          <w:highlight w:val="yellow"/>
          <w:lang w:eastAsia="ja-JP"/>
        </w:rPr>
      </w:pPr>
      <w:r w:rsidRPr="00786654">
        <w:rPr>
          <w:b/>
          <w:highlight w:val="yellow"/>
          <w:lang w:eastAsia="ja-JP"/>
        </w:rPr>
        <w:t xml:space="preserve">Document </w:t>
      </w:r>
      <w:hyperlink r:id="rId19" w:history="1">
        <w:r w:rsidR="00F86E81" w:rsidRPr="00786654">
          <w:rPr>
            <w:rStyle w:val="Hyperlink"/>
            <w:b/>
            <w:highlight w:val="yellow"/>
            <w:lang w:eastAsia="ja-JP"/>
          </w:rPr>
          <w:t>5/267</w:t>
        </w:r>
      </w:hyperlink>
      <w:r w:rsidRPr="00786654">
        <w:rPr>
          <w:b/>
          <w:highlight w:val="yellow"/>
          <w:lang w:eastAsia="ja-JP"/>
        </w:rPr>
        <w:t xml:space="preserve"> - </w:t>
      </w:r>
      <w:r w:rsidR="008F4953" w:rsidRPr="00786654">
        <w:rPr>
          <w:b/>
          <w:highlight w:val="yellow"/>
          <w:lang w:eastAsia="ja-JP"/>
        </w:rPr>
        <w:t>Draft revision</w:t>
      </w:r>
      <w:r w:rsidR="008F4953" w:rsidRPr="00786654">
        <w:rPr>
          <w:rFonts w:hint="eastAsia"/>
          <w:b/>
          <w:highlight w:val="yellow"/>
          <w:lang w:eastAsia="ja-JP"/>
        </w:rPr>
        <w:t xml:space="preserve"> </w:t>
      </w:r>
      <w:r w:rsidRPr="00786654">
        <w:rPr>
          <w:b/>
          <w:highlight w:val="yellow"/>
          <w:lang w:eastAsia="ja-JP"/>
        </w:rPr>
        <w:t>of Recommendation ITU-R M.</w:t>
      </w:r>
      <w:r w:rsidR="00F86E81" w:rsidRPr="00786654">
        <w:rPr>
          <w:b/>
          <w:highlight w:val="yellow"/>
          <w:lang w:eastAsia="ja-JP"/>
        </w:rPr>
        <w:t>541</w:t>
      </w:r>
      <w:r w:rsidR="008F4953" w:rsidRPr="00786654">
        <w:rPr>
          <w:rFonts w:hint="eastAsia"/>
          <w:b/>
          <w:highlight w:val="yellow"/>
          <w:lang w:eastAsia="ja-JP"/>
        </w:rPr>
        <w:t>-9</w:t>
      </w:r>
      <w:r w:rsidRPr="00786654">
        <w:rPr>
          <w:b/>
          <w:highlight w:val="yellow"/>
          <w:lang w:eastAsia="ja-JP"/>
        </w:rPr>
        <w:t xml:space="preserve"> </w:t>
      </w:r>
      <w:r w:rsidR="00875E9D" w:rsidRPr="00786654">
        <w:rPr>
          <w:b/>
          <w:highlight w:val="yellow"/>
          <w:lang w:eastAsia="ja-JP"/>
        </w:rPr>
        <w:t>–</w:t>
      </w:r>
      <w:r w:rsidRPr="00786654">
        <w:rPr>
          <w:b/>
          <w:highlight w:val="yellow"/>
          <w:lang w:eastAsia="ja-JP"/>
        </w:rPr>
        <w:t xml:space="preserve"> </w:t>
      </w:r>
      <w:r w:rsidR="00875E9D" w:rsidRPr="00786654">
        <w:rPr>
          <w:rFonts w:hint="eastAsia"/>
          <w:b/>
          <w:highlight w:val="yellow"/>
          <w:lang w:eastAsia="ja-JP"/>
        </w:rPr>
        <w:t>Operational p</w:t>
      </w:r>
      <w:r w:rsidR="00F86E81" w:rsidRPr="00786654">
        <w:rPr>
          <w:b/>
          <w:highlight w:val="yellow"/>
          <w:lang w:eastAsia="ja-JP"/>
        </w:rPr>
        <w:t>rocedures for the use of digital selective</w:t>
      </w:r>
      <w:r w:rsidR="00875E9D" w:rsidRPr="00786654">
        <w:rPr>
          <w:rFonts w:hint="eastAsia"/>
          <w:b/>
          <w:highlight w:val="yellow"/>
          <w:lang w:eastAsia="ja-JP"/>
        </w:rPr>
        <w:t>-</w:t>
      </w:r>
      <w:r w:rsidR="00F86E81" w:rsidRPr="00786654">
        <w:rPr>
          <w:b/>
          <w:highlight w:val="yellow"/>
          <w:lang w:eastAsia="ja-JP"/>
        </w:rPr>
        <w:t>calling</w:t>
      </w:r>
      <w:r w:rsidR="00875E9D" w:rsidRPr="00786654">
        <w:rPr>
          <w:rFonts w:hint="eastAsia"/>
          <w:b/>
          <w:highlight w:val="yellow"/>
          <w:lang w:eastAsia="ja-JP"/>
        </w:rPr>
        <w:t xml:space="preserve"> equipment in the maritime mobile service</w:t>
      </w:r>
      <w:r w:rsidR="00F86E81" w:rsidRPr="00786654">
        <w:rPr>
          <w:b/>
          <w:highlight w:val="yellow"/>
          <w:lang w:eastAsia="ja-JP"/>
        </w:rPr>
        <w:t xml:space="preserve"> </w:t>
      </w:r>
    </w:p>
    <w:p w:rsidR="001D528C" w:rsidRPr="00786654" w:rsidRDefault="00F86E81">
      <w:pPr>
        <w:rPr>
          <w:highlight w:val="yellow"/>
          <w:lang w:eastAsia="ja-JP"/>
        </w:rPr>
      </w:pPr>
      <w:r w:rsidRPr="00786654">
        <w:rPr>
          <w:highlight w:val="yellow"/>
          <w:lang w:eastAsia="ja-JP"/>
        </w:rPr>
        <w:t>Mr. Mettrop introduce</w:t>
      </w:r>
      <w:r w:rsidRPr="00786654">
        <w:rPr>
          <w:rFonts w:hint="eastAsia"/>
          <w:highlight w:val="yellow"/>
          <w:lang w:eastAsia="ja-JP"/>
        </w:rPr>
        <w:t>d</w:t>
      </w:r>
      <w:r w:rsidRPr="00786654">
        <w:rPr>
          <w:highlight w:val="yellow"/>
          <w:lang w:eastAsia="ja-JP"/>
        </w:rPr>
        <w:t xml:space="preserve"> the document and confirmed there were no intellectual property issues. </w:t>
      </w:r>
    </w:p>
    <w:p w:rsidR="001D528C" w:rsidRPr="00786654" w:rsidRDefault="00646081" w:rsidP="00F86E81">
      <w:pPr>
        <w:rPr>
          <w:highlight w:val="yellow"/>
          <w:lang w:eastAsia="ja-JP"/>
        </w:rPr>
      </w:pPr>
      <w:r w:rsidRPr="00786654">
        <w:rPr>
          <w:rFonts w:hint="eastAsia"/>
          <w:highlight w:val="yellow"/>
          <w:lang w:eastAsia="ja-JP"/>
        </w:rPr>
        <w:t>After it was considered and agreed by the meeting in substance, t</w:t>
      </w:r>
      <w:r w:rsidR="001D528C" w:rsidRPr="00786654">
        <w:rPr>
          <w:highlight w:val="yellow"/>
          <w:lang w:eastAsia="ja-JP"/>
        </w:rPr>
        <w:t xml:space="preserve">he Chairman </w:t>
      </w:r>
      <w:r w:rsidR="005C0F6F" w:rsidRPr="00786654">
        <w:rPr>
          <w:highlight w:val="yellow"/>
          <w:lang w:eastAsia="ja-JP"/>
        </w:rPr>
        <w:t xml:space="preserve">indicated that, </w:t>
      </w:r>
      <w:r w:rsidR="001D528C" w:rsidRPr="00786654">
        <w:rPr>
          <w:highlight w:val="yellow"/>
          <w:lang w:eastAsia="ja-JP"/>
        </w:rPr>
        <w:t xml:space="preserve">this is one of the Recommendations incorporated by reference in the Radio Regulations, </w:t>
      </w:r>
      <w:r w:rsidR="00165E7D" w:rsidRPr="00786654">
        <w:rPr>
          <w:rFonts w:hint="eastAsia"/>
          <w:highlight w:val="yellow"/>
          <w:lang w:eastAsia="ja-JP"/>
        </w:rPr>
        <w:t xml:space="preserve">to which the </w:t>
      </w:r>
      <w:r w:rsidR="001D528C" w:rsidRPr="00786654">
        <w:rPr>
          <w:highlight w:val="yellow"/>
          <w:lang w:eastAsia="ja-JP"/>
        </w:rPr>
        <w:t>PSAA cannot be app</w:t>
      </w:r>
      <w:r w:rsidR="00234F47" w:rsidRPr="00786654">
        <w:rPr>
          <w:highlight w:val="yellow"/>
          <w:lang w:eastAsia="ja-JP"/>
        </w:rPr>
        <w:t xml:space="preserve">lied. </w:t>
      </w:r>
      <w:r w:rsidR="001D528C" w:rsidRPr="00786654">
        <w:rPr>
          <w:highlight w:val="yellow"/>
          <w:lang w:eastAsia="ja-JP"/>
        </w:rPr>
        <w:t xml:space="preserve">The </w:t>
      </w:r>
      <w:r w:rsidR="005C0F6F" w:rsidRPr="00786654">
        <w:rPr>
          <w:highlight w:val="yellow"/>
          <w:lang w:eastAsia="ja-JP"/>
        </w:rPr>
        <w:t>meeting agreed to apply the two-</w:t>
      </w:r>
      <w:r w:rsidR="001D528C" w:rsidRPr="00786654">
        <w:rPr>
          <w:highlight w:val="yellow"/>
          <w:lang w:eastAsia="ja-JP"/>
        </w:rPr>
        <w:t>step proc</w:t>
      </w:r>
      <w:r w:rsidR="005C0F6F" w:rsidRPr="00786654">
        <w:rPr>
          <w:highlight w:val="yellow"/>
          <w:lang w:eastAsia="ja-JP"/>
        </w:rPr>
        <w:t>e</w:t>
      </w:r>
      <w:r w:rsidR="001D528C" w:rsidRPr="00786654">
        <w:rPr>
          <w:highlight w:val="yellow"/>
          <w:lang w:eastAsia="ja-JP"/>
        </w:rPr>
        <w:t>dure unde</w:t>
      </w:r>
      <w:r w:rsidR="005C0F6F" w:rsidRPr="00786654">
        <w:rPr>
          <w:highlight w:val="yellow"/>
          <w:lang w:eastAsia="ja-JP"/>
        </w:rPr>
        <w:t>r Section 10.2.3 of Resol</w:t>
      </w:r>
      <w:r w:rsidR="001D528C" w:rsidRPr="00786654">
        <w:rPr>
          <w:highlight w:val="yellow"/>
          <w:lang w:eastAsia="ja-JP"/>
        </w:rPr>
        <w:t>u</w:t>
      </w:r>
      <w:r w:rsidR="005C0F6F" w:rsidRPr="00786654">
        <w:rPr>
          <w:highlight w:val="yellow"/>
          <w:lang w:eastAsia="ja-JP"/>
        </w:rPr>
        <w:t>t</w:t>
      </w:r>
      <w:r w:rsidR="001D528C" w:rsidRPr="00786654">
        <w:rPr>
          <w:highlight w:val="yellow"/>
          <w:lang w:eastAsia="ja-JP"/>
        </w:rPr>
        <w:t>ion</w:t>
      </w:r>
      <w:r w:rsidRPr="00786654">
        <w:rPr>
          <w:highlight w:val="yellow"/>
          <w:lang w:eastAsia="ja-JP"/>
        </w:rPr>
        <w:t xml:space="preserve"> ITU-R</w:t>
      </w:r>
      <w:r w:rsidR="001D528C" w:rsidRPr="00786654">
        <w:rPr>
          <w:highlight w:val="yellow"/>
          <w:lang w:eastAsia="ja-JP"/>
        </w:rPr>
        <w:t xml:space="preserve"> 1-6, which would not be completed for up to four months, i</w:t>
      </w:r>
      <w:r w:rsidR="005C0F6F" w:rsidRPr="00786654">
        <w:rPr>
          <w:highlight w:val="yellow"/>
          <w:lang w:eastAsia="ja-JP"/>
        </w:rPr>
        <w:t>.</w:t>
      </w:r>
      <w:r w:rsidR="001D528C" w:rsidRPr="00786654">
        <w:rPr>
          <w:highlight w:val="yellow"/>
          <w:lang w:eastAsia="ja-JP"/>
        </w:rPr>
        <w:t>e.</w:t>
      </w:r>
      <w:r w:rsidR="005C0F6F" w:rsidRPr="00786654">
        <w:rPr>
          <w:highlight w:val="yellow"/>
          <w:lang w:eastAsia="ja-JP"/>
        </w:rPr>
        <w:t xml:space="preserve"> after WRC-15</w:t>
      </w:r>
      <w:r w:rsidR="00030D30" w:rsidRPr="00786654">
        <w:rPr>
          <w:highlight w:val="yellow"/>
          <w:lang w:eastAsia="ja-JP"/>
        </w:rPr>
        <w:t xml:space="preserve">. </w:t>
      </w:r>
      <w:r w:rsidR="001D528C" w:rsidRPr="00786654">
        <w:rPr>
          <w:highlight w:val="yellow"/>
          <w:lang w:eastAsia="ja-JP"/>
        </w:rPr>
        <w:t>France i</w:t>
      </w:r>
      <w:r w:rsidR="005C0F6F" w:rsidRPr="00786654">
        <w:rPr>
          <w:highlight w:val="yellow"/>
          <w:lang w:eastAsia="ja-JP"/>
        </w:rPr>
        <w:t xml:space="preserve">ndicated </w:t>
      </w:r>
      <w:r w:rsidR="00165E7D" w:rsidRPr="00786654">
        <w:rPr>
          <w:rFonts w:hint="eastAsia"/>
          <w:highlight w:val="yellow"/>
          <w:lang w:eastAsia="ja-JP"/>
        </w:rPr>
        <w:t xml:space="preserve">its view </w:t>
      </w:r>
      <w:r w:rsidR="005C0F6F" w:rsidRPr="00786654">
        <w:rPr>
          <w:highlight w:val="yellow"/>
          <w:lang w:eastAsia="ja-JP"/>
        </w:rPr>
        <w:t>that t</w:t>
      </w:r>
      <w:r w:rsidR="001D528C" w:rsidRPr="00786654">
        <w:rPr>
          <w:highlight w:val="yellow"/>
          <w:lang w:eastAsia="ja-JP"/>
        </w:rPr>
        <w:t>h</w:t>
      </w:r>
      <w:r w:rsidR="005C0F6F" w:rsidRPr="00786654">
        <w:rPr>
          <w:highlight w:val="yellow"/>
          <w:lang w:eastAsia="ja-JP"/>
        </w:rPr>
        <w:t>e</w:t>
      </w:r>
      <w:r w:rsidR="001D528C" w:rsidRPr="00786654">
        <w:rPr>
          <w:highlight w:val="yellow"/>
          <w:lang w:eastAsia="ja-JP"/>
        </w:rPr>
        <w:t xml:space="preserve"> approval was needed before the </w:t>
      </w:r>
      <w:r w:rsidR="005C0F6F" w:rsidRPr="00786654">
        <w:rPr>
          <w:highlight w:val="yellow"/>
          <w:lang w:eastAsia="ja-JP"/>
        </w:rPr>
        <w:t>WRC</w:t>
      </w:r>
      <w:r w:rsidR="001D528C" w:rsidRPr="00786654">
        <w:rPr>
          <w:highlight w:val="yellow"/>
          <w:lang w:eastAsia="ja-JP"/>
        </w:rPr>
        <w:t xml:space="preserve"> and asked if an alternative procedure could be applied.</w:t>
      </w:r>
    </w:p>
    <w:p w:rsidR="00F86E81" w:rsidRPr="00786654" w:rsidRDefault="001D528C">
      <w:pPr>
        <w:rPr>
          <w:highlight w:val="yellow"/>
          <w:lang w:eastAsia="ja-JP"/>
        </w:rPr>
      </w:pPr>
      <w:r w:rsidRPr="00786654">
        <w:rPr>
          <w:highlight w:val="yellow"/>
          <w:lang w:eastAsia="ja-JP"/>
        </w:rPr>
        <w:t>The Chairman</w:t>
      </w:r>
      <w:r w:rsidR="00646081" w:rsidRPr="00786654">
        <w:rPr>
          <w:rFonts w:hint="eastAsia"/>
          <w:highlight w:val="yellow"/>
          <w:lang w:eastAsia="ja-JP"/>
        </w:rPr>
        <w:t xml:space="preserve">, </w:t>
      </w:r>
      <w:r w:rsidRPr="00786654">
        <w:rPr>
          <w:highlight w:val="yellow"/>
          <w:lang w:eastAsia="ja-JP"/>
        </w:rPr>
        <w:t>consult</w:t>
      </w:r>
      <w:r w:rsidR="00646081" w:rsidRPr="00786654">
        <w:rPr>
          <w:rFonts w:hint="eastAsia"/>
          <w:highlight w:val="yellow"/>
          <w:lang w:eastAsia="ja-JP"/>
        </w:rPr>
        <w:t>ing</w:t>
      </w:r>
      <w:r w:rsidRPr="00786654">
        <w:rPr>
          <w:highlight w:val="yellow"/>
          <w:lang w:eastAsia="ja-JP"/>
        </w:rPr>
        <w:t xml:space="preserve"> with the Secretariat</w:t>
      </w:r>
      <w:r w:rsidR="00646081" w:rsidRPr="00786654">
        <w:rPr>
          <w:rFonts w:hint="eastAsia"/>
          <w:highlight w:val="yellow"/>
          <w:lang w:eastAsia="ja-JP"/>
        </w:rPr>
        <w:t>,</w:t>
      </w:r>
      <w:r w:rsidR="00646081" w:rsidRPr="00786654">
        <w:rPr>
          <w:highlight w:val="yellow"/>
          <w:lang w:eastAsia="ja-JP"/>
        </w:rPr>
        <w:t xml:space="preserve"> agreed</w:t>
      </w:r>
      <w:r w:rsidRPr="00786654">
        <w:rPr>
          <w:highlight w:val="yellow"/>
          <w:lang w:eastAsia="ja-JP"/>
        </w:rPr>
        <w:t xml:space="preserve"> to apply </w:t>
      </w:r>
      <w:r w:rsidR="005C0F6F" w:rsidRPr="00786654">
        <w:rPr>
          <w:highlight w:val="yellow"/>
          <w:lang w:eastAsia="ja-JP"/>
        </w:rPr>
        <w:t xml:space="preserve">the </w:t>
      </w:r>
      <w:r w:rsidRPr="00786654">
        <w:rPr>
          <w:highlight w:val="yellow"/>
          <w:lang w:eastAsia="ja-JP"/>
        </w:rPr>
        <w:t xml:space="preserve">procedure for </w:t>
      </w:r>
      <w:r w:rsidR="006270A5" w:rsidRPr="00786654">
        <w:rPr>
          <w:rFonts w:hint="eastAsia"/>
          <w:highlight w:val="yellow"/>
          <w:lang w:eastAsia="ja-JP"/>
        </w:rPr>
        <w:t>adoption</w:t>
      </w:r>
      <w:r w:rsidR="006270A5" w:rsidRPr="00786654">
        <w:rPr>
          <w:highlight w:val="yellow"/>
          <w:lang w:eastAsia="ja-JP"/>
        </w:rPr>
        <w:t xml:space="preserve"> </w:t>
      </w:r>
      <w:r w:rsidRPr="00786654">
        <w:rPr>
          <w:highlight w:val="yellow"/>
          <w:lang w:eastAsia="ja-JP"/>
        </w:rPr>
        <w:t>by correspondence in the first round and then subsequent transmittal to the R</w:t>
      </w:r>
      <w:r w:rsidR="005C0F6F" w:rsidRPr="00786654">
        <w:rPr>
          <w:highlight w:val="yellow"/>
          <w:lang w:eastAsia="ja-JP"/>
        </w:rPr>
        <w:t xml:space="preserve">adiocommunication </w:t>
      </w:r>
      <w:r w:rsidRPr="00786654">
        <w:rPr>
          <w:highlight w:val="yellow"/>
          <w:lang w:eastAsia="ja-JP"/>
        </w:rPr>
        <w:t>A</w:t>
      </w:r>
      <w:r w:rsidR="005C0F6F" w:rsidRPr="00786654">
        <w:rPr>
          <w:highlight w:val="yellow"/>
          <w:lang w:eastAsia="ja-JP"/>
        </w:rPr>
        <w:t>ssembly</w:t>
      </w:r>
      <w:r w:rsidR="006270A5" w:rsidRPr="00786654">
        <w:rPr>
          <w:highlight w:val="yellow"/>
          <w:lang w:eastAsia="ja-JP"/>
        </w:rPr>
        <w:t xml:space="preserve"> in accordance with Section 10.4.2 of Resolution </w:t>
      </w:r>
      <w:r w:rsidR="00165E7D" w:rsidRPr="00786654">
        <w:rPr>
          <w:rFonts w:hint="eastAsia"/>
          <w:highlight w:val="yellow"/>
          <w:lang w:eastAsia="ja-JP"/>
        </w:rPr>
        <w:t xml:space="preserve">ITU-R </w:t>
      </w:r>
      <w:r w:rsidR="006270A5" w:rsidRPr="00786654">
        <w:rPr>
          <w:highlight w:val="yellow"/>
          <w:lang w:eastAsia="ja-JP"/>
        </w:rPr>
        <w:t>1-6</w:t>
      </w:r>
      <w:r w:rsidR="00165E7D" w:rsidRPr="00786654">
        <w:rPr>
          <w:rFonts w:hint="eastAsia"/>
          <w:highlight w:val="yellow"/>
          <w:lang w:eastAsia="ja-JP"/>
        </w:rPr>
        <w:t xml:space="preserve"> (approval is sought, if justified, at the RA)</w:t>
      </w:r>
      <w:r w:rsidR="00234F47" w:rsidRPr="00786654">
        <w:rPr>
          <w:highlight w:val="yellow"/>
          <w:lang w:eastAsia="ja-JP"/>
        </w:rPr>
        <w:t xml:space="preserve">. </w:t>
      </w:r>
      <w:r w:rsidRPr="00786654">
        <w:rPr>
          <w:highlight w:val="yellow"/>
          <w:lang w:eastAsia="ja-JP"/>
        </w:rPr>
        <w:t xml:space="preserve">The </w:t>
      </w:r>
      <w:r w:rsidR="00BF1400" w:rsidRPr="00786654">
        <w:rPr>
          <w:highlight w:val="yellow"/>
          <w:lang w:eastAsia="ja-JP"/>
        </w:rPr>
        <w:t>Chairman</w:t>
      </w:r>
      <w:r w:rsidRPr="00786654">
        <w:rPr>
          <w:highlight w:val="yellow"/>
          <w:lang w:eastAsia="ja-JP"/>
        </w:rPr>
        <w:t xml:space="preserve"> wo</w:t>
      </w:r>
      <w:r w:rsidR="005C0F6F" w:rsidRPr="00786654">
        <w:rPr>
          <w:highlight w:val="yellow"/>
          <w:lang w:eastAsia="ja-JP"/>
        </w:rPr>
        <w:t>uld</w:t>
      </w:r>
      <w:r w:rsidR="00165E7D" w:rsidRPr="00786654">
        <w:rPr>
          <w:rFonts w:hint="eastAsia"/>
          <w:highlight w:val="yellow"/>
          <w:lang w:eastAsia="ja-JP"/>
        </w:rPr>
        <w:t>, summarizing the discussion at this meeting,</w:t>
      </w:r>
      <w:r w:rsidR="005C0F6F" w:rsidRPr="00786654">
        <w:rPr>
          <w:highlight w:val="yellow"/>
          <w:lang w:eastAsia="ja-JP"/>
        </w:rPr>
        <w:t xml:space="preserve"> provide a justification </w:t>
      </w:r>
      <w:r w:rsidR="00646081" w:rsidRPr="00786654">
        <w:rPr>
          <w:rFonts w:hint="eastAsia"/>
          <w:highlight w:val="yellow"/>
          <w:lang w:eastAsia="ja-JP"/>
        </w:rPr>
        <w:t xml:space="preserve">for the transmittal </w:t>
      </w:r>
      <w:r w:rsidR="005C0F6F" w:rsidRPr="00786654">
        <w:rPr>
          <w:highlight w:val="yellow"/>
          <w:lang w:eastAsia="ja-JP"/>
        </w:rPr>
        <w:t xml:space="preserve">to Radiocommunication </w:t>
      </w:r>
      <w:r w:rsidRPr="00786654">
        <w:rPr>
          <w:highlight w:val="yellow"/>
          <w:lang w:eastAsia="ja-JP"/>
        </w:rPr>
        <w:t>A</w:t>
      </w:r>
      <w:r w:rsidR="005C0F6F" w:rsidRPr="00786654">
        <w:rPr>
          <w:highlight w:val="yellow"/>
          <w:lang w:eastAsia="ja-JP"/>
        </w:rPr>
        <w:t>ssembly</w:t>
      </w:r>
      <w:r w:rsidR="00BF1400" w:rsidRPr="00786654">
        <w:rPr>
          <w:highlight w:val="yellow"/>
          <w:lang w:eastAsia="ja-JP"/>
        </w:rPr>
        <w:t xml:space="preserve"> as </w:t>
      </w:r>
      <w:r w:rsidR="00646081" w:rsidRPr="00786654">
        <w:rPr>
          <w:rFonts w:hint="eastAsia"/>
          <w:highlight w:val="yellow"/>
          <w:lang w:eastAsia="ja-JP"/>
        </w:rPr>
        <w:t>follows:</w:t>
      </w:r>
    </w:p>
    <w:p w:rsidR="00646081" w:rsidRDefault="00646081">
      <w:pPr>
        <w:rPr>
          <w:lang w:eastAsia="ja-JP"/>
        </w:rPr>
        <w:pPrChange w:id="11" w:author="Buonomo, Sergio" w:date="2015-08-26T10:12:00Z">
          <w:pPr>
            <w:ind w:leftChars="118" w:left="283"/>
          </w:pPr>
        </w:pPrChange>
      </w:pPr>
      <w:r w:rsidRPr="00786654">
        <w:rPr>
          <w:rFonts w:hint="eastAsia"/>
          <w:highlight w:val="yellow"/>
          <w:lang w:eastAsia="ja-JP"/>
        </w:rPr>
        <w:t xml:space="preserve">This Recommendation related to safety issues needs to be approved as early as possible in conjunction with </w:t>
      </w:r>
      <w:r w:rsidRPr="00786654">
        <w:rPr>
          <w:highlight w:val="yellow"/>
          <w:lang w:eastAsia="ja-JP"/>
        </w:rPr>
        <w:t>the approval</w:t>
      </w:r>
      <w:r w:rsidRPr="00786654">
        <w:rPr>
          <w:rFonts w:hint="eastAsia"/>
          <w:highlight w:val="yellow"/>
          <w:lang w:eastAsia="ja-JP"/>
        </w:rPr>
        <w:t xml:space="preserve"> of the revision of another Recommendation ITU-R M.493-13 dealing with similar subject.</w:t>
      </w:r>
    </w:p>
    <w:p w:rsidR="0004061E" w:rsidRDefault="00360F00" w:rsidP="0004061E">
      <w:pPr>
        <w:pStyle w:val="Heading3"/>
        <w:rPr>
          <w:lang w:eastAsia="ja-JP"/>
        </w:rPr>
      </w:pPr>
      <w:r>
        <w:rPr>
          <w:lang w:eastAsia="ja-JP"/>
        </w:rPr>
        <w:t>7.1</w:t>
      </w:r>
      <w:r w:rsidR="0004061E">
        <w:rPr>
          <w:lang w:eastAsia="ja-JP"/>
        </w:rPr>
        <w:t>.3</w:t>
      </w:r>
      <w:r w:rsidR="0004061E">
        <w:rPr>
          <w:lang w:eastAsia="ja-JP"/>
        </w:rPr>
        <w:tab/>
        <w:t>Editorial revision of Recommendations</w:t>
      </w:r>
    </w:p>
    <w:p w:rsidR="0004061E" w:rsidRDefault="0004061E" w:rsidP="0004061E">
      <w:pPr>
        <w:rPr>
          <w:b/>
          <w:lang w:eastAsia="ja-JP"/>
        </w:rPr>
      </w:pPr>
      <w:r>
        <w:rPr>
          <w:b/>
          <w:lang w:eastAsia="ja-JP"/>
        </w:rPr>
        <w:t xml:space="preserve">Document </w:t>
      </w:r>
      <w:hyperlink r:id="rId20" w:history="1">
        <w:r w:rsidR="001D528C">
          <w:rPr>
            <w:rStyle w:val="Hyperlink"/>
            <w:b/>
            <w:lang w:eastAsia="ja-JP"/>
          </w:rPr>
          <w:t>5/233 (Annex 1)</w:t>
        </w:r>
      </w:hyperlink>
      <w:r>
        <w:rPr>
          <w:b/>
          <w:lang w:eastAsia="ja-JP"/>
        </w:rPr>
        <w:t xml:space="preserve"> - </w:t>
      </w:r>
      <w:r w:rsidRPr="00C83827">
        <w:rPr>
          <w:b/>
          <w:lang w:eastAsia="ja-JP"/>
        </w:rPr>
        <w:t>Editorial correction of Recommendation ITU-R M.</w:t>
      </w:r>
      <w:r w:rsidR="004709A0">
        <w:rPr>
          <w:b/>
          <w:lang w:eastAsia="ja-JP"/>
        </w:rPr>
        <w:t>1851</w:t>
      </w:r>
    </w:p>
    <w:p w:rsidR="004709A0" w:rsidRDefault="00AB32DF" w:rsidP="0004061E">
      <w:pPr>
        <w:tabs>
          <w:tab w:val="clear" w:pos="1134"/>
        </w:tabs>
        <w:rPr>
          <w:lang w:eastAsia="ja-JP"/>
        </w:rPr>
      </w:pPr>
      <w:r>
        <w:rPr>
          <w:lang w:eastAsia="ja-JP"/>
        </w:rPr>
        <w:t>D</w:t>
      </w:r>
      <w:r w:rsidR="0004061E">
        <w:rPr>
          <w:lang w:eastAsia="ja-JP"/>
        </w:rPr>
        <w:t xml:space="preserve">r. </w:t>
      </w:r>
      <w:r w:rsidR="004709A0">
        <w:rPr>
          <w:lang w:eastAsia="ja-JP"/>
        </w:rPr>
        <w:t>Haim Mazar (Israel) introduced the document, which offer</w:t>
      </w:r>
      <w:r>
        <w:rPr>
          <w:lang w:eastAsia="ja-JP"/>
        </w:rPr>
        <w:t>ed</w:t>
      </w:r>
      <w:r w:rsidR="004709A0">
        <w:rPr>
          <w:lang w:eastAsia="ja-JP"/>
        </w:rPr>
        <w:t xml:space="preserve"> editorial corrections to Recommendation ITU-R M.18</w:t>
      </w:r>
      <w:r w:rsidR="00234F47">
        <w:rPr>
          <w:lang w:eastAsia="ja-JP"/>
        </w:rPr>
        <w:t>51.</w:t>
      </w:r>
      <w:r w:rsidR="004709A0">
        <w:rPr>
          <w:lang w:eastAsia="ja-JP"/>
        </w:rPr>
        <w:t xml:space="preserve"> He indicated these editorials had been provided previously to </w:t>
      </w:r>
      <w:r w:rsidR="00030D30">
        <w:rPr>
          <w:lang w:eastAsia="ja-JP"/>
        </w:rPr>
        <w:br/>
      </w:r>
      <w:r w:rsidR="004709A0">
        <w:rPr>
          <w:lang w:eastAsia="ja-JP"/>
        </w:rPr>
        <w:t>WP 5B.</w:t>
      </w:r>
    </w:p>
    <w:p w:rsidR="004709A0" w:rsidRDefault="004709A0" w:rsidP="0004061E">
      <w:pPr>
        <w:tabs>
          <w:tab w:val="clear" w:pos="1134"/>
        </w:tabs>
        <w:rPr>
          <w:lang w:eastAsia="ja-JP"/>
        </w:rPr>
      </w:pPr>
      <w:r>
        <w:rPr>
          <w:lang w:eastAsia="ja-JP"/>
        </w:rPr>
        <w:lastRenderedPageBreak/>
        <w:t>The People’s Republic of China supported addre</w:t>
      </w:r>
      <w:r w:rsidR="008F4953">
        <w:rPr>
          <w:lang w:eastAsia="ja-JP"/>
        </w:rPr>
        <w:t xml:space="preserve">ssing the editorial revisions. </w:t>
      </w:r>
      <w:r>
        <w:rPr>
          <w:lang w:eastAsia="ja-JP"/>
        </w:rPr>
        <w:t xml:space="preserve">The Chairman of WP 5B noted that WP 5B </w:t>
      </w:r>
      <w:r w:rsidR="00646081">
        <w:rPr>
          <w:rFonts w:hint="eastAsia"/>
          <w:lang w:eastAsia="ja-JP"/>
        </w:rPr>
        <w:t>wa</w:t>
      </w:r>
      <w:r>
        <w:rPr>
          <w:lang w:eastAsia="ja-JP"/>
        </w:rPr>
        <w:t>s currently modifying the Recommendation and hopes to complete i</w:t>
      </w:r>
      <w:r w:rsidR="00030D30">
        <w:rPr>
          <w:lang w:eastAsia="ja-JP"/>
        </w:rPr>
        <w:t xml:space="preserve">t at the next meeting. </w:t>
      </w:r>
      <w:r>
        <w:rPr>
          <w:lang w:eastAsia="ja-JP"/>
        </w:rPr>
        <w:t xml:space="preserve">He asked that the editorials </w:t>
      </w:r>
      <w:r w:rsidR="00AB32DF">
        <w:rPr>
          <w:lang w:eastAsia="ja-JP"/>
        </w:rPr>
        <w:t xml:space="preserve">be </w:t>
      </w:r>
      <w:r>
        <w:rPr>
          <w:lang w:eastAsia="ja-JP"/>
        </w:rPr>
        <w:t xml:space="preserve">returned to WP 5B to be addressed there along with the on-going modifications. The Chairman of WP 5B </w:t>
      </w:r>
      <w:r w:rsidR="008F4953">
        <w:rPr>
          <w:rFonts w:hint="eastAsia"/>
          <w:lang w:eastAsia="ja-JP"/>
        </w:rPr>
        <w:t xml:space="preserve">further </w:t>
      </w:r>
      <w:r>
        <w:rPr>
          <w:lang w:eastAsia="ja-JP"/>
        </w:rPr>
        <w:t xml:space="preserve">indicated that the majority </w:t>
      </w:r>
      <w:r w:rsidR="006270A5">
        <w:rPr>
          <w:lang w:eastAsia="ja-JP"/>
        </w:rPr>
        <w:t xml:space="preserve">of the amendments </w:t>
      </w:r>
      <w:r>
        <w:rPr>
          <w:lang w:eastAsia="ja-JP"/>
        </w:rPr>
        <w:t>were editorial; but there were some changes that may or may not be editorial</w:t>
      </w:r>
      <w:r w:rsidR="00AB32DF">
        <w:rPr>
          <w:lang w:eastAsia="ja-JP"/>
        </w:rPr>
        <w:t>,</w:t>
      </w:r>
      <w:r>
        <w:rPr>
          <w:lang w:eastAsia="ja-JP"/>
        </w:rPr>
        <w:t xml:space="preserve"> and the relevant experts were not present</w:t>
      </w:r>
      <w:r w:rsidR="008F4953">
        <w:rPr>
          <w:rFonts w:hint="eastAsia"/>
          <w:lang w:eastAsia="ja-JP"/>
        </w:rPr>
        <w:t xml:space="preserve"> here</w:t>
      </w:r>
      <w:r>
        <w:rPr>
          <w:lang w:eastAsia="ja-JP"/>
        </w:rPr>
        <w:t>. The Chairman noted that this subject would be reflected in the minutes and the matter would be addressed in WP 5B</w:t>
      </w:r>
      <w:r w:rsidR="00165E7D">
        <w:rPr>
          <w:rFonts w:hint="eastAsia"/>
          <w:lang w:eastAsia="ja-JP"/>
        </w:rPr>
        <w:t xml:space="preserve"> at its next meeting</w:t>
      </w:r>
      <w:r>
        <w:rPr>
          <w:lang w:eastAsia="ja-JP"/>
        </w:rPr>
        <w:t>.</w:t>
      </w:r>
    </w:p>
    <w:p w:rsidR="0004061E" w:rsidRDefault="0004061E" w:rsidP="0004061E">
      <w:pPr>
        <w:pStyle w:val="Heading3"/>
        <w:rPr>
          <w:lang w:eastAsia="ja-JP"/>
        </w:rPr>
      </w:pPr>
      <w:r>
        <w:rPr>
          <w:lang w:eastAsia="ja-JP"/>
        </w:rPr>
        <w:t>7.</w:t>
      </w:r>
      <w:r w:rsidR="00360F00">
        <w:rPr>
          <w:lang w:eastAsia="ja-JP"/>
        </w:rPr>
        <w:t>1</w:t>
      </w:r>
      <w:r>
        <w:rPr>
          <w:lang w:eastAsia="ja-JP"/>
        </w:rPr>
        <w:t>.4</w:t>
      </w:r>
      <w:r>
        <w:rPr>
          <w:lang w:eastAsia="ja-JP"/>
        </w:rPr>
        <w:tab/>
        <w:t>Draft Reports</w:t>
      </w:r>
    </w:p>
    <w:p w:rsidR="0004061E" w:rsidRPr="00786654" w:rsidRDefault="0004061E" w:rsidP="0004061E">
      <w:pPr>
        <w:rPr>
          <w:b/>
          <w:highlight w:val="yellow"/>
          <w:lang w:eastAsia="ja-JP"/>
        </w:rPr>
      </w:pPr>
      <w:r w:rsidRPr="00786654">
        <w:rPr>
          <w:b/>
          <w:highlight w:val="yellow"/>
          <w:lang w:eastAsia="ja-JP"/>
        </w:rPr>
        <w:t xml:space="preserve">Document </w:t>
      </w:r>
      <w:hyperlink r:id="rId21" w:history="1">
        <w:r w:rsidR="001D528C" w:rsidRPr="00786654">
          <w:rPr>
            <w:rStyle w:val="Hyperlink"/>
            <w:b/>
            <w:highlight w:val="yellow"/>
            <w:lang w:eastAsia="ja-JP"/>
          </w:rPr>
          <w:t>5/225</w:t>
        </w:r>
      </w:hyperlink>
      <w:r w:rsidRPr="00786654">
        <w:rPr>
          <w:b/>
          <w:highlight w:val="yellow"/>
          <w:lang w:eastAsia="ja-JP"/>
        </w:rPr>
        <w:t xml:space="preserve"> - </w:t>
      </w:r>
      <w:r w:rsidR="00AB32DF" w:rsidRPr="00786654">
        <w:rPr>
          <w:b/>
          <w:highlight w:val="yellow"/>
          <w:lang w:eastAsia="ja-JP"/>
        </w:rPr>
        <w:t>Draft new Report ITU-R M.[MAR-MSS] - Use of non-geostationary orbit mobile satellite syst</w:t>
      </w:r>
      <w:r w:rsidR="00D84B73" w:rsidRPr="00786654">
        <w:rPr>
          <w:b/>
          <w:highlight w:val="yellow"/>
          <w:lang w:eastAsia="ja-JP"/>
        </w:rPr>
        <w:t>ems to enhance maritime safety</w:t>
      </w:r>
    </w:p>
    <w:p w:rsidR="0004061E" w:rsidRPr="00786654" w:rsidRDefault="0004061E" w:rsidP="008F4953">
      <w:pPr>
        <w:rPr>
          <w:highlight w:val="yellow"/>
          <w:lang w:eastAsia="ja-JP"/>
        </w:rPr>
      </w:pPr>
      <w:r w:rsidRPr="00786654">
        <w:rPr>
          <w:highlight w:val="yellow"/>
          <w:lang w:eastAsia="ja-JP"/>
        </w:rPr>
        <w:t>Mr. Mettrop introduce</w:t>
      </w:r>
      <w:r w:rsidRPr="00786654">
        <w:rPr>
          <w:rFonts w:hint="eastAsia"/>
          <w:highlight w:val="yellow"/>
          <w:lang w:eastAsia="ja-JP"/>
        </w:rPr>
        <w:t>d</w:t>
      </w:r>
      <w:r w:rsidRPr="00786654">
        <w:rPr>
          <w:highlight w:val="yellow"/>
          <w:lang w:eastAsia="ja-JP"/>
        </w:rPr>
        <w:t xml:space="preserve"> the document</w:t>
      </w:r>
      <w:r w:rsidR="004709A0" w:rsidRPr="00786654">
        <w:rPr>
          <w:highlight w:val="yellow"/>
          <w:lang w:eastAsia="ja-JP"/>
        </w:rPr>
        <w:t xml:space="preserve">, noting that it was related in some ways to </w:t>
      </w:r>
      <w:r w:rsidR="00646081" w:rsidRPr="00786654">
        <w:rPr>
          <w:rFonts w:hint="eastAsia"/>
          <w:highlight w:val="yellow"/>
          <w:lang w:eastAsia="ja-JP"/>
        </w:rPr>
        <w:t xml:space="preserve">WRC-15 </w:t>
      </w:r>
      <w:r w:rsidR="004709A0" w:rsidRPr="00786654">
        <w:rPr>
          <w:highlight w:val="yellow"/>
          <w:lang w:eastAsia="ja-JP"/>
        </w:rPr>
        <w:t>agenda item 1.16, and contained no intellectual property issues</w:t>
      </w:r>
      <w:r w:rsidRPr="00786654">
        <w:rPr>
          <w:highlight w:val="yellow"/>
          <w:lang w:eastAsia="ja-JP"/>
        </w:rPr>
        <w:t>.</w:t>
      </w:r>
      <w:r w:rsidR="004709A0" w:rsidRPr="00786654">
        <w:rPr>
          <w:highlight w:val="yellow"/>
          <w:lang w:eastAsia="ja-JP"/>
        </w:rPr>
        <w:t xml:space="preserve"> He asked the Chairman to consider taking the document as a whole.</w:t>
      </w:r>
      <w:r w:rsidR="008F4953" w:rsidRPr="00786654">
        <w:rPr>
          <w:rFonts w:hint="eastAsia"/>
          <w:highlight w:val="yellow"/>
          <w:lang w:eastAsia="ja-JP"/>
        </w:rPr>
        <w:t xml:space="preserve"> </w:t>
      </w:r>
      <w:r w:rsidRPr="00786654">
        <w:rPr>
          <w:highlight w:val="yellow"/>
          <w:lang w:eastAsia="ja-JP"/>
        </w:rPr>
        <w:t xml:space="preserve">The document </w:t>
      </w:r>
      <w:r w:rsidRPr="00786654">
        <w:rPr>
          <w:rFonts w:hint="eastAsia"/>
          <w:highlight w:val="yellow"/>
          <w:lang w:eastAsia="ja-JP"/>
        </w:rPr>
        <w:t>wa</w:t>
      </w:r>
      <w:r w:rsidRPr="00786654">
        <w:rPr>
          <w:highlight w:val="yellow"/>
          <w:lang w:eastAsia="ja-JP"/>
        </w:rPr>
        <w:t>s approved.</w:t>
      </w:r>
    </w:p>
    <w:p w:rsidR="0004061E" w:rsidRPr="00786654" w:rsidRDefault="0004061E" w:rsidP="0004061E">
      <w:pPr>
        <w:rPr>
          <w:b/>
          <w:highlight w:val="yellow"/>
          <w:lang w:eastAsia="ja-JP"/>
        </w:rPr>
      </w:pPr>
      <w:r w:rsidRPr="00786654">
        <w:rPr>
          <w:b/>
          <w:highlight w:val="yellow"/>
          <w:lang w:eastAsia="ja-JP"/>
        </w:rPr>
        <w:t xml:space="preserve">Document </w:t>
      </w:r>
      <w:hyperlink r:id="rId22" w:history="1">
        <w:r w:rsidR="001D528C" w:rsidRPr="00786654">
          <w:rPr>
            <w:rStyle w:val="Hyperlink"/>
            <w:b/>
            <w:highlight w:val="yellow"/>
            <w:lang w:eastAsia="ja-JP"/>
          </w:rPr>
          <w:t>5/251</w:t>
        </w:r>
      </w:hyperlink>
      <w:r w:rsidRPr="00786654">
        <w:rPr>
          <w:b/>
          <w:highlight w:val="yellow"/>
          <w:lang w:eastAsia="ja-JP"/>
        </w:rPr>
        <w:t xml:space="preserve"> - </w:t>
      </w:r>
      <w:r w:rsidR="00AB32DF" w:rsidRPr="00786654">
        <w:rPr>
          <w:b/>
          <w:highlight w:val="yellow"/>
          <w:lang w:eastAsia="ja-JP"/>
        </w:rPr>
        <w:t>Draft new Report ITU-R .[VDES-SELECT] - Selection of the channel plan for a VHF data exchange system</w:t>
      </w:r>
    </w:p>
    <w:p w:rsidR="004709A0" w:rsidRPr="00786654" w:rsidRDefault="0004061E" w:rsidP="0004061E">
      <w:pPr>
        <w:rPr>
          <w:highlight w:val="yellow"/>
          <w:lang w:eastAsia="ja-JP"/>
        </w:rPr>
      </w:pPr>
      <w:r w:rsidRPr="00786654">
        <w:rPr>
          <w:highlight w:val="yellow"/>
          <w:lang w:eastAsia="ja-JP"/>
        </w:rPr>
        <w:t>Mr. Mettrop introduce</w:t>
      </w:r>
      <w:r w:rsidRPr="00786654">
        <w:rPr>
          <w:rFonts w:hint="eastAsia"/>
          <w:highlight w:val="yellow"/>
          <w:lang w:eastAsia="ja-JP"/>
        </w:rPr>
        <w:t>d</w:t>
      </w:r>
      <w:r w:rsidRPr="00786654">
        <w:rPr>
          <w:highlight w:val="yellow"/>
          <w:lang w:eastAsia="ja-JP"/>
        </w:rPr>
        <w:t xml:space="preserve"> the document</w:t>
      </w:r>
      <w:r w:rsidR="004709A0" w:rsidRPr="00786654">
        <w:rPr>
          <w:highlight w:val="yellow"/>
          <w:lang w:eastAsia="ja-JP"/>
        </w:rPr>
        <w:t xml:space="preserve">, noting that it was related in some ways to </w:t>
      </w:r>
      <w:r w:rsidR="00646081" w:rsidRPr="00786654">
        <w:rPr>
          <w:rFonts w:hint="eastAsia"/>
          <w:highlight w:val="yellow"/>
          <w:lang w:eastAsia="ja-JP"/>
        </w:rPr>
        <w:t xml:space="preserve">WRC-15 </w:t>
      </w:r>
      <w:r w:rsidR="004709A0" w:rsidRPr="00786654">
        <w:rPr>
          <w:highlight w:val="yellow"/>
          <w:lang w:eastAsia="ja-JP"/>
        </w:rPr>
        <w:t>agenda item 1.16</w:t>
      </w:r>
      <w:r w:rsidRPr="00786654">
        <w:rPr>
          <w:highlight w:val="yellow"/>
          <w:lang w:eastAsia="ja-JP"/>
        </w:rPr>
        <w:t>.</w:t>
      </w:r>
      <w:r w:rsidR="004709A0" w:rsidRPr="00786654">
        <w:rPr>
          <w:highlight w:val="yellow"/>
          <w:lang w:eastAsia="ja-JP"/>
        </w:rPr>
        <w:t xml:space="preserve"> He indicated there were no intellectual property rights issues and noted that there was one objection from the Russian Federation at his meeting.</w:t>
      </w:r>
    </w:p>
    <w:p w:rsidR="008F4953" w:rsidRPr="00786654" w:rsidRDefault="004709A0" w:rsidP="0004061E">
      <w:pPr>
        <w:rPr>
          <w:highlight w:val="yellow"/>
          <w:lang w:eastAsia="ja-JP"/>
        </w:rPr>
      </w:pPr>
      <w:r w:rsidRPr="00786654">
        <w:rPr>
          <w:highlight w:val="yellow"/>
          <w:lang w:eastAsia="ja-JP"/>
        </w:rPr>
        <w:t>The Russian Federation expressed its concern that the adoption of the Report pre-em</w:t>
      </w:r>
      <w:r w:rsidR="00D84B73" w:rsidRPr="00786654">
        <w:rPr>
          <w:highlight w:val="yellow"/>
          <w:lang w:eastAsia="ja-JP"/>
        </w:rPr>
        <w:t xml:space="preserve">pted the decisions of the WRC. </w:t>
      </w:r>
      <w:r w:rsidRPr="00786654">
        <w:rPr>
          <w:highlight w:val="yellow"/>
          <w:lang w:eastAsia="ja-JP"/>
        </w:rPr>
        <w:t xml:space="preserve">Furthermore, the Russian Federation was of the view that the issue was fully covered in </w:t>
      </w:r>
      <w:r w:rsidR="00646081" w:rsidRPr="00786654">
        <w:rPr>
          <w:rFonts w:hint="eastAsia"/>
          <w:highlight w:val="yellow"/>
          <w:lang w:eastAsia="ja-JP"/>
        </w:rPr>
        <w:t xml:space="preserve">the </w:t>
      </w:r>
      <w:r w:rsidR="00911DDB" w:rsidRPr="00786654">
        <w:rPr>
          <w:highlight w:val="yellow"/>
          <w:lang w:eastAsia="ja-JP"/>
        </w:rPr>
        <w:t>CPM</w:t>
      </w:r>
      <w:r w:rsidR="008F4953" w:rsidRPr="00786654">
        <w:rPr>
          <w:rFonts w:hint="eastAsia"/>
          <w:highlight w:val="yellow"/>
          <w:lang w:eastAsia="ja-JP"/>
        </w:rPr>
        <w:t xml:space="preserve"> Report</w:t>
      </w:r>
      <w:r w:rsidRPr="00786654">
        <w:rPr>
          <w:highlight w:val="yellow"/>
          <w:lang w:eastAsia="ja-JP"/>
        </w:rPr>
        <w:t xml:space="preserve"> and would be</w:t>
      </w:r>
      <w:r w:rsidR="00165E7D" w:rsidRPr="00786654">
        <w:rPr>
          <w:rFonts w:hint="eastAsia"/>
          <w:highlight w:val="yellow"/>
          <w:lang w:eastAsia="ja-JP"/>
        </w:rPr>
        <w:t>come</w:t>
      </w:r>
      <w:r w:rsidRPr="00786654">
        <w:rPr>
          <w:highlight w:val="yellow"/>
          <w:lang w:eastAsia="ja-JP"/>
        </w:rPr>
        <w:t xml:space="preserve"> obs</w:t>
      </w:r>
      <w:r w:rsidR="00D84B73" w:rsidRPr="00786654">
        <w:rPr>
          <w:highlight w:val="yellow"/>
          <w:lang w:eastAsia="ja-JP"/>
        </w:rPr>
        <w:t>olete following the Conference.</w:t>
      </w:r>
    </w:p>
    <w:p w:rsidR="004709A0" w:rsidRPr="00786654" w:rsidRDefault="004709A0" w:rsidP="0004061E">
      <w:pPr>
        <w:rPr>
          <w:highlight w:val="yellow"/>
          <w:lang w:eastAsia="ja-JP"/>
        </w:rPr>
      </w:pPr>
      <w:r w:rsidRPr="00786654">
        <w:rPr>
          <w:highlight w:val="yellow"/>
          <w:lang w:eastAsia="ja-JP"/>
        </w:rPr>
        <w:t>France explained the background of the development of the four frequency plans contained in the draft new</w:t>
      </w:r>
      <w:r w:rsidR="00D84B73" w:rsidRPr="00786654">
        <w:rPr>
          <w:highlight w:val="yellow"/>
          <w:lang w:eastAsia="ja-JP"/>
        </w:rPr>
        <w:t xml:space="preserve"> Report. </w:t>
      </w:r>
      <w:r w:rsidR="00165E7D" w:rsidRPr="00786654">
        <w:rPr>
          <w:rFonts w:hint="eastAsia"/>
          <w:highlight w:val="yellow"/>
          <w:lang w:eastAsia="ja-JP"/>
        </w:rPr>
        <w:t>It</w:t>
      </w:r>
      <w:r w:rsidR="00165E7D" w:rsidRPr="00786654">
        <w:rPr>
          <w:highlight w:val="yellow"/>
          <w:lang w:eastAsia="ja-JP"/>
        </w:rPr>
        <w:t xml:space="preserve"> </w:t>
      </w:r>
      <w:r w:rsidRPr="00786654">
        <w:rPr>
          <w:highlight w:val="yellow"/>
          <w:lang w:eastAsia="ja-JP"/>
        </w:rPr>
        <w:t xml:space="preserve">indicated that one of the frequency plans was developed subsequent to the development of the CPM </w:t>
      </w:r>
      <w:r w:rsidR="008F4953" w:rsidRPr="00786654">
        <w:rPr>
          <w:rFonts w:hint="eastAsia"/>
          <w:highlight w:val="yellow"/>
          <w:lang w:eastAsia="ja-JP"/>
        </w:rPr>
        <w:t>Report</w:t>
      </w:r>
      <w:r w:rsidRPr="00786654">
        <w:rPr>
          <w:highlight w:val="yellow"/>
          <w:lang w:eastAsia="ja-JP"/>
        </w:rPr>
        <w:t xml:space="preserve"> and was, therefore, not reflected in the CPM text. France considered it essential for WRC</w:t>
      </w:r>
      <w:r w:rsidR="004E5C05" w:rsidRPr="00786654">
        <w:rPr>
          <w:highlight w:val="yellow"/>
          <w:lang w:eastAsia="ja-JP"/>
        </w:rPr>
        <w:t>-15</w:t>
      </w:r>
      <w:r w:rsidRPr="00786654">
        <w:rPr>
          <w:highlight w:val="yellow"/>
          <w:lang w:eastAsia="ja-JP"/>
        </w:rPr>
        <w:t xml:space="preserve"> to have the draft new Report in its deliberations.</w:t>
      </w:r>
    </w:p>
    <w:p w:rsidR="004709A0" w:rsidRPr="00786654" w:rsidRDefault="00133592" w:rsidP="0004061E">
      <w:pPr>
        <w:rPr>
          <w:highlight w:val="yellow"/>
          <w:lang w:eastAsia="ja-JP"/>
        </w:rPr>
      </w:pPr>
      <w:r w:rsidRPr="00786654">
        <w:rPr>
          <w:highlight w:val="yellow"/>
          <w:lang w:eastAsia="ja-JP"/>
        </w:rPr>
        <w:t xml:space="preserve">Israel noted that the CPM </w:t>
      </w:r>
      <w:r w:rsidR="008F4953" w:rsidRPr="00786654">
        <w:rPr>
          <w:rFonts w:hint="eastAsia"/>
          <w:highlight w:val="yellow"/>
          <w:lang w:eastAsia="ja-JP"/>
        </w:rPr>
        <w:t>Report</w:t>
      </w:r>
      <w:r w:rsidRPr="00786654">
        <w:rPr>
          <w:highlight w:val="yellow"/>
          <w:lang w:eastAsia="ja-JP"/>
        </w:rPr>
        <w:t xml:space="preserve"> has no relevance following the Conference, so inclu</w:t>
      </w:r>
      <w:r w:rsidR="00D84B73" w:rsidRPr="00786654">
        <w:rPr>
          <w:highlight w:val="yellow"/>
          <w:lang w:eastAsia="ja-JP"/>
        </w:rPr>
        <w:t xml:space="preserve">sion there was not sufficient. </w:t>
      </w:r>
      <w:r w:rsidRPr="00786654">
        <w:rPr>
          <w:highlight w:val="yellow"/>
          <w:lang w:eastAsia="ja-JP"/>
        </w:rPr>
        <w:t>The United States</w:t>
      </w:r>
      <w:r w:rsidR="00165E7D" w:rsidRPr="00786654">
        <w:rPr>
          <w:rFonts w:hint="eastAsia"/>
          <w:highlight w:val="yellow"/>
          <w:lang w:eastAsia="ja-JP"/>
        </w:rPr>
        <w:t>,</w:t>
      </w:r>
      <w:r w:rsidRPr="00786654">
        <w:rPr>
          <w:highlight w:val="yellow"/>
          <w:lang w:eastAsia="ja-JP"/>
        </w:rPr>
        <w:t xml:space="preserve"> support</w:t>
      </w:r>
      <w:r w:rsidR="00165E7D" w:rsidRPr="00786654">
        <w:rPr>
          <w:rFonts w:hint="eastAsia"/>
          <w:highlight w:val="yellow"/>
          <w:lang w:eastAsia="ja-JP"/>
        </w:rPr>
        <w:t>ing</w:t>
      </w:r>
      <w:r w:rsidRPr="00786654">
        <w:rPr>
          <w:highlight w:val="yellow"/>
          <w:lang w:eastAsia="ja-JP"/>
        </w:rPr>
        <w:t xml:space="preserve"> the views of France and Israel</w:t>
      </w:r>
      <w:r w:rsidR="00165E7D" w:rsidRPr="00786654">
        <w:rPr>
          <w:rFonts w:hint="eastAsia"/>
          <w:highlight w:val="yellow"/>
          <w:lang w:eastAsia="ja-JP"/>
        </w:rPr>
        <w:t>,</w:t>
      </w:r>
      <w:r w:rsidRPr="00786654">
        <w:rPr>
          <w:highlight w:val="yellow"/>
          <w:lang w:eastAsia="ja-JP"/>
        </w:rPr>
        <w:t xml:space="preserve"> noted the mature state of the document.</w:t>
      </w:r>
      <w:r w:rsidR="008F4953" w:rsidRPr="00786654">
        <w:rPr>
          <w:rFonts w:hint="eastAsia"/>
          <w:highlight w:val="yellow"/>
          <w:lang w:eastAsia="ja-JP"/>
        </w:rPr>
        <w:t xml:space="preserve"> </w:t>
      </w:r>
    </w:p>
    <w:p w:rsidR="0004061E" w:rsidRDefault="00911DDB" w:rsidP="008F4953">
      <w:pPr>
        <w:rPr>
          <w:lang w:eastAsia="ja-JP"/>
        </w:rPr>
      </w:pPr>
      <w:r w:rsidRPr="00786654">
        <w:rPr>
          <w:highlight w:val="yellow"/>
          <w:lang w:eastAsia="ja-JP"/>
        </w:rPr>
        <w:t>The C</w:t>
      </w:r>
      <w:r w:rsidR="00133592" w:rsidRPr="00786654">
        <w:rPr>
          <w:highlight w:val="yellow"/>
          <w:lang w:eastAsia="ja-JP"/>
        </w:rPr>
        <w:t>hair</w:t>
      </w:r>
      <w:r w:rsidR="008F4953" w:rsidRPr="00786654">
        <w:rPr>
          <w:highlight w:val="yellow"/>
          <w:lang w:eastAsia="ja-JP"/>
        </w:rPr>
        <w:t>man proposed noting the concern</w:t>
      </w:r>
      <w:r w:rsidR="00133592" w:rsidRPr="00786654">
        <w:rPr>
          <w:highlight w:val="yellow"/>
          <w:lang w:eastAsia="ja-JP"/>
        </w:rPr>
        <w:t xml:space="preserve"> of the</w:t>
      </w:r>
      <w:r w:rsidRPr="00786654">
        <w:rPr>
          <w:highlight w:val="yellow"/>
          <w:lang w:eastAsia="ja-JP"/>
        </w:rPr>
        <w:t xml:space="preserve"> Russian Federation in the minut</w:t>
      </w:r>
      <w:r w:rsidR="00133592" w:rsidRPr="00786654">
        <w:rPr>
          <w:highlight w:val="yellow"/>
          <w:lang w:eastAsia="ja-JP"/>
        </w:rPr>
        <w:t>es and considering the document</w:t>
      </w:r>
      <w:r w:rsidR="002D1467" w:rsidRPr="00786654">
        <w:rPr>
          <w:rFonts w:hint="eastAsia"/>
          <w:highlight w:val="yellow"/>
          <w:lang w:eastAsia="ja-JP"/>
        </w:rPr>
        <w:t xml:space="preserve"> (see Annex 1)</w:t>
      </w:r>
      <w:r w:rsidR="00D84B73" w:rsidRPr="00786654">
        <w:rPr>
          <w:highlight w:val="yellow"/>
          <w:lang w:eastAsia="ja-JP"/>
        </w:rPr>
        <w:t xml:space="preserve">. </w:t>
      </w:r>
      <w:r w:rsidR="00133592" w:rsidRPr="00786654">
        <w:rPr>
          <w:highlight w:val="yellow"/>
          <w:lang w:eastAsia="ja-JP"/>
        </w:rPr>
        <w:t>The way forward was acceptable to the meeting.</w:t>
      </w:r>
      <w:r w:rsidR="008F4953" w:rsidRPr="00786654">
        <w:rPr>
          <w:rFonts w:hint="eastAsia"/>
          <w:highlight w:val="yellow"/>
          <w:lang w:eastAsia="ja-JP"/>
        </w:rPr>
        <w:t xml:space="preserve"> </w:t>
      </w:r>
      <w:r w:rsidR="00030D30" w:rsidRPr="00786654">
        <w:rPr>
          <w:highlight w:val="yellow"/>
          <w:lang w:eastAsia="ja-JP"/>
        </w:rPr>
        <w:br/>
      </w:r>
      <w:r w:rsidR="0004061E" w:rsidRPr="00786654">
        <w:rPr>
          <w:highlight w:val="yellow"/>
          <w:lang w:eastAsia="ja-JP"/>
        </w:rPr>
        <w:t xml:space="preserve">The document </w:t>
      </w:r>
      <w:r w:rsidR="0004061E" w:rsidRPr="00786654">
        <w:rPr>
          <w:rFonts w:hint="eastAsia"/>
          <w:highlight w:val="yellow"/>
          <w:lang w:eastAsia="ja-JP"/>
        </w:rPr>
        <w:t>wa</w:t>
      </w:r>
      <w:r w:rsidR="0004061E" w:rsidRPr="00786654">
        <w:rPr>
          <w:highlight w:val="yellow"/>
          <w:lang w:eastAsia="ja-JP"/>
        </w:rPr>
        <w:t>s approved.</w:t>
      </w:r>
    </w:p>
    <w:p w:rsidR="0004061E" w:rsidRPr="00786654" w:rsidRDefault="0004061E" w:rsidP="0004061E">
      <w:pPr>
        <w:rPr>
          <w:b/>
          <w:highlight w:val="yellow"/>
          <w:lang w:eastAsia="ja-JP"/>
        </w:rPr>
      </w:pPr>
      <w:r w:rsidRPr="00786654">
        <w:rPr>
          <w:b/>
          <w:highlight w:val="yellow"/>
          <w:lang w:eastAsia="ja-JP"/>
        </w:rPr>
        <w:t xml:space="preserve">Document </w:t>
      </w:r>
      <w:hyperlink r:id="rId23" w:history="1">
        <w:r w:rsidR="001D528C" w:rsidRPr="00786654">
          <w:rPr>
            <w:rStyle w:val="Hyperlink"/>
            <w:b/>
            <w:highlight w:val="yellow"/>
            <w:lang w:eastAsia="ja-JP"/>
          </w:rPr>
          <w:t>5/253</w:t>
        </w:r>
      </w:hyperlink>
      <w:r w:rsidRPr="00786654">
        <w:rPr>
          <w:b/>
          <w:highlight w:val="yellow"/>
          <w:lang w:eastAsia="ja-JP"/>
        </w:rPr>
        <w:t xml:space="preserve"> - </w:t>
      </w:r>
      <w:r w:rsidR="00915C84" w:rsidRPr="00786654">
        <w:rPr>
          <w:b/>
          <w:highlight w:val="yellow"/>
          <w:lang w:eastAsia="ja-JP"/>
        </w:rPr>
        <w:t>Draft new Report ITU-R M.[AIS.PROTECTION] - Technical assessment of RR Appendix 18 - Channel usage to protect automatic identification system channels and also protect any additional channels that may be allocated to support automatic identification system technology applications</w:t>
      </w:r>
    </w:p>
    <w:p w:rsidR="0004061E" w:rsidRPr="00786654" w:rsidRDefault="0004061E" w:rsidP="0004061E">
      <w:pPr>
        <w:rPr>
          <w:highlight w:val="yellow"/>
          <w:lang w:eastAsia="ja-JP"/>
        </w:rPr>
      </w:pPr>
      <w:r w:rsidRPr="00786654">
        <w:rPr>
          <w:highlight w:val="yellow"/>
          <w:lang w:eastAsia="ja-JP"/>
        </w:rPr>
        <w:t>Mr. Mettrop introduce</w:t>
      </w:r>
      <w:r w:rsidRPr="00786654">
        <w:rPr>
          <w:rFonts w:hint="eastAsia"/>
          <w:highlight w:val="yellow"/>
          <w:lang w:eastAsia="ja-JP"/>
        </w:rPr>
        <w:t>d</w:t>
      </w:r>
      <w:r w:rsidRPr="00786654">
        <w:rPr>
          <w:highlight w:val="yellow"/>
          <w:lang w:eastAsia="ja-JP"/>
        </w:rPr>
        <w:t xml:space="preserve"> the document</w:t>
      </w:r>
      <w:r w:rsidR="00992831" w:rsidRPr="00786654">
        <w:rPr>
          <w:highlight w:val="yellow"/>
          <w:lang w:eastAsia="ja-JP"/>
        </w:rPr>
        <w:t xml:space="preserve"> and indicated there were no intellectual property issues</w:t>
      </w:r>
      <w:r w:rsidRPr="00786654">
        <w:rPr>
          <w:highlight w:val="yellow"/>
          <w:lang w:eastAsia="ja-JP"/>
        </w:rPr>
        <w:t>.</w:t>
      </w:r>
      <w:r w:rsidR="00D84B73" w:rsidRPr="00786654">
        <w:rPr>
          <w:highlight w:val="yellow"/>
          <w:lang w:eastAsia="ja-JP"/>
        </w:rPr>
        <w:t xml:space="preserve"> </w:t>
      </w:r>
      <w:r w:rsidR="00030D30" w:rsidRPr="00786654">
        <w:rPr>
          <w:highlight w:val="yellow"/>
          <w:lang w:eastAsia="ja-JP"/>
        </w:rPr>
        <w:br/>
      </w:r>
      <w:r w:rsidR="00992831" w:rsidRPr="00786654">
        <w:rPr>
          <w:highlight w:val="yellow"/>
          <w:lang w:eastAsia="ja-JP"/>
        </w:rPr>
        <w:t>The Chairman indicated it was related to agenda item 1.16 of WRC-15.</w:t>
      </w:r>
    </w:p>
    <w:p w:rsidR="00992831" w:rsidRPr="00786654" w:rsidRDefault="00992831">
      <w:pPr>
        <w:rPr>
          <w:highlight w:val="yellow"/>
          <w:lang w:eastAsia="ja-JP"/>
        </w:rPr>
      </w:pPr>
      <w:r w:rsidRPr="00786654">
        <w:rPr>
          <w:highlight w:val="yellow"/>
          <w:lang w:eastAsia="ja-JP"/>
        </w:rPr>
        <w:t xml:space="preserve">The Russian Federation asked what was meant by ‘unacceptable effects’ in the </w:t>
      </w:r>
      <w:r w:rsidR="00165E7D" w:rsidRPr="00786654">
        <w:rPr>
          <w:rFonts w:hint="eastAsia"/>
          <w:highlight w:val="yellow"/>
          <w:lang w:eastAsia="ja-JP"/>
        </w:rPr>
        <w:t xml:space="preserve">first paragraph </w:t>
      </w:r>
      <w:r w:rsidRPr="00786654">
        <w:rPr>
          <w:highlight w:val="yellow"/>
          <w:lang w:eastAsia="ja-JP"/>
        </w:rPr>
        <w:t>in Section 2</w:t>
      </w:r>
      <w:r w:rsidR="00165E7D" w:rsidRPr="00786654">
        <w:rPr>
          <w:rFonts w:hint="eastAsia"/>
          <w:highlight w:val="yellow"/>
          <w:lang w:eastAsia="ja-JP"/>
        </w:rPr>
        <w:t>.</w:t>
      </w:r>
      <w:r w:rsidR="00D84B73" w:rsidRPr="00786654">
        <w:rPr>
          <w:highlight w:val="yellow"/>
          <w:lang w:eastAsia="ja-JP"/>
        </w:rPr>
        <w:t xml:space="preserve"> </w:t>
      </w:r>
      <w:r w:rsidRPr="00786654">
        <w:rPr>
          <w:highlight w:val="yellow"/>
          <w:lang w:eastAsia="ja-JP"/>
        </w:rPr>
        <w:t>France explained</w:t>
      </w:r>
      <w:r w:rsidR="00995A7C" w:rsidRPr="00786654">
        <w:rPr>
          <w:highlight w:val="yellow"/>
          <w:lang w:eastAsia="ja-JP"/>
        </w:rPr>
        <w:t xml:space="preserve"> that reception of </w:t>
      </w:r>
      <w:r w:rsidR="00D84B73" w:rsidRPr="00786654">
        <w:rPr>
          <w:highlight w:val="yellow"/>
          <w:lang w:eastAsia="ja-JP"/>
        </w:rPr>
        <w:t xml:space="preserve">AIS and AISM would be blocked. </w:t>
      </w:r>
      <w:r w:rsidR="00995A7C" w:rsidRPr="00786654">
        <w:rPr>
          <w:highlight w:val="yellow"/>
          <w:lang w:eastAsia="ja-JP"/>
        </w:rPr>
        <w:t>The Russian Federation suggested the editorial change</w:t>
      </w:r>
      <w:r w:rsidR="00165E7D" w:rsidRPr="00786654">
        <w:rPr>
          <w:rFonts w:hint="eastAsia"/>
          <w:highlight w:val="yellow"/>
          <w:lang w:eastAsia="ja-JP"/>
        </w:rPr>
        <w:t xml:space="preserve"> in that part</w:t>
      </w:r>
      <w:r w:rsidR="00995A7C" w:rsidRPr="00786654">
        <w:rPr>
          <w:highlight w:val="yellow"/>
          <w:lang w:eastAsia="ja-JP"/>
        </w:rPr>
        <w:t>.</w:t>
      </w:r>
      <w:r w:rsidR="00165E7D" w:rsidRPr="00786654">
        <w:rPr>
          <w:rFonts w:hint="eastAsia"/>
          <w:highlight w:val="yellow"/>
          <w:lang w:eastAsia="ja-JP"/>
        </w:rPr>
        <w:t xml:space="preserve"> As a result</w:t>
      </w:r>
      <w:r w:rsidR="008F4953" w:rsidRPr="00786654">
        <w:rPr>
          <w:rFonts w:hint="eastAsia"/>
          <w:highlight w:val="yellow"/>
          <w:lang w:eastAsia="ja-JP"/>
        </w:rPr>
        <w:t xml:space="preserve"> of the</w:t>
      </w:r>
      <w:r w:rsidR="00165E7D" w:rsidRPr="00786654">
        <w:rPr>
          <w:highlight w:val="yellow"/>
          <w:lang w:eastAsia="ja-JP"/>
        </w:rPr>
        <w:t xml:space="preserve"> offline discussion</w:t>
      </w:r>
      <w:r w:rsidR="008F4953" w:rsidRPr="00786654">
        <w:rPr>
          <w:rFonts w:hint="eastAsia"/>
          <w:highlight w:val="yellow"/>
          <w:lang w:eastAsia="ja-JP"/>
        </w:rPr>
        <w:t>,</w:t>
      </w:r>
      <w:r w:rsidR="00165E7D" w:rsidRPr="00786654">
        <w:rPr>
          <w:highlight w:val="yellow"/>
          <w:lang w:eastAsia="ja-JP"/>
        </w:rPr>
        <w:t xml:space="preserve"> </w:t>
      </w:r>
      <w:r w:rsidR="008F4953" w:rsidRPr="00786654">
        <w:rPr>
          <w:rFonts w:hint="eastAsia"/>
          <w:highlight w:val="yellow"/>
          <w:lang w:eastAsia="ja-JP"/>
        </w:rPr>
        <w:t xml:space="preserve">it </w:t>
      </w:r>
      <w:r w:rsidR="00165E7D" w:rsidRPr="00786654">
        <w:rPr>
          <w:highlight w:val="yellow"/>
          <w:lang w:eastAsia="ja-JP"/>
        </w:rPr>
        <w:t xml:space="preserve">was </w:t>
      </w:r>
      <w:r w:rsidR="008F4953" w:rsidRPr="00786654">
        <w:rPr>
          <w:rFonts w:hint="eastAsia"/>
          <w:highlight w:val="yellow"/>
          <w:lang w:eastAsia="ja-JP"/>
        </w:rPr>
        <w:t>agreed to replace</w:t>
      </w:r>
      <w:r w:rsidR="00165E7D" w:rsidRPr="00786654">
        <w:rPr>
          <w:highlight w:val="yellow"/>
          <w:lang w:eastAsia="ja-JP"/>
        </w:rPr>
        <w:t xml:space="preserve"> ‘unacceptable’ with ‘blocking’ and addi</w:t>
      </w:r>
      <w:r w:rsidR="00165E7D" w:rsidRPr="00786654">
        <w:rPr>
          <w:rFonts w:hint="eastAsia"/>
          <w:highlight w:val="yellow"/>
          <w:lang w:eastAsia="ja-JP"/>
        </w:rPr>
        <w:t xml:space="preserve">ng a </w:t>
      </w:r>
      <w:r w:rsidR="00165E7D" w:rsidRPr="00786654">
        <w:rPr>
          <w:highlight w:val="yellow"/>
          <w:lang w:eastAsia="ja-JP"/>
        </w:rPr>
        <w:t xml:space="preserve">sentence </w:t>
      </w:r>
      <w:r w:rsidR="00165E7D" w:rsidRPr="00786654">
        <w:rPr>
          <w:rFonts w:hint="eastAsia"/>
          <w:highlight w:val="yellow"/>
          <w:lang w:eastAsia="ja-JP"/>
        </w:rPr>
        <w:t>for the</w:t>
      </w:r>
      <w:r w:rsidR="00165E7D" w:rsidRPr="00786654">
        <w:rPr>
          <w:highlight w:val="yellow"/>
          <w:lang w:eastAsia="ja-JP"/>
        </w:rPr>
        <w:t xml:space="preserve"> explanation.</w:t>
      </w:r>
    </w:p>
    <w:p w:rsidR="00030D30" w:rsidRPr="00786654" w:rsidRDefault="00030D30">
      <w:pPr>
        <w:tabs>
          <w:tab w:val="clear" w:pos="1134"/>
          <w:tab w:val="clear" w:pos="1871"/>
          <w:tab w:val="clear" w:pos="2268"/>
        </w:tabs>
        <w:overflowPunct/>
        <w:autoSpaceDE/>
        <w:autoSpaceDN/>
        <w:adjustRightInd/>
        <w:spacing w:before="0"/>
        <w:textAlignment w:val="auto"/>
        <w:rPr>
          <w:highlight w:val="yellow"/>
          <w:lang w:eastAsia="ja-JP"/>
        </w:rPr>
      </w:pPr>
      <w:r w:rsidRPr="00786654">
        <w:rPr>
          <w:highlight w:val="yellow"/>
          <w:lang w:eastAsia="ja-JP"/>
        </w:rPr>
        <w:br w:type="page"/>
      </w:r>
    </w:p>
    <w:p w:rsidR="00995A7C" w:rsidRPr="00786654" w:rsidRDefault="00995A7C" w:rsidP="0004061E">
      <w:pPr>
        <w:rPr>
          <w:highlight w:val="yellow"/>
          <w:lang w:eastAsia="ja-JP"/>
        </w:rPr>
      </w:pPr>
      <w:r w:rsidRPr="00786654">
        <w:rPr>
          <w:highlight w:val="yellow"/>
          <w:lang w:eastAsia="ja-JP"/>
        </w:rPr>
        <w:lastRenderedPageBreak/>
        <w:t>Canada indi</w:t>
      </w:r>
      <w:r w:rsidR="0043775B" w:rsidRPr="00786654">
        <w:rPr>
          <w:highlight w:val="yellow"/>
          <w:lang w:eastAsia="ja-JP"/>
        </w:rPr>
        <w:t>c</w:t>
      </w:r>
      <w:r w:rsidRPr="00786654">
        <w:rPr>
          <w:highlight w:val="yellow"/>
          <w:lang w:eastAsia="ja-JP"/>
        </w:rPr>
        <w:t xml:space="preserve">ated </w:t>
      </w:r>
      <w:r w:rsidR="00165E7D" w:rsidRPr="00786654">
        <w:rPr>
          <w:rFonts w:hint="eastAsia"/>
          <w:highlight w:val="yellow"/>
          <w:lang w:eastAsia="ja-JP"/>
        </w:rPr>
        <w:t>other</w:t>
      </w:r>
      <w:r w:rsidRPr="00786654">
        <w:rPr>
          <w:highlight w:val="yellow"/>
          <w:lang w:eastAsia="ja-JP"/>
        </w:rPr>
        <w:t xml:space="preserve"> additional suggestions</w:t>
      </w:r>
      <w:r w:rsidR="00165E7D" w:rsidRPr="00786654">
        <w:rPr>
          <w:rFonts w:hint="eastAsia"/>
          <w:highlight w:val="yellow"/>
          <w:lang w:eastAsia="ja-JP"/>
        </w:rPr>
        <w:t xml:space="preserve"> in Section 4</w:t>
      </w:r>
      <w:r w:rsidR="00D84B73" w:rsidRPr="00786654">
        <w:rPr>
          <w:highlight w:val="yellow"/>
          <w:lang w:eastAsia="ja-JP"/>
        </w:rPr>
        <w:t xml:space="preserve">. </w:t>
      </w:r>
      <w:r w:rsidR="00165E7D" w:rsidRPr="00786654">
        <w:rPr>
          <w:rFonts w:hint="eastAsia"/>
          <w:highlight w:val="yellow"/>
          <w:lang w:eastAsia="ja-JP"/>
        </w:rPr>
        <w:t xml:space="preserve">In </w:t>
      </w:r>
      <w:r w:rsidRPr="00786654">
        <w:rPr>
          <w:highlight w:val="yellow"/>
          <w:lang w:eastAsia="ja-JP"/>
        </w:rPr>
        <w:t>the title of Section 4</w:t>
      </w:r>
      <w:r w:rsidR="005D5C84" w:rsidRPr="00786654">
        <w:rPr>
          <w:highlight w:val="yellow"/>
          <w:lang w:eastAsia="ja-JP"/>
        </w:rPr>
        <w:t>,</w:t>
      </w:r>
      <w:r w:rsidRPr="00786654">
        <w:rPr>
          <w:highlight w:val="yellow"/>
          <w:lang w:eastAsia="ja-JP"/>
        </w:rPr>
        <w:t xml:space="preserve"> ‘Suggestions’</w:t>
      </w:r>
      <w:r w:rsidR="005D5C84" w:rsidRPr="00786654">
        <w:rPr>
          <w:highlight w:val="yellow"/>
          <w:lang w:eastAsia="ja-JP"/>
        </w:rPr>
        <w:t>,</w:t>
      </w:r>
      <w:r w:rsidRPr="00786654">
        <w:rPr>
          <w:highlight w:val="yellow"/>
          <w:lang w:eastAsia="ja-JP"/>
        </w:rPr>
        <w:t xml:space="preserve"> seemed unusual</w:t>
      </w:r>
      <w:r w:rsidR="005D5C84" w:rsidRPr="00786654">
        <w:rPr>
          <w:highlight w:val="yellow"/>
          <w:lang w:eastAsia="ja-JP"/>
        </w:rPr>
        <w:t xml:space="preserve"> in an ITU-R document</w:t>
      </w:r>
      <w:r w:rsidRPr="00786654">
        <w:rPr>
          <w:highlight w:val="yellow"/>
          <w:lang w:eastAsia="ja-JP"/>
        </w:rPr>
        <w:t xml:space="preserve">. </w:t>
      </w:r>
      <w:r w:rsidR="005D5C84" w:rsidRPr="00786654">
        <w:rPr>
          <w:highlight w:val="yellow"/>
          <w:lang w:eastAsia="ja-JP"/>
        </w:rPr>
        <w:t xml:space="preserve">Canada proposed that in </w:t>
      </w:r>
      <w:r w:rsidRPr="00786654">
        <w:rPr>
          <w:highlight w:val="yellow"/>
          <w:lang w:eastAsia="ja-JP"/>
        </w:rPr>
        <w:t xml:space="preserve">Section 4 </w:t>
      </w:r>
      <w:r w:rsidR="005D5C84" w:rsidRPr="00786654">
        <w:rPr>
          <w:highlight w:val="yellow"/>
          <w:lang w:eastAsia="ja-JP"/>
        </w:rPr>
        <w:t>where it indicates that ‘a</w:t>
      </w:r>
      <w:r w:rsidRPr="00786654">
        <w:rPr>
          <w:highlight w:val="yellow"/>
          <w:lang w:eastAsia="ja-JP"/>
        </w:rPr>
        <w:t>dministrations should take appropriate technical regulatory actions</w:t>
      </w:r>
      <w:r w:rsidR="005D5C84" w:rsidRPr="00786654">
        <w:rPr>
          <w:highlight w:val="yellow"/>
          <w:lang w:eastAsia="ja-JP"/>
        </w:rPr>
        <w:t>’ should be changed to ‘</w:t>
      </w:r>
      <w:r w:rsidR="00165E7D" w:rsidRPr="00786654">
        <w:rPr>
          <w:highlight w:val="yellow"/>
          <w:lang w:eastAsia="ja-JP"/>
        </w:rPr>
        <w:t>administrations</w:t>
      </w:r>
      <w:r w:rsidRPr="00786654">
        <w:rPr>
          <w:highlight w:val="yellow"/>
          <w:lang w:eastAsia="ja-JP"/>
        </w:rPr>
        <w:t xml:space="preserve"> are encouraged to take appropriate actions</w:t>
      </w:r>
      <w:r w:rsidR="005D5C84" w:rsidRPr="00786654">
        <w:rPr>
          <w:highlight w:val="yellow"/>
          <w:lang w:eastAsia="ja-JP"/>
        </w:rPr>
        <w:t>’</w:t>
      </w:r>
      <w:r w:rsidRPr="00786654">
        <w:rPr>
          <w:highlight w:val="yellow"/>
          <w:lang w:eastAsia="ja-JP"/>
        </w:rPr>
        <w:t xml:space="preserve">, since this is a Report </w:t>
      </w:r>
      <w:r w:rsidR="005D5C84" w:rsidRPr="00786654">
        <w:rPr>
          <w:highlight w:val="yellow"/>
          <w:lang w:eastAsia="ja-JP"/>
        </w:rPr>
        <w:t>and not a Recomme</w:t>
      </w:r>
      <w:r w:rsidRPr="00786654">
        <w:rPr>
          <w:highlight w:val="yellow"/>
          <w:lang w:eastAsia="ja-JP"/>
        </w:rPr>
        <w:t>n</w:t>
      </w:r>
      <w:r w:rsidR="005D5C84" w:rsidRPr="00786654">
        <w:rPr>
          <w:highlight w:val="yellow"/>
          <w:lang w:eastAsia="ja-JP"/>
        </w:rPr>
        <w:t>dati</w:t>
      </w:r>
      <w:r w:rsidRPr="00786654">
        <w:rPr>
          <w:highlight w:val="yellow"/>
          <w:lang w:eastAsia="ja-JP"/>
        </w:rPr>
        <w:t>o</w:t>
      </w:r>
      <w:r w:rsidR="005D5C84" w:rsidRPr="00786654">
        <w:rPr>
          <w:highlight w:val="yellow"/>
          <w:lang w:eastAsia="ja-JP"/>
        </w:rPr>
        <w:t>n</w:t>
      </w:r>
      <w:r w:rsidR="00D84B73" w:rsidRPr="00786654">
        <w:rPr>
          <w:highlight w:val="yellow"/>
          <w:lang w:eastAsia="ja-JP"/>
        </w:rPr>
        <w:t xml:space="preserve">. </w:t>
      </w:r>
      <w:r w:rsidRPr="00786654">
        <w:rPr>
          <w:highlight w:val="yellow"/>
          <w:lang w:eastAsia="ja-JP"/>
        </w:rPr>
        <w:t xml:space="preserve">The Russian Federation supported the Canadian approach </w:t>
      </w:r>
      <w:r w:rsidR="00646081" w:rsidRPr="00786654">
        <w:rPr>
          <w:rFonts w:hint="eastAsia"/>
          <w:highlight w:val="yellow"/>
          <w:lang w:eastAsia="ja-JP"/>
        </w:rPr>
        <w:t xml:space="preserve">in principle </w:t>
      </w:r>
      <w:r w:rsidRPr="00786654">
        <w:rPr>
          <w:highlight w:val="yellow"/>
          <w:lang w:eastAsia="ja-JP"/>
        </w:rPr>
        <w:t>with further refinement of the language</w:t>
      </w:r>
      <w:r w:rsidR="00165E7D" w:rsidRPr="00786654">
        <w:rPr>
          <w:rFonts w:hint="eastAsia"/>
          <w:highlight w:val="yellow"/>
          <w:lang w:eastAsia="ja-JP"/>
        </w:rPr>
        <w:t xml:space="preserve"> to start with </w:t>
      </w:r>
      <w:r w:rsidR="00165E7D" w:rsidRPr="00786654">
        <w:rPr>
          <w:highlight w:val="yellow"/>
          <w:lang w:eastAsia="ja-JP"/>
        </w:rPr>
        <w:t>‘</w:t>
      </w:r>
      <w:r w:rsidR="00165E7D" w:rsidRPr="00786654">
        <w:rPr>
          <w:rFonts w:hint="eastAsia"/>
          <w:highlight w:val="yellow"/>
          <w:lang w:eastAsia="ja-JP"/>
        </w:rPr>
        <w:t>It would be appropriate to take..</w:t>
      </w:r>
      <w:r w:rsidR="00165E7D" w:rsidRPr="00786654">
        <w:rPr>
          <w:highlight w:val="yellow"/>
          <w:lang w:eastAsia="ja-JP"/>
        </w:rPr>
        <w:t xml:space="preserve"> ’</w:t>
      </w:r>
      <w:r w:rsidRPr="00786654">
        <w:rPr>
          <w:highlight w:val="yellow"/>
          <w:lang w:eastAsia="ja-JP"/>
        </w:rPr>
        <w:t>.</w:t>
      </w:r>
      <w:r w:rsidR="00165E7D" w:rsidRPr="00786654">
        <w:rPr>
          <w:rFonts w:hint="eastAsia"/>
          <w:highlight w:val="yellow"/>
          <w:lang w:eastAsia="ja-JP"/>
        </w:rPr>
        <w:t xml:space="preserve"> </w:t>
      </w:r>
      <w:r w:rsidR="00165E7D" w:rsidRPr="00786654">
        <w:rPr>
          <w:highlight w:val="yellow"/>
          <w:lang w:eastAsia="ja-JP"/>
        </w:rPr>
        <w:t xml:space="preserve">The meeting agreed to </w:t>
      </w:r>
      <w:r w:rsidR="00165E7D" w:rsidRPr="00786654">
        <w:rPr>
          <w:rFonts w:hint="eastAsia"/>
          <w:highlight w:val="yellow"/>
          <w:lang w:eastAsia="ja-JP"/>
        </w:rPr>
        <w:t xml:space="preserve">make </w:t>
      </w:r>
      <w:r w:rsidR="00165E7D" w:rsidRPr="00786654">
        <w:rPr>
          <w:highlight w:val="yellow"/>
          <w:lang w:eastAsia="ja-JP"/>
        </w:rPr>
        <w:t xml:space="preserve">this change in </w:t>
      </w:r>
      <w:r w:rsidR="00165E7D" w:rsidRPr="00786654">
        <w:rPr>
          <w:rFonts w:hint="eastAsia"/>
          <w:highlight w:val="yellow"/>
          <w:lang w:eastAsia="ja-JP"/>
        </w:rPr>
        <w:t xml:space="preserve">all </w:t>
      </w:r>
      <w:r w:rsidR="00165E7D" w:rsidRPr="00786654">
        <w:rPr>
          <w:highlight w:val="yellow"/>
          <w:lang w:eastAsia="ja-JP"/>
        </w:rPr>
        <w:t xml:space="preserve">three </w:t>
      </w:r>
      <w:r w:rsidR="00165E7D" w:rsidRPr="00786654">
        <w:rPr>
          <w:rFonts w:hint="eastAsia"/>
          <w:highlight w:val="yellow"/>
          <w:lang w:eastAsia="ja-JP"/>
        </w:rPr>
        <w:t xml:space="preserve">bullets in Section 4. </w:t>
      </w:r>
      <w:r w:rsidRPr="00786654">
        <w:rPr>
          <w:highlight w:val="yellow"/>
          <w:lang w:eastAsia="ja-JP"/>
        </w:rPr>
        <w:t>The Chairman proposed chang</w:t>
      </w:r>
      <w:r w:rsidR="005D5C84" w:rsidRPr="00786654">
        <w:rPr>
          <w:highlight w:val="yellow"/>
          <w:lang w:eastAsia="ja-JP"/>
        </w:rPr>
        <w:t>ing the title of Section</w:t>
      </w:r>
      <w:r w:rsidRPr="00786654">
        <w:rPr>
          <w:highlight w:val="yellow"/>
          <w:lang w:eastAsia="ja-JP"/>
        </w:rPr>
        <w:t xml:space="preserve"> 4 to ‘Summary’ </w:t>
      </w:r>
    </w:p>
    <w:p w:rsidR="00995A7C" w:rsidRPr="00786654" w:rsidRDefault="00995A7C" w:rsidP="0004061E">
      <w:pPr>
        <w:rPr>
          <w:highlight w:val="yellow"/>
          <w:lang w:eastAsia="ja-JP"/>
        </w:rPr>
      </w:pPr>
      <w:r w:rsidRPr="00786654">
        <w:rPr>
          <w:highlight w:val="yellow"/>
          <w:lang w:eastAsia="ja-JP"/>
        </w:rPr>
        <w:t>Israel noted further inconsistencies on Page 6, Table 8.1.1, where ‘receive level’ is used as opposed to ‘re</w:t>
      </w:r>
      <w:r w:rsidR="00D84B73" w:rsidRPr="00786654">
        <w:rPr>
          <w:highlight w:val="yellow"/>
          <w:lang w:eastAsia="ja-JP"/>
        </w:rPr>
        <w:t xml:space="preserve">ceiver level’ in other tables. </w:t>
      </w:r>
      <w:r w:rsidRPr="00786654">
        <w:rPr>
          <w:highlight w:val="yellow"/>
          <w:lang w:eastAsia="ja-JP"/>
        </w:rPr>
        <w:t xml:space="preserve">The meeting agreed </w:t>
      </w:r>
      <w:r w:rsidR="00165E7D" w:rsidRPr="00786654">
        <w:rPr>
          <w:rFonts w:hint="eastAsia"/>
          <w:highlight w:val="yellow"/>
          <w:lang w:eastAsia="ja-JP"/>
        </w:rPr>
        <w:t xml:space="preserve">to </w:t>
      </w:r>
      <w:r w:rsidRPr="00786654">
        <w:rPr>
          <w:highlight w:val="yellow"/>
          <w:lang w:eastAsia="ja-JP"/>
        </w:rPr>
        <w:t>the change.</w:t>
      </w:r>
    </w:p>
    <w:p w:rsidR="0004061E" w:rsidRDefault="0004061E" w:rsidP="005D1E61">
      <w:pPr>
        <w:spacing w:beforeLines="50"/>
        <w:rPr>
          <w:lang w:eastAsia="ja-JP"/>
        </w:rPr>
      </w:pPr>
      <w:r w:rsidRPr="00786654">
        <w:rPr>
          <w:highlight w:val="yellow"/>
          <w:lang w:eastAsia="ja-JP"/>
        </w:rPr>
        <w:t xml:space="preserve">The document </w:t>
      </w:r>
      <w:r w:rsidRPr="00786654">
        <w:rPr>
          <w:rFonts w:hint="eastAsia"/>
          <w:highlight w:val="yellow"/>
          <w:lang w:eastAsia="ja-JP"/>
        </w:rPr>
        <w:t>wa</w:t>
      </w:r>
      <w:r w:rsidRPr="00786654">
        <w:rPr>
          <w:highlight w:val="yellow"/>
          <w:lang w:eastAsia="ja-JP"/>
        </w:rPr>
        <w:t>s approved</w:t>
      </w:r>
      <w:r w:rsidR="00995A7C" w:rsidRPr="00786654">
        <w:rPr>
          <w:highlight w:val="yellow"/>
          <w:lang w:eastAsia="ja-JP"/>
        </w:rPr>
        <w:t xml:space="preserve"> with the above editorial</w:t>
      </w:r>
      <w:r w:rsidR="00165E7D" w:rsidRPr="00786654">
        <w:rPr>
          <w:rFonts w:hint="eastAsia"/>
          <w:highlight w:val="yellow"/>
          <w:lang w:eastAsia="ja-JP"/>
        </w:rPr>
        <w:t xml:space="preserve"> change</w:t>
      </w:r>
      <w:r w:rsidR="00995A7C" w:rsidRPr="00786654">
        <w:rPr>
          <w:highlight w:val="yellow"/>
          <w:lang w:eastAsia="ja-JP"/>
        </w:rPr>
        <w:t>s</w:t>
      </w:r>
      <w:r w:rsidRPr="00786654">
        <w:rPr>
          <w:highlight w:val="yellow"/>
          <w:lang w:eastAsia="ja-JP"/>
        </w:rPr>
        <w:t>.</w:t>
      </w:r>
      <w:r w:rsidR="006270A5" w:rsidRPr="006270A5">
        <w:rPr>
          <w:lang w:eastAsia="ja-JP"/>
        </w:rPr>
        <w:t xml:space="preserve"> </w:t>
      </w:r>
    </w:p>
    <w:p w:rsidR="004709A0" w:rsidRDefault="00133592" w:rsidP="00133592">
      <w:pPr>
        <w:pStyle w:val="Heading3"/>
        <w:rPr>
          <w:lang w:eastAsia="ja-JP"/>
        </w:rPr>
      </w:pPr>
      <w:r>
        <w:rPr>
          <w:lang w:eastAsia="ja-JP"/>
        </w:rPr>
        <w:t>7.</w:t>
      </w:r>
      <w:r w:rsidR="00360F00">
        <w:rPr>
          <w:lang w:eastAsia="ja-JP"/>
        </w:rPr>
        <w:t>1</w:t>
      </w:r>
      <w:r>
        <w:rPr>
          <w:lang w:eastAsia="ja-JP"/>
        </w:rPr>
        <w:t>.5</w:t>
      </w:r>
      <w:r>
        <w:rPr>
          <w:lang w:eastAsia="ja-JP"/>
        </w:rPr>
        <w:tab/>
      </w:r>
      <w:r w:rsidR="004709A0">
        <w:rPr>
          <w:lang w:eastAsia="ja-JP"/>
        </w:rPr>
        <w:t>Draft Questions</w:t>
      </w:r>
    </w:p>
    <w:p w:rsidR="00133592" w:rsidRPr="0029171A" w:rsidRDefault="00133592" w:rsidP="00133592">
      <w:pPr>
        <w:rPr>
          <w:b/>
          <w:lang w:eastAsia="ja-JP"/>
        </w:rPr>
      </w:pPr>
      <w:r w:rsidRPr="0029171A">
        <w:rPr>
          <w:b/>
          <w:lang w:eastAsia="ja-JP"/>
        </w:rPr>
        <w:t xml:space="preserve">Document </w:t>
      </w:r>
      <w:hyperlink r:id="rId24" w:history="1">
        <w:r w:rsidR="00995A7C">
          <w:rPr>
            <w:rStyle w:val="Hyperlink"/>
            <w:b/>
            <w:lang w:eastAsia="ja-JP"/>
          </w:rPr>
          <w:t>5/254</w:t>
        </w:r>
      </w:hyperlink>
      <w:r w:rsidRPr="0029171A">
        <w:rPr>
          <w:b/>
          <w:lang w:eastAsia="ja-JP"/>
        </w:rPr>
        <w:t xml:space="preserve"> - Draft new </w:t>
      </w:r>
      <w:r w:rsidR="00995A7C">
        <w:rPr>
          <w:b/>
          <w:lang w:eastAsia="ja-JP"/>
        </w:rPr>
        <w:t>Question</w:t>
      </w:r>
      <w:r w:rsidRPr="0029171A">
        <w:rPr>
          <w:b/>
          <w:lang w:eastAsia="ja-JP"/>
        </w:rPr>
        <w:t xml:space="preserve"> </w:t>
      </w:r>
      <w:r w:rsidR="00995A7C">
        <w:rPr>
          <w:b/>
          <w:lang w:eastAsia="ja-JP"/>
        </w:rPr>
        <w:t>– operational and radio regulatory aspects for space planes</w:t>
      </w:r>
      <w:r w:rsidRPr="0029171A">
        <w:rPr>
          <w:b/>
          <w:lang w:eastAsia="ja-JP"/>
        </w:rPr>
        <w:t xml:space="preserve"> </w:t>
      </w:r>
    </w:p>
    <w:p w:rsidR="00133592" w:rsidRDefault="00133592" w:rsidP="00133592">
      <w:pPr>
        <w:rPr>
          <w:lang w:eastAsia="ja-JP"/>
        </w:rPr>
      </w:pPr>
      <w:r>
        <w:rPr>
          <w:lang w:eastAsia="ja-JP"/>
        </w:rPr>
        <w:t>Mr. Mettrop introduce</w:t>
      </w:r>
      <w:r>
        <w:rPr>
          <w:rFonts w:hint="eastAsia"/>
          <w:lang w:eastAsia="ja-JP"/>
        </w:rPr>
        <w:t>d</w:t>
      </w:r>
      <w:r>
        <w:rPr>
          <w:lang w:eastAsia="ja-JP"/>
        </w:rPr>
        <w:t xml:space="preserve"> the document.</w:t>
      </w:r>
    </w:p>
    <w:p w:rsidR="009E2713" w:rsidRDefault="009E2713" w:rsidP="00133592">
      <w:pPr>
        <w:rPr>
          <w:lang w:eastAsia="ja-JP"/>
        </w:rPr>
      </w:pPr>
      <w:r>
        <w:rPr>
          <w:lang w:eastAsia="ja-JP"/>
        </w:rPr>
        <w:t>The Russian Federation noted that the use of the word ‘space’ in this Question seemed</w:t>
      </w:r>
      <w:r w:rsidR="00D84B73">
        <w:rPr>
          <w:lang w:eastAsia="ja-JP"/>
        </w:rPr>
        <w:t xml:space="preserve"> outside the purview of WP 5B. </w:t>
      </w:r>
      <w:r>
        <w:rPr>
          <w:lang w:eastAsia="ja-JP"/>
        </w:rPr>
        <w:t>To avoid any misunderstanding, the Russian Federation proposed to use ‘upper level of the atmosphere’, as was u</w:t>
      </w:r>
      <w:r w:rsidR="00D84B73">
        <w:rPr>
          <w:lang w:eastAsia="ja-JP"/>
        </w:rPr>
        <w:t xml:space="preserve">sed elsewhere in the document. </w:t>
      </w:r>
      <w:r>
        <w:rPr>
          <w:lang w:eastAsia="ja-JP"/>
        </w:rPr>
        <w:t>The meeting agreed to the change in the title</w:t>
      </w:r>
      <w:r w:rsidR="000C6E87">
        <w:rPr>
          <w:lang w:eastAsia="ja-JP"/>
        </w:rPr>
        <w:t xml:space="preserve"> and in </w:t>
      </w:r>
      <w:r w:rsidR="000C6E87" w:rsidRPr="000C6E87">
        <w:rPr>
          <w:i/>
          <w:lang w:eastAsia="ja-JP"/>
        </w:rPr>
        <w:t>decides</w:t>
      </w:r>
      <w:r w:rsidR="000C6E87">
        <w:rPr>
          <w:lang w:eastAsia="ja-JP"/>
        </w:rPr>
        <w:t xml:space="preserve"> 1</w:t>
      </w:r>
      <w:r>
        <w:rPr>
          <w:lang w:eastAsia="ja-JP"/>
        </w:rPr>
        <w:t>.</w:t>
      </w:r>
      <w:r w:rsidR="000C6E87">
        <w:rPr>
          <w:lang w:eastAsia="ja-JP"/>
        </w:rPr>
        <w:t xml:space="preserve"> France pointed out that </w:t>
      </w:r>
      <w:r w:rsidR="000C6E87" w:rsidRPr="000C6E87">
        <w:rPr>
          <w:i/>
          <w:lang w:eastAsia="ja-JP"/>
        </w:rPr>
        <w:t>considering</w:t>
      </w:r>
      <w:r w:rsidR="000C6E87">
        <w:rPr>
          <w:lang w:eastAsia="ja-JP"/>
        </w:rPr>
        <w:t xml:space="preserve"> b provided a</w:t>
      </w:r>
      <w:r w:rsidR="00D84B73">
        <w:rPr>
          <w:lang w:eastAsia="ja-JP"/>
        </w:rPr>
        <w:t xml:space="preserve"> definition of ‘space planes’. </w:t>
      </w:r>
      <w:r w:rsidR="000C6E87">
        <w:rPr>
          <w:lang w:eastAsia="ja-JP"/>
        </w:rPr>
        <w:t xml:space="preserve">Russian Federation proposed deletion of the term in </w:t>
      </w:r>
      <w:r w:rsidR="000C6E87" w:rsidRPr="000C6E87">
        <w:rPr>
          <w:i/>
          <w:lang w:eastAsia="ja-JP"/>
        </w:rPr>
        <w:t>considering</w:t>
      </w:r>
      <w:r w:rsidR="000C6E87">
        <w:rPr>
          <w:lang w:eastAsia="ja-JP"/>
        </w:rPr>
        <w:t xml:space="preserve"> b and </w:t>
      </w:r>
      <w:r w:rsidR="000C6E87" w:rsidRPr="000C6E87">
        <w:rPr>
          <w:i/>
          <w:lang w:eastAsia="ja-JP"/>
        </w:rPr>
        <w:t>decides</w:t>
      </w:r>
      <w:r w:rsidR="000C6E87">
        <w:rPr>
          <w:lang w:eastAsia="ja-JP"/>
        </w:rPr>
        <w:t xml:space="preserve"> 3.</w:t>
      </w:r>
    </w:p>
    <w:p w:rsidR="00133592" w:rsidRDefault="00133592" w:rsidP="00133592">
      <w:pPr>
        <w:spacing w:before="0"/>
        <w:rPr>
          <w:lang w:eastAsia="ja-JP"/>
        </w:rPr>
      </w:pPr>
      <w:r>
        <w:rPr>
          <w:lang w:eastAsia="ja-JP"/>
        </w:rPr>
        <w:t xml:space="preserve">The document </w:t>
      </w:r>
      <w:r>
        <w:rPr>
          <w:rFonts w:hint="eastAsia"/>
          <w:lang w:eastAsia="ja-JP"/>
        </w:rPr>
        <w:t>wa</w:t>
      </w:r>
      <w:r>
        <w:rPr>
          <w:lang w:eastAsia="ja-JP"/>
        </w:rPr>
        <w:t>s approved</w:t>
      </w:r>
      <w:r w:rsidR="00D84B73">
        <w:rPr>
          <w:lang w:eastAsia="ja-JP"/>
        </w:rPr>
        <w:t xml:space="preserve"> as edited.</w:t>
      </w:r>
      <w:r w:rsidR="000C6E87">
        <w:rPr>
          <w:lang w:eastAsia="ja-JP"/>
        </w:rPr>
        <w:t xml:space="preserve"> The meeting agreed to apply </w:t>
      </w:r>
      <w:r w:rsidR="00646081">
        <w:rPr>
          <w:rFonts w:hint="eastAsia"/>
          <w:lang w:eastAsia="ja-JP"/>
        </w:rPr>
        <w:t xml:space="preserve">the </w:t>
      </w:r>
      <w:r w:rsidR="000C6E87">
        <w:rPr>
          <w:lang w:eastAsia="ja-JP"/>
        </w:rPr>
        <w:t>PSAA.</w:t>
      </w:r>
    </w:p>
    <w:p w:rsidR="00992831" w:rsidRPr="0029171A" w:rsidRDefault="00992831" w:rsidP="00992831">
      <w:pPr>
        <w:rPr>
          <w:b/>
          <w:lang w:eastAsia="ja-JP"/>
        </w:rPr>
      </w:pPr>
      <w:r w:rsidRPr="0029171A">
        <w:rPr>
          <w:b/>
          <w:lang w:eastAsia="ja-JP"/>
        </w:rPr>
        <w:t xml:space="preserve">Document </w:t>
      </w:r>
      <w:hyperlink r:id="rId25" w:history="1">
        <w:r w:rsidR="000C6E87">
          <w:rPr>
            <w:rStyle w:val="Hyperlink"/>
            <w:b/>
            <w:lang w:eastAsia="ja-JP"/>
          </w:rPr>
          <w:t>5/243 (Sect. 2.1.4)</w:t>
        </w:r>
      </w:hyperlink>
      <w:r w:rsidRPr="0029171A">
        <w:rPr>
          <w:b/>
          <w:lang w:eastAsia="ja-JP"/>
        </w:rPr>
        <w:t xml:space="preserve"> </w:t>
      </w:r>
      <w:r w:rsidR="000C6E87">
        <w:rPr>
          <w:b/>
          <w:lang w:eastAsia="ja-JP"/>
        </w:rPr>
        <w:t>–</w:t>
      </w:r>
      <w:r w:rsidRPr="0029171A">
        <w:rPr>
          <w:b/>
          <w:lang w:eastAsia="ja-JP"/>
        </w:rPr>
        <w:t xml:space="preserve"> </w:t>
      </w:r>
      <w:r w:rsidR="000C6E87">
        <w:rPr>
          <w:b/>
          <w:lang w:eastAsia="ja-JP"/>
        </w:rPr>
        <w:t>Updating of Questions under the purview of WP 5B</w:t>
      </w:r>
      <w:r w:rsidRPr="0029171A">
        <w:rPr>
          <w:b/>
          <w:lang w:eastAsia="ja-JP"/>
        </w:rPr>
        <w:t xml:space="preserve">  </w:t>
      </w:r>
    </w:p>
    <w:p w:rsidR="00992831" w:rsidRDefault="00992831" w:rsidP="00992831">
      <w:pPr>
        <w:rPr>
          <w:lang w:eastAsia="ja-JP"/>
        </w:rPr>
      </w:pPr>
      <w:r>
        <w:rPr>
          <w:lang w:eastAsia="ja-JP"/>
        </w:rPr>
        <w:t>Mr. Mettrop introduce</w:t>
      </w:r>
      <w:r>
        <w:rPr>
          <w:rFonts w:hint="eastAsia"/>
          <w:lang w:eastAsia="ja-JP"/>
        </w:rPr>
        <w:t>d</w:t>
      </w:r>
      <w:r>
        <w:rPr>
          <w:lang w:eastAsia="ja-JP"/>
        </w:rPr>
        <w:t xml:space="preserve"> the document</w:t>
      </w:r>
      <w:r w:rsidR="000C6E87">
        <w:rPr>
          <w:lang w:eastAsia="ja-JP"/>
        </w:rPr>
        <w:t xml:space="preserve">, which proposed the </w:t>
      </w:r>
      <w:r w:rsidR="00646081">
        <w:rPr>
          <w:rFonts w:hint="eastAsia"/>
          <w:lang w:eastAsia="ja-JP"/>
        </w:rPr>
        <w:t>suppression</w:t>
      </w:r>
      <w:r w:rsidR="000C6E87">
        <w:rPr>
          <w:lang w:eastAsia="ja-JP"/>
        </w:rPr>
        <w:t xml:space="preserve"> of five </w:t>
      </w:r>
      <w:r w:rsidR="00165E7D">
        <w:rPr>
          <w:rFonts w:hint="eastAsia"/>
          <w:lang w:eastAsia="ja-JP"/>
        </w:rPr>
        <w:t>Q</w:t>
      </w:r>
      <w:r w:rsidR="000C6E87">
        <w:rPr>
          <w:lang w:eastAsia="ja-JP"/>
        </w:rPr>
        <w:t xml:space="preserve">uestions and editorial revision of two </w:t>
      </w:r>
      <w:r w:rsidR="00165E7D">
        <w:rPr>
          <w:rFonts w:hint="eastAsia"/>
          <w:lang w:eastAsia="ja-JP"/>
        </w:rPr>
        <w:t>Q</w:t>
      </w:r>
      <w:r w:rsidR="000C6E87">
        <w:rPr>
          <w:lang w:eastAsia="ja-JP"/>
        </w:rPr>
        <w:t>uestions</w:t>
      </w:r>
      <w:r w:rsidR="00165E7D">
        <w:rPr>
          <w:rFonts w:hint="eastAsia"/>
          <w:lang w:eastAsia="ja-JP"/>
        </w:rPr>
        <w:t>, as follows:</w:t>
      </w:r>
    </w:p>
    <w:p w:rsidR="00165E7D" w:rsidRDefault="00C11AD0" w:rsidP="00992831">
      <w:pPr>
        <w:rPr>
          <w:lang w:eastAsia="ja-JP"/>
        </w:rPr>
      </w:pPr>
      <w:ins w:id="12" w:author="Buonomo, Sergio" w:date="2015-08-26T10:19:00Z">
        <w:r>
          <w:t>−</w:t>
        </w:r>
        <w:r w:rsidRPr="00941D2F">
          <w:tab/>
        </w:r>
      </w:ins>
      <w:del w:id="13" w:author="Buonomo, Sergio" w:date="2015-08-26T10:13:00Z">
        <w:r w:rsidR="00165E7D" w:rsidDel="00D85526">
          <w:rPr>
            <w:rFonts w:hint="eastAsia"/>
            <w:lang w:eastAsia="ja-JP"/>
          </w:rPr>
          <w:delText xml:space="preserve">    </w:delText>
        </w:r>
      </w:del>
      <w:r w:rsidR="00165E7D">
        <w:rPr>
          <w:rFonts w:hint="eastAsia"/>
          <w:lang w:eastAsia="ja-JP"/>
        </w:rPr>
        <w:t>Proposed for suppression: Q. 202-3/5, Q.225-0/5, Q.231-0/5, Q.240-0 and Q.249-0/5;</w:t>
      </w:r>
    </w:p>
    <w:p w:rsidR="00165E7D" w:rsidRDefault="00C11AD0">
      <w:pPr>
        <w:spacing w:before="0"/>
        <w:rPr>
          <w:lang w:eastAsia="ja-JP"/>
        </w:rPr>
      </w:pPr>
      <w:ins w:id="14" w:author="Buonomo, Sergio" w:date="2015-08-26T10:19:00Z">
        <w:r>
          <w:t>−</w:t>
        </w:r>
        <w:r w:rsidRPr="00941D2F">
          <w:tab/>
        </w:r>
      </w:ins>
      <w:del w:id="15" w:author="Buonomo, Sergio" w:date="2015-08-26T10:13:00Z">
        <w:r w:rsidR="00165E7D" w:rsidDel="00D85526">
          <w:rPr>
            <w:rFonts w:hint="eastAsia"/>
            <w:lang w:eastAsia="ja-JP"/>
          </w:rPr>
          <w:delText xml:space="preserve">    </w:delText>
        </w:r>
      </w:del>
      <w:r w:rsidR="00165E7D">
        <w:rPr>
          <w:rFonts w:hint="eastAsia"/>
          <w:lang w:eastAsia="ja-JP"/>
        </w:rPr>
        <w:t xml:space="preserve">Proposed </w:t>
      </w:r>
      <w:r w:rsidR="00803F60">
        <w:rPr>
          <w:rFonts w:hint="eastAsia"/>
          <w:lang w:eastAsia="ja-JP"/>
        </w:rPr>
        <w:t xml:space="preserve">for </w:t>
      </w:r>
      <w:r w:rsidR="00165E7D">
        <w:rPr>
          <w:rFonts w:hint="eastAsia"/>
          <w:lang w:eastAsia="ja-JP"/>
        </w:rPr>
        <w:t>editorial revision: Q.62-2/5 and Q.235-0/5.</w:t>
      </w:r>
    </w:p>
    <w:p w:rsidR="00992831" w:rsidRDefault="00992831" w:rsidP="005D1E61">
      <w:pPr>
        <w:spacing w:beforeLines="50"/>
        <w:rPr>
          <w:lang w:eastAsia="ja-JP"/>
        </w:rPr>
      </w:pPr>
      <w:r>
        <w:rPr>
          <w:lang w:eastAsia="ja-JP"/>
        </w:rPr>
        <w:t>The</w:t>
      </w:r>
      <w:r w:rsidR="000C6E87">
        <w:rPr>
          <w:lang w:eastAsia="ja-JP"/>
        </w:rPr>
        <w:t>se actions were</w:t>
      </w:r>
      <w:r>
        <w:rPr>
          <w:lang w:eastAsia="ja-JP"/>
        </w:rPr>
        <w:t xml:space="preserve"> </w:t>
      </w:r>
      <w:r w:rsidR="00165E7D">
        <w:rPr>
          <w:rFonts w:hint="eastAsia"/>
          <w:lang w:eastAsia="ja-JP"/>
        </w:rPr>
        <w:t>agreed</w:t>
      </w:r>
      <w:r>
        <w:rPr>
          <w:lang w:eastAsia="ja-JP"/>
        </w:rPr>
        <w:t>.</w:t>
      </w:r>
      <w:r w:rsidR="000C6E87">
        <w:rPr>
          <w:lang w:eastAsia="ja-JP"/>
        </w:rPr>
        <w:t xml:space="preserve"> The </w:t>
      </w:r>
      <w:r w:rsidR="00646081">
        <w:rPr>
          <w:rFonts w:hint="eastAsia"/>
          <w:lang w:eastAsia="ja-JP"/>
        </w:rPr>
        <w:t>suppression</w:t>
      </w:r>
      <w:r w:rsidR="000C6E87">
        <w:rPr>
          <w:lang w:eastAsia="ja-JP"/>
        </w:rPr>
        <w:t xml:space="preserve"> of the </w:t>
      </w:r>
      <w:r w:rsidR="00165E7D">
        <w:rPr>
          <w:rFonts w:hint="eastAsia"/>
          <w:lang w:eastAsia="ja-JP"/>
        </w:rPr>
        <w:t>Q</w:t>
      </w:r>
      <w:r w:rsidR="000C6E87">
        <w:rPr>
          <w:lang w:eastAsia="ja-JP"/>
        </w:rPr>
        <w:t xml:space="preserve">uestions would be published under </w:t>
      </w:r>
      <w:r w:rsidR="00165E7D">
        <w:rPr>
          <w:rFonts w:hint="eastAsia"/>
          <w:lang w:eastAsia="ja-JP"/>
        </w:rPr>
        <w:t xml:space="preserve">the </w:t>
      </w:r>
      <w:r w:rsidR="000C6E87">
        <w:rPr>
          <w:lang w:eastAsia="ja-JP"/>
        </w:rPr>
        <w:t xml:space="preserve">PSAA, while the editorial changes to the other </w:t>
      </w:r>
      <w:r w:rsidR="00165E7D">
        <w:rPr>
          <w:rFonts w:hint="eastAsia"/>
          <w:lang w:eastAsia="ja-JP"/>
        </w:rPr>
        <w:t>Q</w:t>
      </w:r>
      <w:r w:rsidR="000C6E87">
        <w:rPr>
          <w:lang w:eastAsia="ja-JP"/>
        </w:rPr>
        <w:t xml:space="preserve">uestions </w:t>
      </w:r>
      <w:r w:rsidR="00165E7D">
        <w:rPr>
          <w:rFonts w:hint="eastAsia"/>
          <w:lang w:eastAsia="ja-JP"/>
        </w:rPr>
        <w:t xml:space="preserve">were approved and </w:t>
      </w:r>
      <w:r w:rsidR="000C6E87">
        <w:rPr>
          <w:lang w:eastAsia="ja-JP"/>
        </w:rPr>
        <w:t xml:space="preserve">will be </w:t>
      </w:r>
      <w:r w:rsidR="00165E7D">
        <w:rPr>
          <w:rFonts w:hint="eastAsia"/>
          <w:lang w:eastAsia="ja-JP"/>
        </w:rPr>
        <w:t>processed</w:t>
      </w:r>
      <w:r w:rsidR="000C6E87">
        <w:rPr>
          <w:lang w:eastAsia="ja-JP"/>
        </w:rPr>
        <w:t xml:space="preserve"> by the Secretariat.</w:t>
      </w:r>
    </w:p>
    <w:p w:rsidR="007D32B9" w:rsidRDefault="00165E7D" w:rsidP="008F4953">
      <w:pPr>
        <w:tabs>
          <w:tab w:val="clear" w:pos="1134"/>
        </w:tabs>
        <w:spacing w:before="240"/>
        <w:rPr>
          <w:lang w:eastAsia="ja-JP"/>
        </w:rPr>
      </w:pPr>
      <w:r>
        <w:rPr>
          <w:rFonts w:hint="eastAsia"/>
          <w:lang w:eastAsia="ja-JP"/>
        </w:rPr>
        <w:t>At the end of the consideration of the outputs from WP 5B, t</w:t>
      </w:r>
      <w:r w:rsidR="0004061E">
        <w:rPr>
          <w:lang w:eastAsia="ja-JP"/>
        </w:rPr>
        <w:t>he Chairman passe</w:t>
      </w:r>
      <w:r w:rsidR="0004061E">
        <w:rPr>
          <w:rFonts w:hint="eastAsia"/>
          <w:lang w:eastAsia="ja-JP"/>
        </w:rPr>
        <w:t>d</w:t>
      </w:r>
      <w:r w:rsidR="0004061E">
        <w:rPr>
          <w:lang w:eastAsia="ja-JP"/>
        </w:rPr>
        <w:t xml:space="preserve"> on his sincere thanks to the Chairman of WP 5B </w:t>
      </w:r>
      <w:r w:rsidR="007D32B9">
        <w:rPr>
          <w:lang w:eastAsia="ja-JP"/>
        </w:rPr>
        <w:t xml:space="preserve">for his excellent leadership, as well as to all participants in </w:t>
      </w:r>
      <w:r w:rsidR="00030D30">
        <w:rPr>
          <w:lang w:eastAsia="ja-JP"/>
        </w:rPr>
        <w:br/>
      </w:r>
      <w:r w:rsidR="0004061E">
        <w:rPr>
          <w:lang w:eastAsia="ja-JP"/>
        </w:rPr>
        <w:t xml:space="preserve">WP 5B </w:t>
      </w:r>
      <w:r w:rsidR="007D32B9">
        <w:rPr>
          <w:lang w:eastAsia="ja-JP"/>
        </w:rPr>
        <w:t xml:space="preserve">for their </w:t>
      </w:r>
      <w:r w:rsidR="0004061E">
        <w:rPr>
          <w:lang w:eastAsia="ja-JP"/>
        </w:rPr>
        <w:t>important outputs.</w:t>
      </w:r>
      <w:r w:rsidR="008F4953">
        <w:rPr>
          <w:rFonts w:hint="eastAsia"/>
          <w:lang w:eastAsia="ja-JP"/>
        </w:rPr>
        <w:t xml:space="preserve"> </w:t>
      </w:r>
      <w:r w:rsidR="007D32B9">
        <w:rPr>
          <w:lang w:eastAsia="ja-JP"/>
        </w:rPr>
        <w:t xml:space="preserve">The Chairman of WP 5B expressed his thanks to his leadership team, who have impartially guided the meetings to the best possible outcomes under trying and, </w:t>
      </w:r>
      <w:r w:rsidR="00030D30">
        <w:rPr>
          <w:lang w:eastAsia="ja-JP"/>
        </w:rPr>
        <w:br/>
      </w:r>
      <w:r w:rsidR="007D32B9">
        <w:rPr>
          <w:lang w:eastAsia="ja-JP"/>
        </w:rPr>
        <w:t>in some case</w:t>
      </w:r>
      <w:r w:rsidR="008F4953">
        <w:rPr>
          <w:lang w:eastAsia="ja-JP"/>
        </w:rPr>
        <w:t xml:space="preserve">s, unacceptable circumstances. </w:t>
      </w:r>
      <w:r w:rsidR="007D32B9">
        <w:rPr>
          <w:lang w:eastAsia="ja-JP"/>
        </w:rPr>
        <w:t>He saluted their patience in tolerating unprofessional behaviour and reiterated his full sup</w:t>
      </w:r>
      <w:r w:rsidR="005D5C84">
        <w:rPr>
          <w:lang w:eastAsia="ja-JP"/>
        </w:rPr>
        <w:t>port and backing for his chairme</w:t>
      </w:r>
      <w:r w:rsidR="007D32B9">
        <w:rPr>
          <w:lang w:eastAsia="ja-JP"/>
        </w:rPr>
        <w:t>n.</w:t>
      </w:r>
    </w:p>
    <w:p w:rsidR="007D32B9" w:rsidRDefault="007D32B9" w:rsidP="0004061E">
      <w:pPr>
        <w:tabs>
          <w:tab w:val="clear" w:pos="1134"/>
        </w:tabs>
        <w:rPr>
          <w:lang w:eastAsia="ja-JP"/>
        </w:rPr>
      </w:pPr>
      <w:r>
        <w:rPr>
          <w:lang w:eastAsia="ja-JP"/>
        </w:rPr>
        <w:t>The Chairman recognized the difficulties that had to be overcome in achieving the excellent results of WP 5B.</w:t>
      </w:r>
    </w:p>
    <w:p w:rsidR="00E050AC" w:rsidRPr="00D83935" w:rsidRDefault="00E050AC" w:rsidP="00E050AC">
      <w:pPr>
        <w:pStyle w:val="Heading2"/>
      </w:pPr>
      <w:r>
        <w:t>7.</w:t>
      </w:r>
      <w:r w:rsidR="00360F00">
        <w:t>2</w:t>
      </w:r>
      <w:r w:rsidRPr="00D83935">
        <w:tab/>
      </w:r>
      <w:r w:rsidRPr="00D83935">
        <w:rPr>
          <w:rFonts w:hint="eastAsia"/>
        </w:rPr>
        <w:t xml:space="preserve">Working </w:t>
      </w:r>
      <w:r w:rsidRPr="00DD1CDD">
        <w:rPr>
          <w:rFonts w:hint="eastAsia"/>
        </w:rPr>
        <w:t>Party</w:t>
      </w:r>
      <w:r w:rsidRPr="00D83935">
        <w:rPr>
          <w:rFonts w:hint="eastAsia"/>
        </w:rPr>
        <w:t xml:space="preserve"> 5D</w:t>
      </w:r>
    </w:p>
    <w:p w:rsidR="00E050AC" w:rsidRDefault="00360F00" w:rsidP="00E050AC">
      <w:pPr>
        <w:pStyle w:val="Heading3"/>
      </w:pPr>
      <w:r>
        <w:t>7.2</w:t>
      </w:r>
      <w:r w:rsidR="00E050AC" w:rsidRPr="00D83935">
        <w:rPr>
          <w:rFonts w:hint="eastAsia"/>
        </w:rPr>
        <w:t>.1</w:t>
      </w:r>
      <w:r w:rsidR="00E050AC" w:rsidRPr="00D83935">
        <w:tab/>
      </w:r>
      <w:r w:rsidR="00E050AC" w:rsidRPr="00D83935">
        <w:rPr>
          <w:rFonts w:hint="eastAsia"/>
        </w:rPr>
        <w:t>Executive Report</w:t>
      </w:r>
      <w:r w:rsidR="00E050AC">
        <w:t xml:space="preserve"> contained in </w:t>
      </w:r>
      <w:r w:rsidR="00E050AC">
        <w:rPr>
          <w:rFonts w:hint="eastAsia"/>
          <w:lang w:eastAsia="ja-JP"/>
        </w:rPr>
        <w:t>Document</w:t>
      </w:r>
      <w:r w:rsidR="00E050AC">
        <w:t xml:space="preserve"> </w:t>
      </w:r>
      <w:hyperlink r:id="rId26" w:history="1">
        <w:r w:rsidR="00E050AC">
          <w:rPr>
            <w:rStyle w:val="Hyperlink"/>
          </w:rPr>
          <w:t>5/245</w:t>
        </w:r>
      </w:hyperlink>
    </w:p>
    <w:p w:rsidR="00030D30" w:rsidRDefault="00E050AC" w:rsidP="00E050AC">
      <w:pPr>
        <w:rPr>
          <w:lang w:eastAsia="ja-JP"/>
        </w:rPr>
      </w:pPr>
      <w:r>
        <w:t>Mr. Blust (Chairman</w:t>
      </w:r>
      <w:r w:rsidR="005D5C84">
        <w:t>,</w:t>
      </w:r>
      <w:r>
        <w:t xml:space="preserve"> WP 5D) in</w:t>
      </w:r>
      <w:r>
        <w:rPr>
          <w:rFonts w:hint="eastAsia"/>
          <w:lang w:eastAsia="ja-JP"/>
        </w:rPr>
        <w:t>troduced his report</w:t>
      </w:r>
      <w:r w:rsidR="00D84B73">
        <w:rPr>
          <w:lang w:eastAsia="ja-JP"/>
        </w:rPr>
        <w:t>.</w:t>
      </w:r>
      <w:r>
        <w:rPr>
          <w:lang w:eastAsia="ja-JP"/>
        </w:rPr>
        <w:t xml:space="preserve"> He drew the meeting</w:t>
      </w:r>
      <w:r w:rsidR="005D5C84">
        <w:rPr>
          <w:lang w:eastAsia="ja-JP"/>
        </w:rPr>
        <w:t>’</w:t>
      </w:r>
      <w:r>
        <w:rPr>
          <w:lang w:eastAsia="ja-JP"/>
        </w:rPr>
        <w:t>s attention to</w:t>
      </w:r>
      <w:r>
        <w:t xml:space="preserve"> </w:t>
      </w:r>
      <w:r>
        <w:rPr>
          <w:rFonts w:hint="eastAsia"/>
          <w:lang w:eastAsia="ja-JP"/>
        </w:rPr>
        <w:t>S</w:t>
      </w:r>
      <w:r>
        <w:rPr>
          <w:lang w:eastAsia="ja-JP"/>
        </w:rPr>
        <w:t xml:space="preserve">ection 1 </w:t>
      </w:r>
      <w:r w:rsidR="005D5C84">
        <w:rPr>
          <w:lang w:eastAsia="ja-JP"/>
        </w:rPr>
        <w:t xml:space="preserve">with </w:t>
      </w:r>
      <w:r>
        <w:rPr>
          <w:lang w:eastAsia="ja-JP"/>
        </w:rPr>
        <w:t xml:space="preserve">the documents submitted to SG 5 for consideration. He noted that 5/198 and 5/199 had been advance announced and met the </w:t>
      </w:r>
      <w:r w:rsidR="005D5C84">
        <w:rPr>
          <w:lang w:eastAsia="ja-JP"/>
        </w:rPr>
        <w:t xml:space="preserve">criterion of being available </w:t>
      </w:r>
      <w:r>
        <w:rPr>
          <w:lang w:eastAsia="ja-JP"/>
        </w:rPr>
        <w:t>four weeks</w:t>
      </w:r>
      <w:r w:rsidR="005D5C84">
        <w:rPr>
          <w:lang w:eastAsia="ja-JP"/>
        </w:rPr>
        <w:t xml:space="preserve"> prior to the Study Group 5 meeting. </w:t>
      </w:r>
    </w:p>
    <w:p w:rsidR="00E050AC" w:rsidRDefault="005D5C84" w:rsidP="00E050AC">
      <w:pPr>
        <w:rPr>
          <w:lang w:eastAsia="ja-JP"/>
        </w:rPr>
      </w:pPr>
      <w:r>
        <w:rPr>
          <w:lang w:eastAsia="ja-JP"/>
        </w:rPr>
        <w:lastRenderedPageBreak/>
        <w:t>He asked for ado</w:t>
      </w:r>
      <w:r w:rsidR="00E050AC">
        <w:rPr>
          <w:lang w:eastAsia="ja-JP"/>
        </w:rPr>
        <w:t>p</w:t>
      </w:r>
      <w:r>
        <w:rPr>
          <w:lang w:eastAsia="ja-JP"/>
        </w:rPr>
        <w:t>t</w:t>
      </w:r>
      <w:r w:rsidR="00E050AC">
        <w:rPr>
          <w:lang w:eastAsia="ja-JP"/>
        </w:rPr>
        <w:t>i</w:t>
      </w:r>
      <w:r>
        <w:rPr>
          <w:lang w:eastAsia="ja-JP"/>
        </w:rPr>
        <w:t>o</w:t>
      </w:r>
      <w:r w:rsidR="00E050AC">
        <w:rPr>
          <w:lang w:eastAsia="ja-JP"/>
        </w:rPr>
        <w:t>n at the S</w:t>
      </w:r>
      <w:r>
        <w:rPr>
          <w:lang w:eastAsia="ja-JP"/>
        </w:rPr>
        <w:t>tudy Group</w:t>
      </w:r>
      <w:r w:rsidR="00B266C3">
        <w:rPr>
          <w:rFonts w:hint="eastAsia"/>
          <w:lang w:eastAsia="ja-JP"/>
        </w:rPr>
        <w:t xml:space="preserve"> for these documents</w:t>
      </w:r>
      <w:r>
        <w:rPr>
          <w:lang w:eastAsia="ja-JP"/>
        </w:rPr>
        <w:t>.</w:t>
      </w:r>
      <w:r w:rsidR="00D84B73">
        <w:rPr>
          <w:lang w:eastAsia="ja-JP"/>
        </w:rPr>
        <w:t xml:space="preserve"> </w:t>
      </w:r>
      <w:r>
        <w:rPr>
          <w:lang w:eastAsia="ja-JP"/>
        </w:rPr>
        <w:t xml:space="preserve">With regard to </w:t>
      </w:r>
      <w:r w:rsidR="00E050AC">
        <w:rPr>
          <w:lang w:eastAsia="ja-JP"/>
        </w:rPr>
        <w:t>5/</w:t>
      </w:r>
      <w:r>
        <w:rPr>
          <w:lang w:eastAsia="ja-JP"/>
        </w:rPr>
        <w:t>213Rev.1, he</w:t>
      </w:r>
      <w:r w:rsidR="00E050AC">
        <w:rPr>
          <w:lang w:eastAsia="ja-JP"/>
        </w:rPr>
        <w:t xml:space="preserve"> noted the writ</w:t>
      </w:r>
      <w:r>
        <w:rPr>
          <w:lang w:eastAsia="ja-JP"/>
        </w:rPr>
        <w:t>ten</w:t>
      </w:r>
      <w:r w:rsidR="00E050AC">
        <w:rPr>
          <w:lang w:eastAsia="ja-JP"/>
        </w:rPr>
        <w:t xml:space="preserve"> statement</w:t>
      </w:r>
      <w:r>
        <w:rPr>
          <w:lang w:eastAsia="ja-JP"/>
        </w:rPr>
        <w:t>s</w:t>
      </w:r>
      <w:r w:rsidR="00E050AC">
        <w:rPr>
          <w:lang w:eastAsia="ja-JP"/>
        </w:rPr>
        <w:t xml:space="preserve"> in Attachment 1 of his report. </w:t>
      </w:r>
      <w:r>
        <w:rPr>
          <w:lang w:eastAsia="ja-JP"/>
        </w:rPr>
        <w:t xml:space="preserve">With regard to </w:t>
      </w:r>
      <w:r w:rsidR="00E050AC">
        <w:rPr>
          <w:lang w:eastAsia="ja-JP"/>
        </w:rPr>
        <w:t>5/214</w:t>
      </w:r>
      <w:r>
        <w:rPr>
          <w:lang w:eastAsia="ja-JP"/>
        </w:rPr>
        <w:t>, he noted the</w:t>
      </w:r>
      <w:r w:rsidR="00E050AC">
        <w:rPr>
          <w:lang w:eastAsia="ja-JP"/>
        </w:rPr>
        <w:t xml:space="preserve"> written statements provided in </w:t>
      </w:r>
      <w:r w:rsidR="00B266C3">
        <w:rPr>
          <w:rFonts w:hint="eastAsia"/>
          <w:lang w:eastAsia="ja-JP"/>
        </w:rPr>
        <w:t xml:space="preserve">WP </w:t>
      </w:r>
      <w:r w:rsidR="00E050AC">
        <w:rPr>
          <w:lang w:eastAsia="ja-JP"/>
        </w:rPr>
        <w:t>Chairman</w:t>
      </w:r>
      <w:r>
        <w:rPr>
          <w:lang w:eastAsia="ja-JP"/>
        </w:rPr>
        <w:t>’</w:t>
      </w:r>
      <w:r w:rsidR="00E050AC">
        <w:rPr>
          <w:lang w:eastAsia="ja-JP"/>
        </w:rPr>
        <w:t xml:space="preserve">s Report of </w:t>
      </w:r>
      <w:r w:rsidR="008F4953">
        <w:rPr>
          <w:rFonts w:hint="eastAsia"/>
          <w:lang w:eastAsia="ja-JP"/>
        </w:rPr>
        <w:t>the 22</w:t>
      </w:r>
      <w:r w:rsidR="008F4953" w:rsidRPr="008F4953">
        <w:rPr>
          <w:rFonts w:hint="eastAsia"/>
          <w:vertAlign w:val="superscript"/>
          <w:lang w:eastAsia="ja-JP"/>
        </w:rPr>
        <w:t>nd</w:t>
      </w:r>
      <w:r w:rsidR="008F4953">
        <w:rPr>
          <w:rFonts w:hint="eastAsia"/>
          <w:lang w:eastAsia="ja-JP"/>
        </w:rPr>
        <w:t xml:space="preserve"> </w:t>
      </w:r>
      <w:r w:rsidR="00E050AC">
        <w:rPr>
          <w:lang w:eastAsia="ja-JP"/>
        </w:rPr>
        <w:t>meeting and brought to the attention of S</w:t>
      </w:r>
      <w:r>
        <w:rPr>
          <w:lang w:eastAsia="ja-JP"/>
        </w:rPr>
        <w:t xml:space="preserve">tudy Group </w:t>
      </w:r>
      <w:r w:rsidR="00F17381">
        <w:rPr>
          <w:lang w:eastAsia="ja-JP"/>
        </w:rPr>
        <w:t xml:space="preserve">5. </w:t>
      </w:r>
      <w:r w:rsidR="00E050AC">
        <w:rPr>
          <w:lang w:eastAsia="ja-JP"/>
        </w:rPr>
        <w:t xml:space="preserve">He </w:t>
      </w:r>
      <w:r>
        <w:rPr>
          <w:lang w:eastAsia="ja-JP"/>
        </w:rPr>
        <w:t xml:space="preserve">further </w:t>
      </w:r>
      <w:r w:rsidR="00E050AC">
        <w:rPr>
          <w:lang w:eastAsia="ja-JP"/>
        </w:rPr>
        <w:t xml:space="preserve">noted there had been extensive discussion in </w:t>
      </w:r>
      <w:r>
        <w:rPr>
          <w:lang w:eastAsia="ja-JP"/>
        </w:rPr>
        <w:t xml:space="preserve">WP </w:t>
      </w:r>
      <w:r w:rsidR="00E050AC">
        <w:rPr>
          <w:lang w:eastAsia="ja-JP"/>
        </w:rPr>
        <w:t xml:space="preserve">5D on these </w:t>
      </w:r>
      <w:r w:rsidR="00B266C3">
        <w:rPr>
          <w:rFonts w:hint="eastAsia"/>
          <w:lang w:eastAsia="ja-JP"/>
        </w:rPr>
        <w:t xml:space="preserve">two </w:t>
      </w:r>
      <w:r w:rsidR="00E050AC">
        <w:rPr>
          <w:lang w:eastAsia="ja-JP"/>
        </w:rPr>
        <w:t>documents and apologized for not being able to resolve these concerns despite efforts over many meetings.</w:t>
      </w:r>
    </w:p>
    <w:p w:rsidR="00E050AC" w:rsidRDefault="00E050AC" w:rsidP="00E050AC">
      <w:pPr>
        <w:rPr>
          <w:lang w:eastAsia="ja-JP"/>
        </w:rPr>
      </w:pPr>
      <w:r>
        <w:rPr>
          <w:lang w:eastAsia="ja-JP"/>
        </w:rPr>
        <w:t xml:space="preserve">Section 2 </w:t>
      </w:r>
      <w:r w:rsidR="005D5C84">
        <w:rPr>
          <w:lang w:eastAsia="ja-JP"/>
        </w:rPr>
        <w:t>provided a</w:t>
      </w:r>
      <w:r>
        <w:rPr>
          <w:lang w:eastAsia="ja-JP"/>
        </w:rPr>
        <w:t xml:space="preserve"> review of </w:t>
      </w:r>
      <w:r w:rsidR="00B266C3">
        <w:rPr>
          <w:rFonts w:hint="eastAsia"/>
          <w:lang w:eastAsia="ja-JP"/>
        </w:rPr>
        <w:t>R</w:t>
      </w:r>
      <w:r>
        <w:rPr>
          <w:lang w:eastAsia="ja-JP"/>
        </w:rPr>
        <w:t>esolution</w:t>
      </w:r>
      <w:r w:rsidR="008F4953">
        <w:rPr>
          <w:rFonts w:hint="eastAsia"/>
          <w:lang w:eastAsia="ja-JP"/>
        </w:rPr>
        <w:t>s</w:t>
      </w:r>
      <w:r>
        <w:rPr>
          <w:lang w:eastAsia="ja-JP"/>
        </w:rPr>
        <w:t xml:space="preserve">, </w:t>
      </w:r>
      <w:r w:rsidR="00B266C3">
        <w:rPr>
          <w:rFonts w:hint="eastAsia"/>
          <w:lang w:eastAsia="ja-JP"/>
        </w:rPr>
        <w:t>O</w:t>
      </w:r>
      <w:r>
        <w:rPr>
          <w:lang w:eastAsia="ja-JP"/>
        </w:rPr>
        <w:t xml:space="preserve">pinions, </w:t>
      </w:r>
      <w:r w:rsidR="00B266C3">
        <w:rPr>
          <w:rFonts w:hint="eastAsia"/>
          <w:lang w:eastAsia="ja-JP"/>
        </w:rPr>
        <w:t>Q</w:t>
      </w:r>
      <w:r>
        <w:rPr>
          <w:lang w:eastAsia="ja-JP"/>
        </w:rPr>
        <w:t>uestions, and status of studies invited by WRC</w:t>
      </w:r>
      <w:r w:rsidR="00646081">
        <w:rPr>
          <w:rFonts w:hint="eastAsia"/>
          <w:lang w:eastAsia="ja-JP"/>
        </w:rPr>
        <w:t xml:space="preserve"> Resolutions</w:t>
      </w:r>
      <w:r>
        <w:rPr>
          <w:lang w:eastAsia="ja-JP"/>
        </w:rPr>
        <w:t xml:space="preserve">. </w:t>
      </w:r>
      <w:r w:rsidR="005D5C84">
        <w:rPr>
          <w:lang w:eastAsia="ja-JP"/>
        </w:rPr>
        <w:t xml:space="preserve">The Chairman of WP 5D </w:t>
      </w:r>
      <w:r>
        <w:rPr>
          <w:lang w:eastAsia="ja-JP"/>
        </w:rPr>
        <w:t xml:space="preserve">noted the </w:t>
      </w:r>
      <w:r w:rsidR="005D5C84">
        <w:rPr>
          <w:lang w:eastAsia="ja-JP"/>
        </w:rPr>
        <w:t>proposal</w:t>
      </w:r>
      <w:r>
        <w:rPr>
          <w:lang w:eastAsia="ja-JP"/>
        </w:rPr>
        <w:t xml:space="preserve"> that Resolu</w:t>
      </w:r>
      <w:r w:rsidR="00030D30">
        <w:rPr>
          <w:lang w:eastAsia="ja-JP"/>
        </w:rPr>
        <w:t xml:space="preserve">tion ITU-R 17-4 be suppressed. </w:t>
      </w:r>
      <w:r>
        <w:rPr>
          <w:lang w:eastAsia="ja-JP"/>
        </w:rPr>
        <w:t>He further noted that</w:t>
      </w:r>
      <w:r w:rsidR="005D5C84">
        <w:rPr>
          <w:lang w:eastAsia="ja-JP"/>
        </w:rPr>
        <w:t>, for</w:t>
      </w:r>
      <w:r>
        <w:rPr>
          <w:lang w:eastAsia="ja-JP"/>
        </w:rPr>
        <w:t xml:space="preserve"> all </w:t>
      </w:r>
      <w:r w:rsidR="00B266C3">
        <w:rPr>
          <w:rFonts w:hint="eastAsia"/>
          <w:lang w:eastAsia="ja-JP"/>
        </w:rPr>
        <w:t>O</w:t>
      </w:r>
      <w:r>
        <w:rPr>
          <w:lang w:eastAsia="ja-JP"/>
        </w:rPr>
        <w:t xml:space="preserve">pinions and </w:t>
      </w:r>
      <w:r w:rsidR="00B266C3">
        <w:rPr>
          <w:rFonts w:hint="eastAsia"/>
          <w:lang w:eastAsia="ja-JP"/>
        </w:rPr>
        <w:t>R</w:t>
      </w:r>
      <w:r>
        <w:rPr>
          <w:lang w:eastAsia="ja-JP"/>
        </w:rPr>
        <w:t>esolutions that required coordination with WP 4</w:t>
      </w:r>
      <w:r w:rsidR="00B32E48">
        <w:rPr>
          <w:lang w:eastAsia="ja-JP"/>
        </w:rPr>
        <w:t xml:space="preserve">B, such coordination occurred. </w:t>
      </w:r>
    </w:p>
    <w:p w:rsidR="00E050AC" w:rsidRDefault="00E050AC" w:rsidP="00E050AC">
      <w:pPr>
        <w:rPr>
          <w:lang w:eastAsia="ja-JP"/>
        </w:rPr>
      </w:pPr>
      <w:r>
        <w:rPr>
          <w:rFonts w:hint="eastAsia"/>
          <w:lang w:eastAsia="ja-JP"/>
        </w:rPr>
        <w:t>S</w:t>
      </w:r>
      <w:r>
        <w:rPr>
          <w:lang w:eastAsia="ja-JP"/>
        </w:rPr>
        <w:t xml:space="preserve">ection 3 </w:t>
      </w:r>
      <w:r w:rsidR="005D5C84">
        <w:rPr>
          <w:lang w:eastAsia="ja-JP"/>
        </w:rPr>
        <w:t xml:space="preserve">offered </w:t>
      </w:r>
      <w:r>
        <w:rPr>
          <w:lang w:eastAsia="ja-JP"/>
        </w:rPr>
        <w:t xml:space="preserve">a summary </w:t>
      </w:r>
      <w:r w:rsidR="005D5C84">
        <w:rPr>
          <w:lang w:eastAsia="ja-JP"/>
        </w:rPr>
        <w:t>of the work of WP 5D</w:t>
      </w:r>
      <w:r w:rsidR="00030D30">
        <w:rPr>
          <w:lang w:eastAsia="ja-JP"/>
        </w:rPr>
        <w:t xml:space="preserve">. </w:t>
      </w:r>
      <w:r>
        <w:rPr>
          <w:lang w:eastAsia="ja-JP"/>
        </w:rPr>
        <w:t>One item not included in the report was the completion of the Han</w:t>
      </w:r>
      <w:r w:rsidR="00030D30">
        <w:rPr>
          <w:lang w:eastAsia="ja-JP"/>
        </w:rPr>
        <w:t xml:space="preserve">dbook on Global Trends in IMT. </w:t>
      </w:r>
      <w:r>
        <w:rPr>
          <w:lang w:eastAsia="ja-JP"/>
        </w:rPr>
        <w:t>The Handbook was collaboratively deve</w:t>
      </w:r>
      <w:r w:rsidR="005D5C84">
        <w:rPr>
          <w:lang w:eastAsia="ja-JP"/>
        </w:rPr>
        <w:t>loped with ITU-T and ITU-D and wa</w:t>
      </w:r>
      <w:r>
        <w:rPr>
          <w:lang w:eastAsia="ja-JP"/>
        </w:rPr>
        <w:t>s recommended to the attention of the meeting.</w:t>
      </w:r>
    </w:p>
    <w:p w:rsidR="00E050AC" w:rsidRDefault="005D5C84" w:rsidP="00E050AC">
      <w:pPr>
        <w:rPr>
          <w:lang w:eastAsia="ja-JP"/>
        </w:rPr>
      </w:pPr>
      <w:r>
        <w:rPr>
          <w:lang w:eastAsia="ja-JP"/>
        </w:rPr>
        <w:t>Section 4 detailed</w:t>
      </w:r>
      <w:r w:rsidR="00E050AC">
        <w:rPr>
          <w:lang w:eastAsia="ja-JP"/>
        </w:rPr>
        <w:t xml:space="preserve"> the work programme </w:t>
      </w:r>
      <w:r w:rsidR="00030D30">
        <w:rPr>
          <w:lang w:eastAsia="ja-JP"/>
        </w:rPr>
        <w:t xml:space="preserve">for WP 5D, including IMT-2020. </w:t>
      </w:r>
      <w:r w:rsidR="00E050AC">
        <w:rPr>
          <w:lang w:eastAsia="ja-JP"/>
        </w:rPr>
        <w:t>Both the spectrum and technical work related to IMT-2020 will be addressed in the wor</w:t>
      </w:r>
      <w:r w:rsidR="00030D30">
        <w:rPr>
          <w:lang w:eastAsia="ja-JP"/>
        </w:rPr>
        <w:t xml:space="preserve">k programme. </w:t>
      </w:r>
      <w:r>
        <w:rPr>
          <w:lang w:eastAsia="ja-JP"/>
        </w:rPr>
        <w:t xml:space="preserve">Section 5 contained </w:t>
      </w:r>
      <w:r w:rsidR="00E050AC">
        <w:rPr>
          <w:lang w:eastAsia="ja-JP"/>
        </w:rPr>
        <w:t xml:space="preserve">the timeline and plan for IMT-2020. </w:t>
      </w:r>
    </w:p>
    <w:p w:rsidR="00E050AC" w:rsidRDefault="00E050AC" w:rsidP="00E050AC">
      <w:pPr>
        <w:rPr>
          <w:lang w:eastAsia="ja-JP"/>
        </w:rPr>
      </w:pPr>
      <w:r>
        <w:rPr>
          <w:lang w:eastAsia="ja-JP"/>
        </w:rPr>
        <w:t xml:space="preserve">He asked to hold his </w:t>
      </w:r>
      <w:r w:rsidR="00B266C3">
        <w:rPr>
          <w:rFonts w:hint="eastAsia"/>
          <w:lang w:eastAsia="ja-JP"/>
        </w:rPr>
        <w:t>r</w:t>
      </w:r>
      <w:r>
        <w:rPr>
          <w:lang w:eastAsia="ja-JP"/>
        </w:rPr>
        <w:t>emarks until the end of the discussion of the inputs from WP 5D.</w:t>
      </w:r>
    </w:p>
    <w:p w:rsidR="00E050AC" w:rsidRDefault="00E050AC" w:rsidP="00E050AC">
      <w:pPr>
        <w:rPr>
          <w:lang w:eastAsia="ja-JP"/>
        </w:rPr>
      </w:pPr>
      <w:r>
        <w:rPr>
          <w:lang w:eastAsia="ja-JP"/>
        </w:rPr>
        <w:t xml:space="preserve">The Chairman proposed separate discussions on </w:t>
      </w:r>
      <w:r w:rsidR="00D60203">
        <w:rPr>
          <w:lang w:eastAsia="ja-JP"/>
        </w:rPr>
        <w:t xml:space="preserve">the draft revision of Recommendation ITU-R </w:t>
      </w:r>
      <w:r>
        <w:rPr>
          <w:lang w:eastAsia="ja-JP"/>
        </w:rPr>
        <w:t>M.1036</w:t>
      </w:r>
      <w:r w:rsidR="00D60203">
        <w:rPr>
          <w:lang w:eastAsia="ja-JP"/>
        </w:rPr>
        <w:t>-4</w:t>
      </w:r>
      <w:r>
        <w:rPr>
          <w:lang w:eastAsia="ja-JP"/>
        </w:rPr>
        <w:t xml:space="preserve"> and </w:t>
      </w:r>
      <w:r w:rsidR="00D60203">
        <w:rPr>
          <w:lang w:eastAsia="ja-JP"/>
        </w:rPr>
        <w:t>draft new Recommendation ITU-R M.[</w:t>
      </w:r>
      <w:r>
        <w:rPr>
          <w:lang w:eastAsia="ja-JP"/>
        </w:rPr>
        <w:t>BSMS700</w:t>
      </w:r>
      <w:r w:rsidR="00D60203">
        <w:rPr>
          <w:lang w:eastAsia="ja-JP"/>
        </w:rPr>
        <w:t>]</w:t>
      </w:r>
      <w:r>
        <w:rPr>
          <w:lang w:eastAsia="ja-JP"/>
        </w:rPr>
        <w:t>, as indicated in his agenda.</w:t>
      </w:r>
    </w:p>
    <w:p w:rsidR="00E050AC" w:rsidRDefault="00360F00" w:rsidP="00E050AC">
      <w:pPr>
        <w:pStyle w:val="Heading3"/>
      </w:pPr>
      <w:r>
        <w:t>7.2</w:t>
      </w:r>
      <w:r w:rsidR="00E050AC">
        <w:t>.2</w:t>
      </w:r>
      <w:r w:rsidR="00E050AC">
        <w:tab/>
        <w:t>Draft Recommendations</w:t>
      </w:r>
    </w:p>
    <w:p w:rsidR="00E050AC" w:rsidRDefault="00E050AC" w:rsidP="00E050AC">
      <w:pPr>
        <w:rPr>
          <w:b/>
        </w:rPr>
      </w:pPr>
      <w:r>
        <w:rPr>
          <w:b/>
        </w:rPr>
        <w:t xml:space="preserve">Document </w:t>
      </w:r>
      <w:hyperlink r:id="rId27" w:history="1">
        <w:r>
          <w:rPr>
            <w:rStyle w:val="Hyperlink"/>
            <w:b/>
          </w:rPr>
          <w:t>5/198</w:t>
        </w:r>
      </w:hyperlink>
      <w:r>
        <w:rPr>
          <w:b/>
        </w:rPr>
        <w:t xml:space="preserve"> - </w:t>
      </w:r>
      <w:r w:rsidR="00D66E06" w:rsidRPr="00D66E06">
        <w:rPr>
          <w:b/>
          <w:lang w:eastAsia="ja-JP"/>
        </w:rPr>
        <w:t xml:space="preserve">Draft revision of Recommendation ITU-R M.2012-1 - Detailed specifications of the terrestrial radio interfaces of International Mobile Telecommunications_Advanced (IMT-Advanced)  </w:t>
      </w:r>
    </w:p>
    <w:p w:rsidR="00E050AC" w:rsidRDefault="00E050AC" w:rsidP="00E050AC">
      <w:r>
        <w:t>Mr. Blust introduce</w:t>
      </w:r>
      <w:r>
        <w:rPr>
          <w:rFonts w:hint="eastAsia"/>
          <w:lang w:eastAsia="ja-JP"/>
        </w:rPr>
        <w:t>d</w:t>
      </w:r>
      <w:r>
        <w:t xml:space="preserve"> the document.</w:t>
      </w:r>
    </w:p>
    <w:p w:rsidR="00E050AC" w:rsidRDefault="00E050AC" w:rsidP="00E050AC">
      <w:pPr>
        <w:rPr>
          <w:lang w:eastAsia="ja-JP"/>
        </w:rPr>
      </w:pPr>
      <w:r>
        <w:rPr>
          <w:lang w:eastAsia="ja-JP"/>
        </w:rPr>
        <w:t>The Chairman note</w:t>
      </w:r>
      <w:r>
        <w:rPr>
          <w:rFonts w:hint="eastAsia"/>
          <w:lang w:eastAsia="ja-JP"/>
        </w:rPr>
        <w:t>d</w:t>
      </w:r>
      <w:r>
        <w:rPr>
          <w:lang w:eastAsia="ja-JP"/>
        </w:rPr>
        <w:t xml:space="preserve"> that </w:t>
      </w:r>
      <w:r w:rsidR="00A435E0">
        <w:rPr>
          <w:lang w:eastAsia="ja-JP"/>
        </w:rPr>
        <w:t xml:space="preserve">the traditional practice for the revision of Recommendations on the specifications for IMT was </w:t>
      </w:r>
      <w:r>
        <w:rPr>
          <w:lang w:eastAsia="ja-JP"/>
        </w:rPr>
        <w:t xml:space="preserve">not </w:t>
      </w:r>
      <w:r w:rsidR="00A435E0">
        <w:rPr>
          <w:lang w:eastAsia="ja-JP"/>
        </w:rPr>
        <w:t xml:space="preserve">to </w:t>
      </w:r>
      <w:r>
        <w:rPr>
          <w:lang w:eastAsia="ja-JP"/>
        </w:rPr>
        <w:t xml:space="preserve">go into the details of the proposed revision, but </w:t>
      </w:r>
      <w:r w:rsidR="00B266C3">
        <w:rPr>
          <w:rFonts w:hint="eastAsia"/>
          <w:lang w:eastAsia="ja-JP"/>
        </w:rPr>
        <w:t xml:space="preserve">consideration could focus </w:t>
      </w:r>
      <w:r>
        <w:rPr>
          <w:lang w:eastAsia="ja-JP"/>
        </w:rPr>
        <w:t xml:space="preserve">only </w:t>
      </w:r>
      <w:r w:rsidR="00B266C3">
        <w:rPr>
          <w:rFonts w:hint="eastAsia"/>
          <w:lang w:eastAsia="ja-JP"/>
        </w:rPr>
        <w:t xml:space="preserve">on </w:t>
      </w:r>
      <w:r>
        <w:rPr>
          <w:lang w:eastAsia="ja-JP"/>
        </w:rPr>
        <w:t xml:space="preserve">the text provided in the cover pages. </w:t>
      </w:r>
      <w:r w:rsidR="00A435E0">
        <w:rPr>
          <w:lang w:eastAsia="ja-JP"/>
        </w:rPr>
        <w:t>The Counsellor noted that ‘Key Words’ needed to be added, which was agr</w:t>
      </w:r>
      <w:r w:rsidR="008F4953">
        <w:rPr>
          <w:lang w:eastAsia="ja-JP"/>
        </w:rPr>
        <w:t xml:space="preserve">eed to be handled editorially. </w:t>
      </w:r>
      <w:r>
        <w:rPr>
          <w:rFonts w:hint="eastAsia"/>
          <w:lang w:eastAsia="ja-JP"/>
        </w:rPr>
        <w:t>With this approach,</w:t>
      </w:r>
      <w:r>
        <w:rPr>
          <w:lang w:eastAsia="ja-JP"/>
        </w:rPr>
        <w:t xml:space="preserve"> the substance </w:t>
      </w:r>
      <w:r>
        <w:rPr>
          <w:rFonts w:hint="eastAsia"/>
          <w:lang w:eastAsia="ja-JP"/>
        </w:rPr>
        <w:t>was</w:t>
      </w:r>
      <w:r>
        <w:rPr>
          <w:lang w:eastAsia="ja-JP"/>
        </w:rPr>
        <w:t xml:space="preserve"> agreed by the meeting</w:t>
      </w:r>
      <w:r w:rsidR="00B32E48">
        <w:rPr>
          <w:lang w:eastAsia="ja-JP"/>
        </w:rPr>
        <w:t xml:space="preserve">. </w:t>
      </w:r>
      <w:r w:rsidR="008160C9">
        <w:rPr>
          <w:lang w:eastAsia="ja-JP"/>
        </w:rPr>
        <w:t xml:space="preserve">The document was adopted </w:t>
      </w:r>
      <w:r w:rsidR="00B266C3">
        <w:rPr>
          <w:rFonts w:hint="eastAsia"/>
          <w:lang w:eastAsia="ja-JP"/>
        </w:rPr>
        <w:t xml:space="preserve">by the meeting </w:t>
      </w:r>
      <w:r w:rsidR="008160C9">
        <w:rPr>
          <w:lang w:eastAsia="ja-JP"/>
        </w:rPr>
        <w:t>followed by the approval procedure in Section 10.4 of Resolution ITU-R 1-6.</w:t>
      </w:r>
      <w:r>
        <w:rPr>
          <w:rFonts w:hint="eastAsia"/>
          <w:lang w:eastAsia="ja-JP"/>
        </w:rPr>
        <w:t xml:space="preserve"> </w:t>
      </w:r>
    </w:p>
    <w:p w:rsidR="00E050AC" w:rsidRDefault="00E050AC" w:rsidP="00E050AC">
      <w:pPr>
        <w:rPr>
          <w:b/>
        </w:rPr>
      </w:pPr>
      <w:r>
        <w:rPr>
          <w:b/>
        </w:rPr>
        <w:t xml:space="preserve">Document </w:t>
      </w:r>
      <w:hyperlink r:id="rId28" w:history="1">
        <w:r w:rsidR="00360F00">
          <w:rPr>
            <w:rStyle w:val="Hyperlink"/>
            <w:b/>
          </w:rPr>
          <w:t>5/199</w:t>
        </w:r>
      </w:hyperlink>
      <w:r>
        <w:rPr>
          <w:b/>
        </w:rPr>
        <w:t xml:space="preserve"> - </w:t>
      </w:r>
      <w:r w:rsidR="00D66E06" w:rsidRPr="00D66E06">
        <w:rPr>
          <w:b/>
        </w:rPr>
        <w:t>Draft new Recommendation ITU-R M.[IMT.VISION] - IMT Vision - "Framework and overall objectives of the future development of IMT for 2020 and beyond"</w:t>
      </w:r>
    </w:p>
    <w:p w:rsidR="00E050AC" w:rsidRDefault="00E050AC" w:rsidP="00E050AC">
      <w:pPr>
        <w:rPr>
          <w:lang w:eastAsia="ja-JP"/>
        </w:rPr>
      </w:pPr>
      <w:r>
        <w:t>Mr. Blust introduce</w:t>
      </w:r>
      <w:r>
        <w:rPr>
          <w:rFonts w:hint="eastAsia"/>
          <w:lang w:eastAsia="ja-JP"/>
        </w:rPr>
        <w:t>d</w:t>
      </w:r>
      <w:r>
        <w:t xml:space="preserve"> </w:t>
      </w:r>
      <w:r>
        <w:rPr>
          <w:rFonts w:hint="eastAsia"/>
          <w:lang w:eastAsia="ja-JP"/>
        </w:rPr>
        <w:t>the document</w:t>
      </w:r>
      <w:r w:rsidR="008160C9">
        <w:rPr>
          <w:lang w:eastAsia="ja-JP"/>
        </w:rPr>
        <w:t>.</w:t>
      </w:r>
      <w:r w:rsidR="00877716">
        <w:rPr>
          <w:lang w:eastAsia="ja-JP"/>
        </w:rPr>
        <w:t xml:space="preserve"> He confirmed there were no intellectual property concerns associated with the Recommendation.</w:t>
      </w:r>
    </w:p>
    <w:p w:rsidR="00F35D7B" w:rsidRDefault="00F35D7B" w:rsidP="00E050AC">
      <w:r>
        <w:t>Israel noted that Figure 5 was extr</w:t>
      </w:r>
      <w:r w:rsidR="00B32E48">
        <w:t xml:space="preserve">emely useful. </w:t>
      </w:r>
      <w:r w:rsidR="00D60203">
        <w:t>He asked if the f</w:t>
      </w:r>
      <w:r>
        <w:t xml:space="preserve">igures in other Reports and Recommendations could be updated to include this </w:t>
      </w:r>
      <w:r w:rsidR="00D60203">
        <w:t>F</w:t>
      </w:r>
      <w:r w:rsidR="008F4953">
        <w:t xml:space="preserve">igure. </w:t>
      </w:r>
      <w:r>
        <w:t xml:space="preserve">The Chairman indicated </w:t>
      </w:r>
      <w:r w:rsidR="008F4953">
        <w:rPr>
          <w:rFonts w:hint="eastAsia"/>
          <w:lang w:eastAsia="ja-JP"/>
        </w:rPr>
        <w:t xml:space="preserve">that </w:t>
      </w:r>
      <w:r>
        <w:t>the comment</w:t>
      </w:r>
      <w:r w:rsidR="008F4953">
        <w:rPr>
          <w:rFonts w:hint="eastAsia"/>
          <w:lang w:eastAsia="ja-JP"/>
        </w:rPr>
        <w:t xml:space="preserve"> from Israel</w:t>
      </w:r>
      <w:r>
        <w:t xml:space="preserve"> would be recorded; but, that it was up to WP 5D to update or revise the documents under </w:t>
      </w:r>
      <w:r w:rsidR="00D60203">
        <w:t xml:space="preserve">its </w:t>
      </w:r>
      <w:r>
        <w:t>purview.</w:t>
      </w:r>
    </w:p>
    <w:p w:rsidR="00F35D7B" w:rsidRDefault="00F35D7B" w:rsidP="00E050AC">
      <w:r>
        <w:t>The document was agreed to be adopted then followed by the approval procedure in 10.4 of Resolution ITU-R 1-6.</w:t>
      </w:r>
    </w:p>
    <w:p w:rsidR="00360F00" w:rsidRPr="00360F00" w:rsidRDefault="00360F00" w:rsidP="00030D30">
      <w:pPr>
        <w:pStyle w:val="Heading4"/>
        <w:rPr>
          <w:lang w:eastAsia="ja-JP"/>
        </w:rPr>
      </w:pPr>
      <w:r w:rsidRPr="00360F00">
        <w:rPr>
          <w:rFonts w:hint="eastAsia"/>
        </w:rPr>
        <w:lastRenderedPageBreak/>
        <w:t>7.2.2.1</w:t>
      </w:r>
      <w:r w:rsidR="00D84B73">
        <w:tab/>
      </w:r>
      <w:r w:rsidR="00646081">
        <w:t xml:space="preserve">Document </w:t>
      </w:r>
      <w:hyperlink r:id="rId29" w:history="1">
        <w:r w:rsidR="00646081">
          <w:rPr>
            <w:rStyle w:val="Hyperlink"/>
          </w:rPr>
          <w:t>5/</w:t>
        </w:r>
        <w:r w:rsidR="00646081">
          <w:rPr>
            <w:rStyle w:val="Hyperlink"/>
            <w:rFonts w:hint="eastAsia"/>
            <w:lang w:eastAsia="ja-JP"/>
          </w:rPr>
          <w:t>213rev.1</w:t>
        </w:r>
      </w:hyperlink>
      <w:r w:rsidR="00646081">
        <w:t xml:space="preserve"> - </w:t>
      </w:r>
      <w:r w:rsidR="00646081">
        <w:rPr>
          <w:rFonts w:hint="eastAsia"/>
          <w:lang w:eastAsia="ja-JP"/>
        </w:rPr>
        <w:t xml:space="preserve">Draft revision of </w:t>
      </w:r>
      <w:r w:rsidRPr="00360F00">
        <w:rPr>
          <w:rFonts w:hint="eastAsia"/>
        </w:rPr>
        <w:t>Rec</w:t>
      </w:r>
      <w:r w:rsidR="006270A5">
        <w:t>ommendation</w:t>
      </w:r>
      <w:r w:rsidR="006270A5">
        <w:rPr>
          <w:rFonts w:hint="eastAsia"/>
          <w:lang w:eastAsia="ja-JP"/>
        </w:rPr>
        <w:t xml:space="preserve"> </w:t>
      </w:r>
      <w:r w:rsidRPr="00360F00">
        <w:rPr>
          <w:rFonts w:hint="eastAsia"/>
        </w:rPr>
        <w:t>M.1036 and related documents</w:t>
      </w:r>
      <w:r w:rsidR="00646081">
        <w:rPr>
          <w:rFonts w:hint="eastAsia"/>
          <w:lang w:eastAsia="ja-JP"/>
        </w:rPr>
        <w:t xml:space="preserve"> - </w:t>
      </w:r>
      <w:r w:rsidR="00646081" w:rsidRPr="00DB7F60">
        <w:rPr>
          <w:lang w:eastAsia="zh-CN"/>
        </w:rPr>
        <w:t>Frequency arrangements for implementation of the terrestrial component of International Mobile Telecommunications (IMT) in the bands</w:t>
      </w:r>
      <w:r w:rsidR="00646081">
        <w:t xml:space="preserve"> </w:t>
      </w:r>
      <w:r w:rsidR="00646081" w:rsidRPr="00DB7F60">
        <w:rPr>
          <w:lang w:eastAsia="zh-CN"/>
        </w:rPr>
        <w:t xml:space="preserve">identified for IMT in the Radio Regulations </w:t>
      </w:r>
      <w:r w:rsidR="00646081" w:rsidRPr="00DB7F60">
        <w:rPr>
          <w:caps/>
          <w:lang w:eastAsia="zh-CN"/>
        </w:rPr>
        <w:t>(RR)</w:t>
      </w:r>
      <w:r w:rsidR="00646081">
        <w:rPr>
          <w:rFonts w:hint="eastAsia"/>
          <w:lang w:eastAsia="ja-JP"/>
        </w:rPr>
        <w:t xml:space="preserve"> </w:t>
      </w:r>
    </w:p>
    <w:p w:rsidR="00F35D7B" w:rsidRDefault="00A435E0" w:rsidP="00360F00">
      <w:pPr>
        <w:tabs>
          <w:tab w:val="clear" w:pos="2268"/>
          <w:tab w:val="left" w:pos="1905"/>
          <w:tab w:val="center" w:pos="8080"/>
        </w:tabs>
        <w:ind w:left="1" w:firstLine="2"/>
        <w:rPr>
          <w:rFonts w:eastAsia="Times New Roman"/>
          <w:bCs/>
          <w:lang w:eastAsia="ja-JP"/>
        </w:rPr>
      </w:pPr>
      <w:r>
        <w:rPr>
          <w:rFonts w:eastAsia="Times New Roman"/>
          <w:bCs/>
          <w:lang w:eastAsia="ja-JP"/>
        </w:rPr>
        <w:t xml:space="preserve">The </w:t>
      </w:r>
      <w:r w:rsidR="00F35D7B">
        <w:rPr>
          <w:rFonts w:eastAsia="Times New Roman"/>
          <w:bCs/>
          <w:lang w:eastAsia="ja-JP"/>
        </w:rPr>
        <w:t xml:space="preserve">Chairman noted that many </w:t>
      </w:r>
      <w:r w:rsidR="008F4953">
        <w:rPr>
          <w:rFonts w:hint="eastAsia"/>
          <w:bCs/>
          <w:lang w:eastAsia="ja-JP"/>
        </w:rPr>
        <w:t>in</w:t>
      </w:r>
      <w:r w:rsidR="00474BD2">
        <w:rPr>
          <w:rFonts w:hint="eastAsia"/>
          <w:bCs/>
          <w:lang w:eastAsia="ja-JP"/>
        </w:rPr>
        <w:t>p</w:t>
      </w:r>
      <w:r w:rsidR="008F4953">
        <w:rPr>
          <w:rFonts w:hint="eastAsia"/>
          <w:bCs/>
          <w:lang w:eastAsia="ja-JP"/>
        </w:rPr>
        <w:t>ut</w:t>
      </w:r>
      <w:r w:rsidR="00F35D7B">
        <w:rPr>
          <w:rFonts w:eastAsia="Times New Roman"/>
          <w:bCs/>
          <w:lang w:eastAsia="ja-JP"/>
        </w:rPr>
        <w:t xml:space="preserve">s had been received on the subject of the revision of </w:t>
      </w:r>
      <w:r w:rsidR="00B32E48">
        <w:rPr>
          <w:rFonts w:eastAsia="Times New Roman"/>
          <w:bCs/>
          <w:lang w:eastAsia="ja-JP"/>
        </w:rPr>
        <w:t xml:space="preserve">Recommendation ITU-R M.1036-4. </w:t>
      </w:r>
      <w:r w:rsidR="00F35D7B">
        <w:rPr>
          <w:rFonts w:eastAsia="Times New Roman"/>
          <w:bCs/>
          <w:lang w:eastAsia="ja-JP"/>
        </w:rPr>
        <w:t>He invited the Chairman of WP 5D to introduce the draft revision (</w:t>
      </w:r>
      <w:hyperlink r:id="rId30" w:history="1">
        <w:r w:rsidR="00F35D7B" w:rsidRPr="00F35D7B">
          <w:rPr>
            <w:rStyle w:val="Hyperlink"/>
            <w:rFonts w:eastAsia="Times New Roman"/>
            <w:bCs/>
            <w:lang w:eastAsia="ja-JP"/>
          </w:rPr>
          <w:t>5/213Rev.1</w:t>
        </w:r>
      </w:hyperlink>
      <w:r w:rsidR="00F35D7B">
        <w:rPr>
          <w:rFonts w:eastAsia="Times New Roman"/>
          <w:bCs/>
          <w:lang w:eastAsia="ja-JP"/>
        </w:rPr>
        <w:t>), followed by introduction of all the related inputs</w:t>
      </w:r>
      <w:r w:rsidR="00B32E48">
        <w:rPr>
          <w:rFonts w:eastAsia="Times New Roman"/>
          <w:bCs/>
          <w:lang w:eastAsia="ja-JP"/>
        </w:rPr>
        <w:t xml:space="preserve">. </w:t>
      </w:r>
      <w:r w:rsidR="00F35D7B">
        <w:rPr>
          <w:rFonts w:eastAsia="Times New Roman"/>
          <w:bCs/>
          <w:lang w:eastAsia="ja-JP"/>
        </w:rPr>
        <w:t xml:space="preserve">He asked </w:t>
      </w:r>
      <w:r w:rsidR="00B266C3">
        <w:rPr>
          <w:rFonts w:hint="eastAsia"/>
          <w:bCs/>
          <w:lang w:eastAsia="ja-JP"/>
        </w:rPr>
        <w:t xml:space="preserve">the floor </w:t>
      </w:r>
      <w:r w:rsidR="00F35D7B">
        <w:rPr>
          <w:rFonts w:eastAsia="Times New Roman"/>
          <w:bCs/>
          <w:lang w:eastAsia="ja-JP"/>
        </w:rPr>
        <w:t xml:space="preserve">that discussion be </w:t>
      </w:r>
      <w:r w:rsidR="00D60203">
        <w:rPr>
          <w:rFonts w:eastAsia="Times New Roman"/>
          <w:bCs/>
          <w:lang w:eastAsia="ja-JP"/>
        </w:rPr>
        <w:t>deferred</w:t>
      </w:r>
      <w:r w:rsidR="00F35D7B">
        <w:rPr>
          <w:rFonts w:eastAsia="Times New Roman"/>
          <w:bCs/>
          <w:lang w:eastAsia="ja-JP"/>
        </w:rPr>
        <w:t xml:space="preserve"> until the completion of the introduction of all the documents.</w:t>
      </w:r>
    </w:p>
    <w:p w:rsidR="00F35D7B" w:rsidRDefault="00D60203" w:rsidP="00360F00">
      <w:pPr>
        <w:tabs>
          <w:tab w:val="clear" w:pos="2268"/>
          <w:tab w:val="left" w:pos="1905"/>
          <w:tab w:val="center" w:pos="8080"/>
        </w:tabs>
        <w:ind w:left="1" w:firstLine="2"/>
        <w:rPr>
          <w:rFonts w:eastAsia="Times New Roman"/>
          <w:bCs/>
          <w:lang w:eastAsia="ja-JP"/>
        </w:rPr>
      </w:pPr>
      <w:r>
        <w:rPr>
          <w:rFonts w:eastAsia="Times New Roman"/>
          <w:bCs/>
          <w:lang w:eastAsia="ja-JP"/>
        </w:rPr>
        <w:t>Mr. Blust</w:t>
      </w:r>
      <w:r w:rsidR="00F35D7B">
        <w:rPr>
          <w:rFonts w:eastAsia="Times New Roman"/>
          <w:bCs/>
          <w:lang w:eastAsia="ja-JP"/>
        </w:rPr>
        <w:t xml:space="preserve"> introduced the draft revision of </w:t>
      </w:r>
      <w:r w:rsidR="008F4953">
        <w:rPr>
          <w:rFonts w:eastAsia="Times New Roman"/>
          <w:bCs/>
          <w:lang w:eastAsia="ja-JP"/>
        </w:rPr>
        <w:t xml:space="preserve">Recommendation ITU-R M.1036-4. </w:t>
      </w:r>
      <w:r w:rsidR="00F35D7B">
        <w:rPr>
          <w:rFonts w:eastAsia="Times New Roman"/>
          <w:bCs/>
          <w:lang w:eastAsia="ja-JP"/>
        </w:rPr>
        <w:t xml:space="preserve">He noted that, if the document were to go for further consideration, the views expressed </w:t>
      </w:r>
      <w:r w:rsidR="007422CC">
        <w:rPr>
          <w:rFonts w:eastAsia="Times New Roman"/>
          <w:bCs/>
          <w:lang w:eastAsia="ja-JP"/>
        </w:rPr>
        <w:t xml:space="preserve">in the cover page of </w:t>
      </w:r>
      <w:r w:rsidR="00F35D7B">
        <w:rPr>
          <w:rFonts w:eastAsia="Times New Roman"/>
          <w:bCs/>
          <w:lang w:eastAsia="ja-JP"/>
        </w:rPr>
        <w:t>the document would need to be retained with the document.</w:t>
      </w:r>
    </w:p>
    <w:p w:rsidR="007422CC" w:rsidRDefault="007422CC" w:rsidP="00360F00">
      <w:pPr>
        <w:tabs>
          <w:tab w:val="clear" w:pos="2268"/>
          <w:tab w:val="left" w:pos="1905"/>
          <w:tab w:val="center" w:pos="8080"/>
        </w:tabs>
        <w:ind w:left="1" w:firstLine="2"/>
        <w:rPr>
          <w:rFonts w:eastAsia="Times New Roman"/>
          <w:bCs/>
          <w:lang w:eastAsia="ja-JP"/>
        </w:rPr>
      </w:pPr>
      <w:r>
        <w:rPr>
          <w:rFonts w:eastAsia="Times New Roman"/>
          <w:bCs/>
          <w:lang w:eastAsia="ja-JP"/>
        </w:rPr>
        <w:t xml:space="preserve">The Chairman noted the reservations expressed by administrations in the WP 5D’s </w:t>
      </w:r>
      <w:r w:rsidR="00B266C3">
        <w:rPr>
          <w:rFonts w:hint="eastAsia"/>
          <w:bCs/>
          <w:lang w:eastAsia="ja-JP"/>
        </w:rPr>
        <w:t>Chairman</w:t>
      </w:r>
      <w:r w:rsidR="00B266C3">
        <w:rPr>
          <w:bCs/>
          <w:lang w:eastAsia="ja-JP"/>
        </w:rPr>
        <w:t>’</w:t>
      </w:r>
      <w:r w:rsidR="00B266C3">
        <w:rPr>
          <w:rFonts w:hint="eastAsia"/>
          <w:bCs/>
          <w:lang w:eastAsia="ja-JP"/>
        </w:rPr>
        <w:t xml:space="preserve">s </w:t>
      </w:r>
      <w:r>
        <w:rPr>
          <w:rFonts w:eastAsia="Times New Roman"/>
          <w:bCs/>
          <w:lang w:eastAsia="ja-JP"/>
        </w:rPr>
        <w:t xml:space="preserve">Report </w:t>
      </w:r>
      <w:r w:rsidR="00B266C3">
        <w:rPr>
          <w:rFonts w:hint="eastAsia"/>
          <w:bCs/>
          <w:lang w:eastAsia="ja-JP"/>
        </w:rPr>
        <w:t xml:space="preserve">regarding </w:t>
      </w:r>
      <w:r w:rsidR="00B266C3" w:rsidRPr="00C967FB">
        <w:rPr>
          <w:lang w:eastAsia="zh-CN"/>
        </w:rPr>
        <w:t>the inclusion of the bands</w:t>
      </w:r>
      <w:r w:rsidR="00B266C3" w:rsidRPr="00C967FB">
        <w:rPr>
          <w:rFonts w:hint="eastAsia"/>
          <w:lang w:eastAsia="zh-CN"/>
        </w:rPr>
        <w:t xml:space="preserve"> </w:t>
      </w:r>
      <w:r w:rsidR="00B266C3" w:rsidRPr="00C967FB">
        <w:t>1 980-2 010 MHz and 2 170-2 200 MHz</w:t>
      </w:r>
      <w:r w:rsidR="00B266C3" w:rsidRPr="00C967FB">
        <w:rPr>
          <w:lang w:eastAsia="zh-CN"/>
        </w:rPr>
        <w:t xml:space="preserve"> in </w:t>
      </w:r>
      <w:r w:rsidR="00B266C3">
        <w:rPr>
          <w:rFonts w:hint="eastAsia"/>
          <w:lang w:eastAsia="ja-JP"/>
        </w:rPr>
        <w:t>the revision of this</w:t>
      </w:r>
      <w:r w:rsidR="00B266C3" w:rsidRPr="00C967FB">
        <w:rPr>
          <w:lang w:eastAsia="zh-CN"/>
        </w:rPr>
        <w:t xml:space="preserve"> Recommendation</w:t>
      </w:r>
      <w:r w:rsidR="00B266C3">
        <w:rPr>
          <w:rFonts w:hint="eastAsia"/>
          <w:lang w:eastAsia="ja-JP"/>
        </w:rPr>
        <w:t>,</w:t>
      </w:r>
      <w:r w:rsidR="00B266C3">
        <w:rPr>
          <w:rFonts w:eastAsia="Times New Roman"/>
          <w:bCs/>
          <w:lang w:eastAsia="ja-JP"/>
        </w:rPr>
        <w:t xml:space="preserve"> </w:t>
      </w:r>
      <w:r>
        <w:rPr>
          <w:rFonts w:eastAsia="Times New Roman"/>
          <w:bCs/>
          <w:lang w:eastAsia="ja-JP"/>
        </w:rPr>
        <w:t xml:space="preserve">and the </w:t>
      </w:r>
      <w:r w:rsidR="00B266C3">
        <w:rPr>
          <w:rFonts w:hint="eastAsia"/>
          <w:bCs/>
          <w:lang w:eastAsia="ja-JP"/>
        </w:rPr>
        <w:t xml:space="preserve">two different </w:t>
      </w:r>
      <w:r>
        <w:rPr>
          <w:rFonts w:eastAsia="Times New Roman"/>
          <w:bCs/>
          <w:lang w:eastAsia="ja-JP"/>
        </w:rPr>
        <w:t>views included in the cover page</w:t>
      </w:r>
      <w:r w:rsidR="00803F60">
        <w:rPr>
          <w:rFonts w:hint="eastAsia"/>
          <w:bCs/>
          <w:lang w:eastAsia="ja-JP"/>
        </w:rPr>
        <w:t>s</w:t>
      </w:r>
      <w:r>
        <w:rPr>
          <w:rFonts w:eastAsia="Times New Roman"/>
          <w:bCs/>
          <w:lang w:eastAsia="ja-JP"/>
        </w:rPr>
        <w:t xml:space="preserve"> of the document.</w:t>
      </w:r>
    </w:p>
    <w:p w:rsidR="00A435E0" w:rsidRDefault="00F35D7B" w:rsidP="00360F00">
      <w:pPr>
        <w:tabs>
          <w:tab w:val="clear" w:pos="2268"/>
          <w:tab w:val="left" w:pos="1905"/>
          <w:tab w:val="center" w:pos="8080"/>
        </w:tabs>
        <w:ind w:left="1" w:firstLine="2"/>
        <w:rPr>
          <w:rFonts w:eastAsia="Times New Roman"/>
          <w:bCs/>
          <w:lang w:eastAsia="ja-JP"/>
        </w:rPr>
      </w:pPr>
      <w:r>
        <w:rPr>
          <w:rFonts w:eastAsia="Times New Roman"/>
          <w:bCs/>
          <w:lang w:eastAsia="ja-JP"/>
        </w:rPr>
        <w:t xml:space="preserve">The </w:t>
      </w:r>
      <w:r w:rsidR="00A435E0">
        <w:rPr>
          <w:rFonts w:eastAsia="Times New Roman"/>
          <w:bCs/>
          <w:lang w:eastAsia="ja-JP"/>
        </w:rPr>
        <w:t>following documents related to the revision of Recommendation ITU-R M.1036-4</w:t>
      </w:r>
      <w:r w:rsidR="007422CC">
        <w:rPr>
          <w:rFonts w:eastAsia="Times New Roman"/>
          <w:bCs/>
          <w:lang w:eastAsia="ja-JP"/>
        </w:rPr>
        <w:t xml:space="preserve"> were then introduced</w:t>
      </w:r>
      <w:r w:rsidR="00A435E0">
        <w:rPr>
          <w:rFonts w:eastAsia="Times New Roman"/>
          <w:bCs/>
          <w:lang w:eastAsia="ja-JP"/>
        </w:rPr>
        <w:t>:</w:t>
      </w:r>
    </w:p>
    <w:p w:rsidR="007422CC" w:rsidRDefault="007422CC" w:rsidP="00360F00">
      <w:pPr>
        <w:tabs>
          <w:tab w:val="clear" w:pos="2268"/>
          <w:tab w:val="left" w:pos="1905"/>
          <w:tab w:val="center" w:pos="8080"/>
        </w:tabs>
        <w:ind w:left="1" w:firstLine="2"/>
        <w:rPr>
          <w:rFonts w:eastAsia="Times New Roman"/>
          <w:bCs/>
          <w:lang w:eastAsia="ja-JP"/>
        </w:rPr>
      </w:pPr>
      <w:r>
        <w:rPr>
          <w:rFonts w:eastAsia="Times New Roman"/>
          <w:bCs/>
          <w:lang w:eastAsia="ja-JP"/>
        </w:rPr>
        <w:t>The Chairman of WP 5D introduced:</w:t>
      </w:r>
    </w:p>
    <w:p w:rsidR="00D66E06" w:rsidRPr="00A435E0" w:rsidRDefault="00030D30" w:rsidP="00030D30">
      <w:pPr>
        <w:pStyle w:val="enumlev1"/>
        <w:rPr>
          <w:lang w:eastAsia="ja-JP"/>
        </w:rPr>
      </w:pPr>
      <w:r>
        <w:t>–</w:t>
      </w:r>
      <w:r>
        <w:tab/>
      </w:r>
      <w:hyperlink r:id="rId31" w:history="1">
        <w:r w:rsidR="00360F00" w:rsidRPr="00A435E0">
          <w:rPr>
            <w:rStyle w:val="Hyperlink"/>
            <w:rFonts w:eastAsia="Times New Roman" w:hint="eastAsia"/>
            <w:bCs/>
            <w:lang w:eastAsia="ja-JP"/>
          </w:rPr>
          <w:t>5/190</w:t>
        </w:r>
      </w:hyperlink>
      <w:r w:rsidR="00D66E06" w:rsidRPr="00A435E0">
        <w:rPr>
          <w:lang w:eastAsia="ja-JP"/>
        </w:rPr>
        <w:t xml:space="preserve"> </w:t>
      </w:r>
      <w:r w:rsidR="007422CC">
        <w:rPr>
          <w:lang w:eastAsia="ja-JP"/>
        </w:rPr>
        <w:t xml:space="preserve">(WP5D) </w:t>
      </w:r>
      <w:r w:rsidR="00D66E06" w:rsidRPr="00A435E0">
        <w:rPr>
          <w:lang w:eastAsia="ja-JP"/>
        </w:rPr>
        <w:t xml:space="preserve">Liaison statement to Working Party 4C- Coexistence issues between the satellite and terrestrial components of IMT and Revision of Recommendation </w:t>
      </w:r>
      <w:r>
        <w:rPr>
          <w:lang w:eastAsia="ja-JP"/>
        </w:rPr>
        <w:br/>
      </w:r>
      <w:r w:rsidR="00D66E06" w:rsidRPr="00A435E0">
        <w:rPr>
          <w:lang w:eastAsia="ja-JP"/>
        </w:rPr>
        <w:t>ITU-R M.1036-4</w:t>
      </w:r>
      <w:r>
        <w:rPr>
          <w:lang w:eastAsia="ja-JP"/>
        </w:rPr>
        <w:t>;</w:t>
      </w:r>
    </w:p>
    <w:p w:rsidR="007422CC" w:rsidRDefault="00030D30" w:rsidP="00030D30">
      <w:pPr>
        <w:pStyle w:val="enumlev1"/>
        <w:rPr>
          <w:lang w:eastAsia="ja-JP"/>
        </w:rPr>
      </w:pPr>
      <w:r>
        <w:t>–</w:t>
      </w:r>
      <w:r>
        <w:tab/>
      </w:r>
      <w:hyperlink r:id="rId32" w:history="1">
        <w:r w:rsidR="007422CC" w:rsidRPr="00877716">
          <w:rPr>
            <w:rStyle w:val="Hyperlink"/>
            <w:rFonts w:eastAsia="Times New Roman" w:hint="eastAsia"/>
            <w:bCs/>
            <w:lang w:eastAsia="ja-JP"/>
          </w:rPr>
          <w:t>5/200</w:t>
        </w:r>
      </w:hyperlink>
      <w:r w:rsidR="007422CC" w:rsidRPr="00A435E0">
        <w:rPr>
          <w:lang w:eastAsia="ja-JP"/>
        </w:rPr>
        <w:t xml:space="preserve"> </w:t>
      </w:r>
      <w:r w:rsidR="007422CC">
        <w:rPr>
          <w:lang w:eastAsia="ja-JP"/>
        </w:rPr>
        <w:t xml:space="preserve">(WP5D) </w:t>
      </w:r>
      <w:r w:rsidR="007422CC" w:rsidRPr="00A435E0">
        <w:rPr>
          <w:lang w:eastAsia="ja-JP"/>
        </w:rPr>
        <w:t>Liaiso</w:t>
      </w:r>
      <w:r w:rsidR="008F4953">
        <w:rPr>
          <w:lang w:eastAsia="ja-JP"/>
        </w:rPr>
        <w:t>n statement to Working Party 4C</w:t>
      </w:r>
      <w:r w:rsidR="007422CC" w:rsidRPr="00A435E0">
        <w:rPr>
          <w:lang w:eastAsia="ja-JP"/>
        </w:rPr>
        <w:t xml:space="preserve"> - Coexistence issues between the satellite and terrestrial components of IMT and the proposed revision of Recommendation ITU-R M.1036-4</w:t>
      </w:r>
      <w:r w:rsidR="00CE0FC8">
        <w:rPr>
          <w:lang w:eastAsia="ja-JP"/>
        </w:rPr>
        <w:t>.</w:t>
      </w:r>
    </w:p>
    <w:p w:rsidR="007422CC" w:rsidRPr="007422CC" w:rsidRDefault="00CE0FC8" w:rsidP="007422CC">
      <w:pPr>
        <w:tabs>
          <w:tab w:val="left" w:pos="1905"/>
          <w:tab w:val="center" w:pos="8080"/>
        </w:tabs>
        <w:rPr>
          <w:rFonts w:eastAsia="Times New Roman"/>
          <w:bCs/>
          <w:lang w:eastAsia="ja-JP"/>
        </w:rPr>
      </w:pPr>
      <w:r>
        <w:rPr>
          <w:rFonts w:eastAsia="Times New Roman"/>
          <w:bCs/>
          <w:lang w:eastAsia="ja-JP"/>
        </w:rPr>
        <w:t>The Chairman introduced the following documents on behalf of WP 4C:</w:t>
      </w:r>
    </w:p>
    <w:p w:rsidR="00D66E06" w:rsidRPr="00A435E0" w:rsidRDefault="00030D30" w:rsidP="00030D30">
      <w:pPr>
        <w:pStyle w:val="enumlev1"/>
        <w:rPr>
          <w:lang w:eastAsia="ja-JP"/>
        </w:rPr>
      </w:pPr>
      <w:r>
        <w:t>–</w:t>
      </w:r>
      <w:r>
        <w:tab/>
      </w:r>
      <w:hyperlink r:id="rId33" w:history="1">
        <w:r w:rsidR="00360F00" w:rsidRPr="00877716">
          <w:rPr>
            <w:rStyle w:val="Hyperlink"/>
            <w:rFonts w:eastAsia="Times New Roman" w:hint="eastAsia"/>
            <w:bCs/>
            <w:lang w:eastAsia="ja-JP"/>
          </w:rPr>
          <w:t>5/194</w:t>
        </w:r>
      </w:hyperlink>
      <w:r w:rsidR="00D66E06" w:rsidRPr="00A435E0">
        <w:rPr>
          <w:lang w:eastAsia="ja-JP"/>
        </w:rPr>
        <w:t xml:space="preserve"> </w:t>
      </w:r>
      <w:r w:rsidR="00CE0FC8">
        <w:rPr>
          <w:lang w:eastAsia="ja-JP"/>
        </w:rPr>
        <w:t xml:space="preserve">(WP4C) </w:t>
      </w:r>
      <w:r w:rsidR="00D66E06" w:rsidRPr="00A435E0">
        <w:rPr>
          <w:lang w:eastAsia="ja-JP"/>
        </w:rPr>
        <w:t>Reply liaison statement to Working Party 5D - Coexistence issues between the satellite and terrestrial components of IMT and the proposed revision of Recommendation ITU-R M.1036-4</w:t>
      </w:r>
      <w:r>
        <w:rPr>
          <w:lang w:eastAsia="ja-JP"/>
        </w:rPr>
        <w:t>;</w:t>
      </w:r>
    </w:p>
    <w:p w:rsidR="00D66E06" w:rsidRDefault="00030D30" w:rsidP="00030D30">
      <w:pPr>
        <w:pStyle w:val="enumlev1"/>
        <w:rPr>
          <w:lang w:eastAsia="ja-JP"/>
        </w:rPr>
      </w:pPr>
      <w:r>
        <w:t>–</w:t>
      </w:r>
      <w:r>
        <w:tab/>
      </w:r>
      <w:hyperlink r:id="rId34" w:history="1">
        <w:r w:rsidR="00360F00" w:rsidRPr="00F35D7B">
          <w:rPr>
            <w:rStyle w:val="Hyperlink"/>
            <w:rFonts w:eastAsia="Times New Roman" w:hint="eastAsia"/>
            <w:bCs/>
            <w:lang w:eastAsia="ja-JP"/>
          </w:rPr>
          <w:t>5/212</w:t>
        </w:r>
      </w:hyperlink>
      <w:r w:rsidR="00CE0FC8">
        <w:rPr>
          <w:lang w:eastAsia="ja-JP"/>
        </w:rPr>
        <w:t xml:space="preserve"> (WP4C) </w:t>
      </w:r>
      <w:r w:rsidR="00D66E06" w:rsidRPr="00A435E0">
        <w:rPr>
          <w:lang w:eastAsia="ja-JP"/>
        </w:rPr>
        <w:t>Reply liaison statement to Study Group 5 (copy for information to Working Party 4B, 4C and 5D) - Coexistence issues between the satellite and terrestrial components of IMT and the proposed revision of Recommendation ITU-R M.1036-4</w:t>
      </w:r>
      <w:r w:rsidR="00CE0FC8">
        <w:rPr>
          <w:lang w:eastAsia="ja-JP"/>
        </w:rPr>
        <w:t>.</w:t>
      </w:r>
    </w:p>
    <w:p w:rsidR="00D66E06" w:rsidRDefault="00CE0FC8" w:rsidP="00CE0FC8">
      <w:pPr>
        <w:tabs>
          <w:tab w:val="left" w:pos="1905"/>
          <w:tab w:val="center" w:pos="8080"/>
        </w:tabs>
        <w:rPr>
          <w:rFonts w:eastAsia="Times New Roman"/>
          <w:bCs/>
          <w:lang w:eastAsia="ja-JP"/>
        </w:rPr>
      </w:pPr>
      <w:r>
        <w:rPr>
          <w:rFonts w:eastAsia="Times New Roman"/>
          <w:bCs/>
          <w:lang w:eastAsia="ja-JP"/>
        </w:rPr>
        <w:t xml:space="preserve">The Russian Federation introduced </w:t>
      </w:r>
      <w:hyperlink r:id="rId35" w:history="1">
        <w:r w:rsidR="00360F00" w:rsidRPr="00F35D7B">
          <w:rPr>
            <w:rStyle w:val="Hyperlink"/>
            <w:rFonts w:eastAsia="Times New Roman" w:hint="eastAsia"/>
            <w:bCs/>
            <w:lang w:eastAsia="ja-JP"/>
          </w:rPr>
          <w:t>5/218</w:t>
        </w:r>
      </w:hyperlink>
      <w:r>
        <w:rPr>
          <w:rFonts w:eastAsia="Times New Roman"/>
          <w:bCs/>
          <w:lang w:eastAsia="ja-JP"/>
        </w:rPr>
        <w:t xml:space="preserve">, </w:t>
      </w:r>
      <w:r w:rsidR="00D66E06" w:rsidRPr="00A435E0">
        <w:rPr>
          <w:rFonts w:eastAsia="Times New Roman"/>
          <w:bCs/>
          <w:lang w:eastAsia="ja-JP"/>
        </w:rPr>
        <w:t>Issues in relation to the draft revision of Recommendation ITU-R M.1036-4</w:t>
      </w:r>
      <w:r w:rsidR="008F4953">
        <w:rPr>
          <w:rFonts w:hint="eastAsia"/>
          <w:bCs/>
          <w:lang w:eastAsia="ja-JP"/>
        </w:rPr>
        <w:t xml:space="preserve">, which opposes to include the new arrangements </w:t>
      </w:r>
      <w:r w:rsidR="008F4953">
        <w:rPr>
          <w:bCs/>
          <w:lang w:eastAsia="ja-JP"/>
        </w:rPr>
        <w:t>in the bands</w:t>
      </w:r>
      <w:r w:rsidR="00360F00" w:rsidRPr="00A435E0">
        <w:rPr>
          <w:rFonts w:eastAsia="Times New Roman" w:hint="eastAsia"/>
          <w:bCs/>
          <w:lang w:eastAsia="ja-JP"/>
        </w:rPr>
        <w:t xml:space="preserve"> </w:t>
      </w:r>
      <w:r w:rsidR="008F4953" w:rsidRPr="00C967FB">
        <w:t>1 980-2 010 MHz and 2 170-2 200 MHz</w:t>
      </w:r>
      <w:r w:rsidR="008F4953">
        <w:rPr>
          <w:rFonts w:hint="eastAsia"/>
          <w:lang w:eastAsia="ja-JP"/>
        </w:rPr>
        <w:t xml:space="preserve"> and proposes its joint adoption procedure by Study Groups 4 and 5.</w:t>
      </w:r>
    </w:p>
    <w:p w:rsidR="00D66E06" w:rsidRDefault="00261F64" w:rsidP="00261F64">
      <w:pPr>
        <w:tabs>
          <w:tab w:val="left" w:pos="1905"/>
          <w:tab w:val="center" w:pos="8080"/>
        </w:tabs>
        <w:rPr>
          <w:rFonts w:eastAsia="Times New Roman"/>
          <w:bCs/>
          <w:lang w:eastAsia="ja-JP"/>
        </w:rPr>
      </w:pPr>
      <w:r>
        <w:rPr>
          <w:rFonts w:eastAsia="Times New Roman"/>
          <w:bCs/>
          <w:lang w:eastAsia="ja-JP"/>
        </w:rPr>
        <w:t xml:space="preserve">The People’s Republic China introduced </w:t>
      </w:r>
      <w:hyperlink r:id="rId36" w:history="1">
        <w:r w:rsidR="00360F00" w:rsidRPr="00F35D7B">
          <w:rPr>
            <w:rStyle w:val="Hyperlink"/>
            <w:rFonts w:eastAsia="Times New Roman" w:hint="eastAsia"/>
            <w:bCs/>
            <w:lang w:eastAsia="ja-JP"/>
          </w:rPr>
          <w:t>5/219</w:t>
        </w:r>
      </w:hyperlink>
      <w:r>
        <w:rPr>
          <w:rFonts w:eastAsia="Times New Roman"/>
          <w:bCs/>
          <w:lang w:eastAsia="ja-JP"/>
        </w:rPr>
        <w:t xml:space="preserve">, </w:t>
      </w:r>
      <w:r w:rsidR="00D66E06" w:rsidRPr="00A435E0">
        <w:rPr>
          <w:rFonts w:eastAsia="Times New Roman"/>
          <w:bCs/>
          <w:lang w:eastAsia="ja-JP"/>
        </w:rPr>
        <w:t xml:space="preserve">Proposals on the revision of Recommendation </w:t>
      </w:r>
      <w:r w:rsidR="00030D30">
        <w:rPr>
          <w:rFonts w:eastAsia="Times New Roman"/>
          <w:bCs/>
          <w:lang w:eastAsia="ja-JP"/>
        </w:rPr>
        <w:br/>
      </w:r>
      <w:r w:rsidR="00D66E06" w:rsidRPr="00A435E0">
        <w:rPr>
          <w:rFonts w:eastAsia="Times New Roman"/>
          <w:bCs/>
          <w:lang w:eastAsia="ja-JP"/>
        </w:rPr>
        <w:t>ITU-R M.1036-4</w:t>
      </w:r>
      <w:r w:rsidR="008F4953">
        <w:rPr>
          <w:rFonts w:hint="eastAsia"/>
          <w:bCs/>
          <w:lang w:eastAsia="ja-JP"/>
        </w:rPr>
        <w:t xml:space="preserve">, which states that the inclusion of the new arrangements in the </w:t>
      </w:r>
      <w:r w:rsidR="008F4953">
        <w:rPr>
          <w:bCs/>
          <w:lang w:eastAsia="ja-JP"/>
        </w:rPr>
        <w:t>concerned</w:t>
      </w:r>
      <w:r w:rsidR="008F4953">
        <w:rPr>
          <w:rFonts w:hint="eastAsia"/>
          <w:bCs/>
          <w:lang w:eastAsia="ja-JP"/>
        </w:rPr>
        <w:t xml:space="preserve"> bands is premature and the prior agreement of Study Group 4 is required for this draft revision.</w:t>
      </w:r>
    </w:p>
    <w:p w:rsidR="00D66E06" w:rsidRPr="008F4953" w:rsidRDefault="000D1727" w:rsidP="000D1727">
      <w:pPr>
        <w:tabs>
          <w:tab w:val="left" w:pos="1905"/>
          <w:tab w:val="center" w:pos="8080"/>
        </w:tabs>
        <w:rPr>
          <w:bCs/>
          <w:lang w:eastAsia="ja-JP"/>
        </w:rPr>
      </w:pPr>
      <w:r>
        <w:rPr>
          <w:rFonts w:eastAsia="Times New Roman"/>
          <w:bCs/>
          <w:lang w:eastAsia="ja-JP"/>
        </w:rPr>
        <w:t xml:space="preserve">The Republic of Korea introduced </w:t>
      </w:r>
      <w:hyperlink r:id="rId37" w:history="1">
        <w:r w:rsidR="00360F00" w:rsidRPr="00F35D7B">
          <w:rPr>
            <w:rStyle w:val="Hyperlink"/>
            <w:rFonts w:eastAsia="Times New Roman" w:hint="eastAsia"/>
            <w:bCs/>
            <w:lang w:eastAsia="ja-JP"/>
          </w:rPr>
          <w:t>5/231</w:t>
        </w:r>
      </w:hyperlink>
      <w:r>
        <w:rPr>
          <w:rFonts w:eastAsia="Times New Roman"/>
          <w:bCs/>
          <w:lang w:eastAsia="ja-JP"/>
        </w:rPr>
        <w:t xml:space="preserve">, </w:t>
      </w:r>
      <w:r w:rsidR="00D66E06" w:rsidRPr="00A435E0">
        <w:rPr>
          <w:rFonts w:eastAsia="Times New Roman"/>
          <w:bCs/>
          <w:lang w:eastAsia="ja-JP"/>
        </w:rPr>
        <w:t xml:space="preserve">Adoption of the revision of Recommendation </w:t>
      </w:r>
      <w:r w:rsidR="00030D30">
        <w:rPr>
          <w:rFonts w:eastAsia="Times New Roman"/>
          <w:bCs/>
          <w:lang w:eastAsia="ja-JP"/>
        </w:rPr>
        <w:br/>
      </w:r>
      <w:r w:rsidR="00D66E06" w:rsidRPr="00A435E0">
        <w:rPr>
          <w:rFonts w:eastAsia="Times New Roman"/>
          <w:bCs/>
          <w:lang w:eastAsia="ja-JP"/>
        </w:rPr>
        <w:t>ITU-R M.1036-4</w:t>
      </w:r>
      <w:r w:rsidR="008F4953">
        <w:rPr>
          <w:rFonts w:hint="eastAsia"/>
          <w:bCs/>
          <w:lang w:eastAsia="ja-JP"/>
        </w:rPr>
        <w:t>, which supports the adoption of the draft revision at this meeting.</w:t>
      </w:r>
    </w:p>
    <w:p w:rsidR="00D66E06" w:rsidRDefault="000D1727" w:rsidP="000D1727">
      <w:pPr>
        <w:tabs>
          <w:tab w:val="left" w:pos="1905"/>
          <w:tab w:val="center" w:pos="8080"/>
        </w:tabs>
        <w:rPr>
          <w:rFonts w:eastAsia="Times New Roman"/>
          <w:bCs/>
          <w:lang w:eastAsia="ja-JP"/>
        </w:rPr>
      </w:pPr>
      <w:r>
        <w:rPr>
          <w:rFonts w:eastAsia="Times New Roman"/>
          <w:bCs/>
          <w:lang w:eastAsia="ja-JP"/>
        </w:rPr>
        <w:t xml:space="preserve">Sweden introduced </w:t>
      </w:r>
      <w:hyperlink r:id="rId38" w:history="1">
        <w:r w:rsidR="00360F00" w:rsidRPr="00F35D7B">
          <w:rPr>
            <w:rStyle w:val="Hyperlink"/>
            <w:rFonts w:eastAsia="Times New Roman" w:hint="eastAsia"/>
            <w:bCs/>
            <w:lang w:eastAsia="ja-JP"/>
          </w:rPr>
          <w:t>5/239</w:t>
        </w:r>
      </w:hyperlink>
      <w:r>
        <w:rPr>
          <w:rFonts w:eastAsia="Times New Roman"/>
          <w:bCs/>
          <w:lang w:eastAsia="ja-JP"/>
        </w:rPr>
        <w:t xml:space="preserve">, </w:t>
      </w:r>
      <w:r w:rsidR="00D66E06" w:rsidRPr="00A435E0">
        <w:rPr>
          <w:rFonts w:eastAsia="Times New Roman"/>
          <w:bCs/>
          <w:lang w:eastAsia="ja-JP"/>
        </w:rPr>
        <w:t xml:space="preserve">Support of adoption of the draft revision of Recommendation </w:t>
      </w:r>
      <w:r w:rsidR="00030D30">
        <w:rPr>
          <w:rFonts w:eastAsia="Times New Roman"/>
          <w:bCs/>
          <w:lang w:eastAsia="ja-JP"/>
        </w:rPr>
        <w:br/>
      </w:r>
      <w:r w:rsidR="00D66E06" w:rsidRPr="00A435E0">
        <w:rPr>
          <w:rFonts w:eastAsia="Times New Roman"/>
          <w:bCs/>
          <w:lang w:eastAsia="ja-JP"/>
        </w:rPr>
        <w:t>ITU-R M.1036-4</w:t>
      </w:r>
      <w:r w:rsidR="00360F00" w:rsidRPr="00A435E0">
        <w:rPr>
          <w:rFonts w:eastAsia="Times New Roman" w:hint="eastAsia"/>
          <w:bCs/>
          <w:lang w:eastAsia="ja-JP"/>
        </w:rPr>
        <w:t xml:space="preserve">, </w:t>
      </w:r>
      <w:r>
        <w:rPr>
          <w:rFonts w:eastAsia="Times New Roman"/>
          <w:bCs/>
          <w:lang w:eastAsia="ja-JP"/>
        </w:rPr>
        <w:t>on behalf of multiple European countries</w:t>
      </w:r>
      <w:r w:rsidR="008F4953">
        <w:rPr>
          <w:rFonts w:hint="eastAsia"/>
          <w:bCs/>
          <w:lang w:eastAsia="ja-JP"/>
        </w:rPr>
        <w:t>, which noted that the new arrangements in the 700 MHz band are important and urgent for many Region 1 countries</w:t>
      </w:r>
      <w:r>
        <w:rPr>
          <w:rFonts w:eastAsia="Times New Roman"/>
          <w:bCs/>
          <w:lang w:eastAsia="ja-JP"/>
        </w:rPr>
        <w:t>.</w:t>
      </w:r>
    </w:p>
    <w:p w:rsidR="000D1727" w:rsidRDefault="000D1727" w:rsidP="000D1727">
      <w:pPr>
        <w:tabs>
          <w:tab w:val="left" w:pos="1905"/>
          <w:tab w:val="center" w:pos="8080"/>
        </w:tabs>
        <w:rPr>
          <w:rFonts w:eastAsia="Times New Roman"/>
          <w:bCs/>
          <w:lang w:eastAsia="ja-JP"/>
        </w:rPr>
      </w:pPr>
      <w:r>
        <w:rPr>
          <w:rFonts w:eastAsia="Times New Roman"/>
          <w:bCs/>
          <w:lang w:eastAsia="ja-JP"/>
        </w:rPr>
        <w:t xml:space="preserve">The Chairman noted the relationship between agenda item 1.2 of WRC-15 and certain arrangements in </w:t>
      </w:r>
      <w:r w:rsidR="00B266C3">
        <w:rPr>
          <w:rFonts w:hint="eastAsia"/>
          <w:bCs/>
          <w:lang w:eastAsia="ja-JP"/>
        </w:rPr>
        <w:t xml:space="preserve">Section 2 in </w:t>
      </w:r>
      <w:r>
        <w:rPr>
          <w:rFonts w:eastAsia="Times New Roman"/>
          <w:bCs/>
          <w:lang w:eastAsia="ja-JP"/>
        </w:rPr>
        <w:t>the draft revision of Recommendation ITU-R M.1036-4.</w:t>
      </w:r>
    </w:p>
    <w:p w:rsidR="00360F00" w:rsidRDefault="000D1727" w:rsidP="000D1727">
      <w:pPr>
        <w:tabs>
          <w:tab w:val="left" w:pos="1905"/>
          <w:tab w:val="center" w:pos="8080"/>
        </w:tabs>
        <w:rPr>
          <w:rFonts w:eastAsia="Times New Roman"/>
          <w:bCs/>
          <w:lang w:eastAsia="ja-JP"/>
        </w:rPr>
      </w:pPr>
      <w:r>
        <w:rPr>
          <w:rFonts w:eastAsia="Times New Roman"/>
          <w:bCs/>
          <w:lang w:eastAsia="ja-JP"/>
        </w:rPr>
        <w:lastRenderedPageBreak/>
        <w:t xml:space="preserve">Canada introduced </w:t>
      </w:r>
      <w:hyperlink r:id="rId39" w:history="1">
        <w:r w:rsidR="00360F00" w:rsidRPr="00F35D7B">
          <w:rPr>
            <w:rStyle w:val="Hyperlink"/>
            <w:rFonts w:eastAsia="Times New Roman" w:hint="eastAsia"/>
            <w:bCs/>
            <w:lang w:eastAsia="ja-JP"/>
          </w:rPr>
          <w:t>5/241</w:t>
        </w:r>
      </w:hyperlink>
      <w:r>
        <w:rPr>
          <w:rFonts w:eastAsia="Times New Roman"/>
          <w:bCs/>
          <w:lang w:eastAsia="ja-JP"/>
        </w:rPr>
        <w:t xml:space="preserve">, </w:t>
      </w:r>
      <w:r w:rsidR="00D66E06" w:rsidRPr="00A435E0">
        <w:rPr>
          <w:rFonts w:eastAsia="Times New Roman"/>
          <w:bCs/>
          <w:lang w:eastAsia="ja-JP"/>
        </w:rPr>
        <w:t>Progression of the draft revision of Recommendation ITU-R M.1036-4 - Frequency arrangements for implementation of the terrestrial component of International Mobile Telecommunications (IMT) in the bands identified for IMT in the Radio Regulations (RR)</w:t>
      </w:r>
      <w:r>
        <w:rPr>
          <w:rFonts w:eastAsia="Times New Roman"/>
          <w:bCs/>
          <w:lang w:eastAsia="ja-JP"/>
        </w:rPr>
        <w:t>, on behalf of Canada, Col</w:t>
      </w:r>
      <w:r w:rsidR="00B23E8F">
        <w:rPr>
          <w:rFonts w:hint="eastAsia"/>
          <w:bCs/>
          <w:lang w:eastAsia="ja-JP"/>
        </w:rPr>
        <w:t>o</w:t>
      </w:r>
      <w:r>
        <w:rPr>
          <w:rFonts w:eastAsia="Times New Roman"/>
          <w:bCs/>
          <w:lang w:eastAsia="ja-JP"/>
        </w:rPr>
        <w:t>mbia, and the United States.</w:t>
      </w:r>
    </w:p>
    <w:p w:rsidR="00B266C3" w:rsidRDefault="001601D8" w:rsidP="000D1727">
      <w:pPr>
        <w:tabs>
          <w:tab w:val="left" w:pos="1905"/>
          <w:tab w:val="center" w:pos="8080"/>
        </w:tabs>
        <w:rPr>
          <w:bCs/>
          <w:lang w:eastAsia="ja-JP"/>
        </w:rPr>
      </w:pPr>
      <w:r>
        <w:rPr>
          <w:rFonts w:eastAsia="Times New Roman"/>
          <w:bCs/>
          <w:lang w:eastAsia="ja-JP"/>
        </w:rPr>
        <w:t>The Chair</w:t>
      </w:r>
      <w:r w:rsidR="006270A5">
        <w:rPr>
          <w:rFonts w:hint="eastAsia"/>
          <w:bCs/>
          <w:lang w:eastAsia="ja-JP"/>
        </w:rPr>
        <w:t>man</w:t>
      </w:r>
      <w:r>
        <w:rPr>
          <w:rFonts w:eastAsia="Times New Roman"/>
          <w:bCs/>
          <w:lang w:eastAsia="ja-JP"/>
        </w:rPr>
        <w:t xml:space="preserve"> opened the floor for comments or observations toward a possible solution.</w:t>
      </w:r>
    </w:p>
    <w:p w:rsidR="00B266C3" w:rsidRDefault="001601D8" w:rsidP="000D1727">
      <w:pPr>
        <w:tabs>
          <w:tab w:val="left" w:pos="1905"/>
          <w:tab w:val="center" w:pos="8080"/>
        </w:tabs>
        <w:rPr>
          <w:bCs/>
          <w:lang w:eastAsia="ja-JP"/>
        </w:rPr>
      </w:pPr>
      <w:r>
        <w:rPr>
          <w:rFonts w:eastAsia="Times New Roman"/>
          <w:bCs/>
          <w:lang w:eastAsia="ja-JP"/>
        </w:rPr>
        <w:t>Sweden sought a common understanding of the purpose of the Recommendation. The Chair</w:t>
      </w:r>
      <w:r w:rsidR="006270A5">
        <w:rPr>
          <w:rFonts w:hint="eastAsia"/>
          <w:bCs/>
          <w:lang w:eastAsia="ja-JP"/>
        </w:rPr>
        <w:t>man</w:t>
      </w:r>
      <w:r>
        <w:rPr>
          <w:rFonts w:eastAsia="Times New Roman"/>
          <w:bCs/>
          <w:lang w:eastAsia="ja-JP"/>
        </w:rPr>
        <w:t xml:space="preserve"> noted that WP 5D did not propose a change of </w:t>
      </w:r>
      <w:r w:rsidR="00646081">
        <w:rPr>
          <w:rFonts w:hint="eastAsia"/>
          <w:bCs/>
          <w:lang w:eastAsia="ja-JP"/>
        </w:rPr>
        <w:t xml:space="preserve">the </w:t>
      </w:r>
      <w:r>
        <w:rPr>
          <w:rFonts w:eastAsia="Times New Roman"/>
          <w:bCs/>
          <w:lang w:eastAsia="ja-JP"/>
        </w:rPr>
        <w:t>scope</w:t>
      </w:r>
      <w:r w:rsidR="00D60203">
        <w:rPr>
          <w:rFonts w:eastAsia="Times New Roman"/>
          <w:bCs/>
          <w:lang w:eastAsia="ja-JP"/>
        </w:rPr>
        <w:t>,</w:t>
      </w:r>
      <w:r>
        <w:rPr>
          <w:rFonts w:eastAsia="Times New Roman"/>
          <w:bCs/>
          <w:lang w:eastAsia="ja-JP"/>
        </w:rPr>
        <w:t xml:space="preserve"> and that this Recommendation was for the ‘preferred arrangements for the terrestrial component of IMT’</w:t>
      </w:r>
      <w:r w:rsidR="00D84B73">
        <w:rPr>
          <w:rFonts w:eastAsia="Times New Roman"/>
          <w:bCs/>
          <w:lang w:eastAsia="ja-JP"/>
        </w:rPr>
        <w:t xml:space="preserve">. </w:t>
      </w:r>
      <w:r w:rsidR="00D60203">
        <w:rPr>
          <w:rFonts w:eastAsia="Times New Roman"/>
          <w:bCs/>
          <w:lang w:eastAsia="ja-JP"/>
        </w:rPr>
        <w:t xml:space="preserve">From his experience with </w:t>
      </w:r>
      <w:r w:rsidR="00B266C3">
        <w:rPr>
          <w:rFonts w:hint="eastAsia"/>
          <w:bCs/>
          <w:lang w:eastAsia="ja-JP"/>
        </w:rPr>
        <w:t>F-series</w:t>
      </w:r>
      <w:r w:rsidR="00D60203">
        <w:rPr>
          <w:rFonts w:eastAsia="Times New Roman"/>
          <w:bCs/>
          <w:lang w:eastAsia="ja-JP"/>
        </w:rPr>
        <w:t xml:space="preserve"> Recommendation</w:t>
      </w:r>
      <w:r>
        <w:rPr>
          <w:rFonts w:eastAsia="Times New Roman"/>
          <w:bCs/>
          <w:lang w:eastAsia="ja-JP"/>
        </w:rPr>
        <w:t>s, the Chair</w:t>
      </w:r>
      <w:r w:rsidR="00B266C3">
        <w:rPr>
          <w:rFonts w:hint="eastAsia"/>
          <w:bCs/>
          <w:lang w:eastAsia="ja-JP"/>
        </w:rPr>
        <w:t>man</w:t>
      </w:r>
      <w:r>
        <w:rPr>
          <w:rFonts w:eastAsia="Times New Roman"/>
          <w:bCs/>
          <w:lang w:eastAsia="ja-JP"/>
        </w:rPr>
        <w:t xml:space="preserve"> noted that no </w:t>
      </w:r>
      <w:r w:rsidR="006A504D">
        <w:rPr>
          <w:rFonts w:hint="eastAsia"/>
          <w:bCs/>
          <w:lang w:eastAsia="ja-JP"/>
        </w:rPr>
        <w:t>ITU-R R</w:t>
      </w:r>
      <w:r>
        <w:rPr>
          <w:rFonts w:eastAsia="Times New Roman"/>
          <w:bCs/>
          <w:lang w:eastAsia="ja-JP"/>
        </w:rPr>
        <w:t>ecommend</w:t>
      </w:r>
      <w:r w:rsidR="00D60203">
        <w:rPr>
          <w:rFonts w:eastAsia="Times New Roman"/>
          <w:bCs/>
          <w:lang w:eastAsia="ja-JP"/>
        </w:rPr>
        <w:t>ation on arrangements</w:t>
      </w:r>
      <w:r w:rsidR="006A504D">
        <w:rPr>
          <w:rFonts w:eastAsia="Times New Roman"/>
          <w:bCs/>
          <w:lang w:eastAsia="ja-JP"/>
        </w:rPr>
        <w:t xml:space="preserve"> contains a sharing analysis. </w:t>
      </w:r>
      <w:r>
        <w:rPr>
          <w:rFonts w:eastAsia="Times New Roman"/>
          <w:bCs/>
          <w:lang w:eastAsia="ja-JP"/>
        </w:rPr>
        <w:t xml:space="preserve">However, some arrangements </w:t>
      </w:r>
      <w:r w:rsidR="00B266C3">
        <w:rPr>
          <w:rFonts w:hint="eastAsia"/>
          <w:bCs/>
          <w:lang w:eastAsia="ja-JP"/>
        </w:rPr>
        <w:t>may be</w:t>
      </w:r>
      <w:r w:rsidR="00B266C3">
        <w:rPr>
          <w:rFonts w:eastAsia="Times New Roman"/>
          <w:bCs/>
          <w:lang w:eastAsia="ja-JP"/>
        </w:rPr>
        <w:t xml:space="preserve"> </w:t>
      </w:r>
      <w:r>
        <w:rPr>
          <w:rFonts w:eastAsia="Times New Roman"/>
          <w:bCs/>
          <w:lang w:eastAsia="ja-JP"/>
        </w:rPr>
        <w:t>conditionally recommended</w:t>
      </w:r>
      <w:r w:rsidR="00D60203">
        <w:rPr>
          <w:rFonts w:eastAsia="Times New Roman"/>
          <w:bCs/>
          <w:lang w:eastAsia="ja-JP"/>
        </w:rPr>
        <w:t>,</w:t>
      </w:r>
      <w:r>
        <w:rPr>
          <w:rFonts w:eastAsia="Times New Roman"/>
          <w:bCs/>
          <w:lang w:eastAsia="ja-JP"/>
        </w:rPr>
        <w:t xml:space="preserve"> if the implementation of that arrangement significa</w:t>
      </w:r>
      <w:r w:rsidR="00D60203">
        <w:rPr>
          <w:rFonts w:eastAsia="Times New Roman"/>
          <w:bCs/>
          <w:lang w:eastAsia="ja-JP"/>
        </w:rPr>
        <w:t>n</w:t>
      </w:r>
      <w:r>
        <w:rPr>
          <w:rFonts w:eastAsia="Times New Roman"/>
          <w:bCs/>
          <w:lang w:eastAsia="ja-JP"/>
        </w:rPr>
        <w:t>tly affect</w:t>
      </w:r>
      <w:r w:rsidR="00D60203">
        <w:rPr>
          <w:rFonts w:eastAsia="Times New Roman"/>
          <w:bCs/>
          <w:lang w:eastAsia="ja-JP"/>
        </w:rPr>
        <w:t>s</w:t>
      </w:r>
      <w:r>
        <w:rPr>
          <w:rFonts w:eastAsia="Times New Roman"/>
          <w:bCs/>
          <w:lang w:eastAsia="ja-JP"/>
        </w:rPr>
        <w:t xml:space="preserve"> compa</w:t>
      </w:r>
      <w:r w:rsidR="00D60203">
        <w:rPr>
          <w:rFonts w:eastAsia="Times New Roman"/>
          <w:bCs/>
          <w:lang w:eastAsia="ja-JP"/>
        </w:rPr>
        <w:t>t</w:t>
      </w:r>
      <w:r w:rsidR="006270A5">
        <w:rPr>
          <w:rFonts w:hint="eastAsia"/>
          <w:bCs/>
          <w:lang w:eastAsia="ja-JP"/>
        </w:rPr>
        <w:t>i</w:t>
      </w:r>
      <w:r>
        <w:rPr>
          <w:rFonts w:eastAsia="Times New Roman"/>
          <w:bCs/>
          <w:lang w:eastAsia="ja-JP"/>
        </w:rPr>
        <w:t xml:space="preserve">bility issues. </w:t>
      </w:r>
    </w:p>
    <w:p w:rsidR="006A504D" w:rsidRDefault="001601D8" w:rsidP="000D1727">
      <w:pPr>
        <w:tabs>
          <w:tab w:val="left" w:pos="1905"/>
          <w:tab w:val="center" w:pos="8080"/>
        </w:tabs>
        <w:rPr>
          <w:bCs/>
          <w:lang w:eastAsia="ja-JP"/>
        </w:rPr>
      </w:pPr>
      <w:r>
        <w:rPr>
          <w:rFonts w:eastAsia="Times New Roman"/>
          <w:bCs/>
          <w:lang w:eastAsia="ja-JP"/>
        </w:rPr>
        <w:t xml:space="preserve">The Russian Federation </w:t>
      </w:r>
      <w:r w:rsidR="006A504D">
        <w:rPr>
          <w:rFonts w:hint="eastAsia"/>
          <w:bCs/>
          <w:lang w:eastAsia="ja-JP"/>
        </w:rPr>
        <w:t>was of the view</w:t>
      </w:r>
      <w:r w:rsidR="00B266C3">
        <w:rPr>
          <w:rFonts w:hint="eastAsia"/>
          <w:bCs/>
          <w:lang w:eastAsia="ja-JP"/>
        </w:rPr>
        <w:t xml:space="preserve"> </w:t>
      </w:r>
      <w:r>
        <w:rPr>
          <w:rFonts w:eastAsia="Times New Roman"/>
          <w:bCs/>
          <w:lang w:eastAsia="ja-JP"/>
        </w:rPr>
        <w:t xml:space="preserve">that sharing is extremely important and disagreed with the </w:t>
      </w:r>
      <w:r w:rsidR="006A504D">
        <w:rPr>
          <w:rFonts w:hint="eastAsia"/>
          <w:bCs/>
          <w:lang w:eastAsia="ja-JP"/>
        </w:rPr>
        <w:t xml:space="preserve">report from </w:t>
      </w:r>
      <w:r>
        <w:rPr>
          <w:rFonts w:eastAsia="Times New Roman"/>
          <w:bCs/>
          <w:lang w:eastAsia="ja-JP"/>
        </w:rPr>
        <w:t>Chairman of WP 5D that all the techn</w:t>
      </w:r>
      <w:r w:rsidR="006A504D">
        <w:rPr>
          <w:rFonts w:eastAsia="Times New Roman"/>
          <w:bCs/>
          <w:lang w:eastAsia="ja-JP"/>
        </w:rPr>
        <w:t xml:space="preserve">ical issues had been resolved. </w:t>
      </w:r>
      <w:r w:rsidR="00D60203">
        <w:rPr>
          <w:rFonts w:eastAsia="Times New Roman"/>
          <w:bCs/>
          <w:lang w:eastAsia="ja-JP"/>
        </w:rPr>
        <w:t xml:space="preserve">The Russian Federation quoted Note 3 of </w:t>
      </w:r>
      <w:r w:rsidR="00B266C3">
        <w:rPr>
          <w:rFonts w:hint="eastAsia"/>
          <w:bCs/>
          <w:lang w:eastAsia="ja-JP"/>
        </w:rPr>
        <w:t xml:space="preserve">section </w:t>
      </w:r>
      <w:r w:rsidR="00D60203">
        <w:rPr>
          <w:rFonts w:eastAsia="Times New Roman"/>
          <w:bCs/>
          <w:lang w:eastAsia="ja-JP"/>
        </w:rPr>
        <w:t>6</w:t>
      </w:r>
      <w:r w:rsidR="00B266C3">
        <w:rPr>
          <w:rFonts w:hint="eastAsia"/>
          <w:bCs/>
          <w:lang w:eastAsia="ja-JP"/>
        </w:rPr>
        <w:t>.</w:t>
      </w:r>
      <w:r w:rsidR="00D60203">
        <w:rPr>
          <w:rFonts w:eastAsia="Times New Roman"/>
          <w:bCs/>
          <w:lang w:eastAsia="ja-JP"/>
        </w:rPr>
        <w:t>1</w:t>
      </w:r>
      <w:r w:rsidR="00B266C3">
        <w:rPr>
          <w:rFonts w:hint="eastAsia"/>
          <w:bCs/>
          <w:lang w:eastAsia="ja-JP"/>
        </w:rPr>
        <w:t>.</w:t>
      </w:r>
      <w:r w:rsidR="00D60203">
        <w:rPr>
          <w:rFonts w:eastAsia="Times New Roman"/>
          <w:bCs/>
          <w:lang w:eastAsia="ja-JP"/>
        </w:rPr>
        <w:t>2 of</w:t>
      </w:r>
      <w:r>
        <w:rPr>
          <w:rFonts w:eastAsia="Times New Roman"/>
          <w:bCs/>
          <w:lang w:eastAsia="ja-JP"/>
        </w:rPr>
        <w:t xml:space="preserve"> Resolution ITU-R 1-6</w:t>
      </w:r>
      <w:r w:rsidR="00D60203">
        <w:rPr>
          <w:rFonts w:eastAsia="Times New Roman"/>
          <w:bCs/>
          <w:lang w:eastAsia="ja-JP"/>
        </w:rPr>
        <w:t>:</w:t>
      </w:r>
      <w:r>
        <w:rPr>
          <w:rFonts w:eastAsia="Times New Roman"/>
          <w:bCs/>
          <w:lang w:eastAsia="ja-JP"/>
        </w:rPr>
        <w:t xml:space="preserve"> ‘</w:t>
      </w:r>
      <w:r w:rsidR="00B266C3">
        <w:rPr>
          <w:rFonts w:hint="eastAsia"/>
          <w:bCs/>
          <w:lang w:eastAsia="ja-JP"/>
        </w:rPr>
        <w:t>R</w:t>
      </w:r>
      <w:r>
        <w:rPr>
          <w:rFonts w:eastAsia="Times New Roman"/>
          <w:bCs/>
          <w:lang w:eastAsia="ja-JP"/>
        </w:rPr>
        <w:t>ecommendations that include s</w:t>
      </w:r>
      <w:r w:rsidR="00D60203">
        <w:rPr>
          <w:rFonts w:eastAsia="Times New Roman"/>
          <w:bCs/>
          <w:lang w:eastAsia="ja-JP"/>
        </w:rPr>
        <w:t>har</w:t>
      </w:r>
      <w:r>
        <w:rPr>
          <w:rFonts w:eastAsia="Times New Roman"/>
          <w:bCs/>
          <w:lang w:eastAsia="ja-JP"/>
        </w:rPr>
        <w:t>ing criter</w:t>
      </w:r>
      <w:r w:rsidR="00D60203">
        <w:rPr>
          <w:rFonts w:eastAsia="Times New Roman"/>
          <w:bCs/>
          <w:lang w:eastAsia="ja-JP"/>
        </w:rPr>
        <w:t>i</w:t>
      </w:r>
      <w:r>
        <w:rPr>
          <w:rFonts w:eastAsia="Times New Roman"/>
          <w:bCs/>
          <w:lang w:eastAsia="ja-JP"/>
        </w:rPr>
        <w:t xml:space="preserve">a </w:t>
      </w:r>
      <w:r w:rsidR="00B266C3">
        <w:rPr>
          <w:rFonts w:hint="eastAsia"/>
          <w:bCs/>
          <w:lang w:eastAsia="ja-JP"/>
        </w:rPr>
        <w:t xml:space="preserve">with other services </w:t>
      </w:r>
      <w:r>
        <w:rPr>
          <w:rFonts w:eastAsia="Times New Roman"/>
          <w:bCs/>
          <w:lang w:eastAsia="ja-JP"/>
        </w:rPr>
        <w:t>must obtain agreement</w:t>
      </w:r>
      <w:r w:rsidR="00B266C3">
        <w:rPr>
          <w:rFonts w:hint="eastAsia"/>
          <w:bCs/>
          <w:lang w:eastAsia="ja-JP"/>
        </w:rPr>
        <w:t>,</w:t>
      </w:r>
      <w:r>
        <w:rPr>
          <w:rFonts w:eastAsia="Times New Roman"/>
          <w:bCs/>
          <w:lang w:eastAsia="ja-JP"/>
        </w:rPr>
        <w:t xml:space="preserve"> prior to the adoption</w:t>
      </w:r>
      <w:r w:rsidR="00B266C3">
        <w:rPr>
          <w:rFonts w:hint="eastAsia"/>
          <w:bCs/>
          <w:lang w:eastAsia="ja-JP"/>
        </w:rPr>
        <w:t>,</w:t>
      </w:r>
      <w:r>
        <w:rPr>
          <w:rFonts w:eastAsia="Times New Roman"/>
          <w:bCs/>
          <w:lang w:eastAsia="ja-JP"/>
        </w:rPr>
        <w:t xml:space="preserve"> </w:t>
      </w:r>
      <w:r w:rsidR="00D60203">
        <w:rPr>
          <w:rFonts w:eastAsia="Times New Roman"/>
          <w:bCs/>
          <w:lang w:eastAsia="ja-JP"/>
        </w:rPr>
        <w:t>from</w:t>
      </w:r>
      <w:r>
        <w:rPr>
          <w:rFonts w:eastAsia="Times New Roman"/>
          <w:bCs/>
          <w:lang w:eastAsia="ja-JP"/>
        </w:rPr>
        <w:t xml:space="preserve"> the Study Groups </w:t>
      </w:r>
      <w:r w:rsidR="00D60203">
        <w:rPr>
          <w:rFonts w:eastAsia="Times New Roman"/>
          <w:bCs/>
          <w:lang w:eastAsia="ja-JP"/>
        </w:rPr>
        <w:t>responsible</w:t>
      </w:r>
      <w:r>
        <w:rPr>
          <w:rFonts w:eastAsia="Times New Roman"/>
          <w:bCs/>
          <w:lang w:eastAsia="ja-JP"/>
        </w:rPr>
        <w:t xml:space="preserve"> for the servi</w:t>
      </w:r>
      <w:r w:rsidR="00D60203">
        <w:rPr>
          <w:rFonts w:eastAsia="Times New Roman"/>
          <w:bCs/>
          <w:lang w:eastAsia="ja-JP"/>
        </w:rPr>
        <w:t>c</w:t>
      </w:r>
      <w:r>
        <w:rPr>
          <w:rFonts w:eastAsia="Times New Roman"/>
          <w:bCs/>
          <w:lang w:eastAsia="ja-JP"/>
        </w:rPr>
        <w:t>e’</w:t>
      </w:r>
      <w:r w:rsidR="00D60203">
        <w:rPr>
          <w:rFonts w:eastAsia="Times New Roman"/>
          <w:bCs/>
          <w:lang w:eastAsia="ja-JP"/>
        </w:rPr>
        <w:t xml:space="preserve">, as well as the </w:t>
      </w:r>
      <w:r>
        <w:rPr>
          <w:rFonts w:eastAsia="Times New Roman"/>
          <w:bCs/>
          <w:lang w:eastAsia="ja-JP"/>
        </w:rPr>
        <w:t xml:space="preserve">first indent of </w:t>
      </w:r>
      <w:r w:rsidR="00715140">
        <w:rPr>
          <w:rFonts w:hint="eastAsia"/>
          <w:bCs/>
          <w:lang w:eastAsia="ja-JP"/>
        </w:rPr>
        <w:t xml:space="preserve">item b) of 10.2.1.2 of Resolution ITU-R 1-6 </w:t>
      </w:r>
      <w:r w:rsidR="00D60203">
        <w:rPr>
          <w:rFonts w:eastAsia="Times New Roman"/>
          <w:bCs/>
          <w:lang w:eastAsia="ja-JP"/>
        </w:rPr>
        <w:t>on seeking consensus with other Study G</w:t>
      </w:r>
      <w:r w:rsidR="00D84B73">
        <w:rPr>
          <w:rFonts w:eastAsia="Times New Roman"/>
          <w:bCs/>
          <w:lang w:eastAsia="ja-JP"/>
        </w:rPr>
        <w:t xml:space="preserve">roups. </w:t>
      </w:r>
      <w:r>
        <w:rPr>
          <w:rFonts w:eastAsia="Times New Roman"/>
          <w:bCs/>
          <w:lang w:eastAsia="ja-JP"/>
        </w:rPr>
        <w:t>The Russian Federation</w:t>
      </w:r>
      <w:r w:rsidR="006A504D">
        <w:rPr>
          <w:rFonts w:hint="eastAsia"/>
          <w:bCs/>
          <w:lang w:eastAsia="ja-JP"/>
        </w:rPr>
        <w:t>,</w:t>
      </w:r>
      <w:r>
        <w:rPr>
          <w:rFonts w:eastAsia="Times New Roman"/>
          <w:bCs/>
          <w:lang w:eastAsia="ja-JP"/>
        </w:rPr>
        <w:t xml:space="preserve"> support</w:t>
      </w:r>
      <w:r w:rsidR="006A504D">
        <w:rPr>
          <w:rFonts w:hint="eastAsia"/>
          <w:bCs/>
          <w:lang w:eastAsia="ja-JP"/>
        </w:rPr>
        <w:t>ing</w:t>
      </w:r>
      <w:r>
        <w:rPr>
          <w:rFonts w:eastAsia="Times New Roman"/>
          <w:bCs/>
          <w:lang w:eastAsia="ja-JP"/>
        </w:rPr>
        <w:t xml:space="preserve"> </w:t>
      </w:r>
      <w:r w:rsidR="00B266C3">
        <w:rPr>
          <w:rFonts w:hint="eastAsia"/>
          <w:bCs/>
          <w:lang w:eastAsia="ja-JP"/>
        </w:rPr>
        <w:t xml:space="preserve">the views of </w:t>
      </w:r>
      <w:r>
        <w:rPr>
          <w:rFonts w:eastAsia="Times New Roman"/>
          <w:bCs/>
          <w:lang w:eastAsia="ja-JP"/>
        </w:rPr>
        <w:t>Study Group 4</w:t>
      </w:r>
      <w:r w:rsidR="006A504D">
        <w:rPr>
          <w:rFonts w:hint="eastAsia"/>
          <w:bCs/>
          <w:lang w:eastAsia="ja-JP"/>
        </w:rPr>
        <w:t>,</w:t>
      </w:r>
      <w:r>
        <w:rPr>
          <w:rFonts w:eastAsia="Times New Roman"/>
          <w:bCs/>
          <w:lang w:eastAsia="ja-JP"/>
        </w:rPr>
        <w:t xml:space="preserve"> </w:t>
      </w:r>
      <w:r w:rsidR="00D60203">
        <w:rPr>
          <w:rFonts w:eastAsia="Times New Roman"/>
          <w:bCs/>
          <w:lang w:eastAsia="ja-JP"/>
        </w:rPr>
        <w:t xml:space="preserve">proposed </w:t>
      </w:r>
      <w:r>
        <w:rPr>
          <w:rFonts w:eastAsia="Times New Roman"/>
          <w:bCs/>
          <w:lang w:eastAsia="ja-JP"/>
        </w:rPr>
        <w:t xml:space="preserve">that the draft </w:t>
      </w:r>
      <w:r w:rsidR="00D60203">
        <w:rPr>
          <w:rFonts w:eastAsia="Times New Roman"/>
          <w:bCs/>
          <w:lang w:eastAsia="ja-JP"/>
        </w:rPr>
        <w:t xml:space="preserve">revision </w:t>
      </w:r>
      <w:r>
        <w:rPr>
          <w:rFonts w:eastAsia="Times New Roman"/>
          <w:bCs/>
          <w:lang w:eastAsia="ja-JP"/>
        </w:rPr>
        <w:t xml:space="preserve">be returned to Working Party 5D. </w:t>
      </w:r>
    </w:p>
    <w:p w:rsidR="001601D8" w:rsidRDefault="001601D8" w:rsidP="000D1727">
      <w:pPr>
        <w:tabs>
          <w:tab w:val="left" w:pos="1905"/>
          <w:tab w:val="center" w:pos="8080"/>
        </w:tabs>
        <w:rPr>
          <w:rFonts w:eastAsia="Times New Roman"/>
          <w:bCs/>
          <w:lang w:eastAsia="ja-JP"/>
        </w:rPr>
      </w:pPr>
      <w:r>
        <w:rPr>
          <w:rFonts w:eastAsia="Times New Roman"/>
          <w:bCs/>
          <w:lang w:eastAsia="ja-JP"/>
        </w:rPr>
        <w:t xml:space="preserve">The People’s Republic of China supported the view of the Russian Federation. </w:t>
      </w:r>
      <w:r w:rsidR="00B266C3">
        <w:rPr>
          <w:rFonts w:hint="eastAsia"/>
          <w:bCs/>
          <w:lang w:eastAsia="ja-JP"/>
        </w:rPr>
        <w:t>It</w:t>
      </w:r>
      <w:r>
        <w:rPr>
          <w:rFonts w:eastAsia="Times New Roman"/>
          <w:bCs/>
          <w:lang w:eastAsia="ja-JP"/>
        </w:rPr>
        <w:t xml:space="preserve"> further pointed to the element in the </w:t>
      </w:r>
      <w:r w:rsidR="006A504D">
        <w:rPr>
          <w:rFonts w:hint="eastAsia"/>
          <w:bCs/>
          <w:lang w:eastAsia="ja-JP"/>
        </w:rPr>
        <w:t>s</w:t>
      </w:r>
      <w:r>
        <w:rPr>
          <w:rFonts w:eastAsia="Times New Roman"/>
          <w:bCs/>
          <w:lang w:eastAsia="ja-JP"/>
        </w:rPr>
        <w:t xml:space="preserve">cope of the Recommendation that mentioned </w:t>
      </w:r>
      <w:r w:rsidR="00B266C3">
        <w:rPr>
          <w:lang w:eastAsia="ja-JP"/>
        </w:rPr>
        <w:t>‘</w:t>
      </w:r>
      <w:r>
        <w:rPr>
          <w:rFonts w:eastAsia="Times New Roman"/>
          <w:bCs/>
          <w:lang w:eastAsia="ja-JP"/>
        </w:rPr>
        <w:t>minimizing the impact on other systems and services in the bands</w:t>
      </w:r>
      <w:r w:rsidR="00B266C3">
        <w:rPr>
          <w:lang w:eastAsia="ja-JP"/>
        </w:rPr>
        <w:t>’</w:t>
      </w:r>
      <w:r w:rsidR="00D84B73">
        <w:rPr>
          <w:rFonts w:eastAsia="Times New Roman"/>
          <w:bCs/>
          <w:lang w:eastAsia="ja-JP"/>
        </w:rPr>
        <w:t>.</w:t>
      </w:r>
      <w:r>
        <w:rPr>
          <w:rFonts w:eastAsia="Times New Roman"/>
          <w:bCs/>
          <w:lang w:eastAsia="ja-JP"/>
        </w:rPr>
        <w:t xml:space="preserve"> Therefore, </w:t>
      </w:r>
      <w:r w:rsidR="00B266C3">
        <w:rPr>
          <w:rFonts w:hint="eastAsia"/>
          <w:bCs/>
          <w:lang w:eastAsia="ja-JP"/>
        </w:rPr>
        <w:t>China</w:t>
      </w:r>
      <w:r>
        <w:rPr>
          <w:rFonts w:eastAsia="Times New Roman"/>
          <w:bCs/>
          <w:lang w:eastAsia="ja-JP"/>
        </w:rPr>
        <w:t xml:space="preserve"> was of the view</w:t>
      </w:r>
      <w:r w:rsidR="00D60203">
        <w:rPr>
          <w:rFonts w:eastAsia="Times New Roman"/>
          <w:bCs/>
          <w:lang w:eastAsia="ja-JP"/>
        </w:rPr>
        <w:t xml:space="preserve"> </w:t>
      </w:r>
      <w:r w:rsidR="00D60203" w:rsidRPr="005D1E61">
        <w:rPr>
          <w:rFonts w:eastAsia="Times New Roman"/>
          <w:bCs/>
          <w:lang w:eastAsia="ja-JP"/>
        </w:rPr>
        <w:t xml:space="preserve">that the </w:t>
      </w:r>
      <w:r w:rsidR="00B266C3" w:rsidRPr="005D1E61">
        <w:rPr>
          <w:bCs/>
          <w:lang w:eastAsia="ja-JP"/>
        </w:rPr>
        <w:t xml:space="preserve">draft revision </w:t>
      </w:r>
      <w:r w:rsidR="00D60203" w:rsidRPr="005D1E61">
        <w:rPr>
          <w:rFonts w:eastAsia="Times New Roman"/>
          <w:bCs/>
          <w:lang w:eastAsia="ja-JP"/>
        </w:rPr>
        <w:t>needed approval of Study Group 4.</w:t>
      </w:r>
      <w:r>
        <w:rPr>
          <w:rFonts w:eastAsia="Times New Roman"/>
          <w:bCs/>
          <w:lang w:eastAsia="ja-JP"/>
        </w:rPr>
        <w:t xml:space="preserve"> </w:t>
      </w:r>
    </w:p>
    <w:p w:rsidR="001601D8" w:rsidRDefault="001601D8" w:rsidP="000D1727">
      <w:pPr>
        <w:tabs>
          <w:tab w:val="left" w:pos="1905"/>
          <w:tab w:val="center" w:pos="8080"/>
        </w:tabs>
        <w:rPr>
          <w:rFonts w:eastAsia="Times New Roman"/>
          <w:bCs/>
          <w:lang w:eastAsia="ja-JP"/>
        </w:rPr>
      </w:pPr>
      <w:r>
        <w:rPr>
          <w:rFonts w:eastAsia="Times New Roman"/>
          <w:bCs/>
          <w:lang w:eastAsia="ja-JP"/>
        </w:rPr>
        <w:t>The United States supported the view that S</w:t>
      </w:r>
      <w:r w:rsidR="00D60203">
        <w:rPr>
          <w:rFonts w:eastAsia="Times New Roman"/>
          <w:bCs/>
          <w:lang w:eastAsia="ja-JP"/>
        </w:rPr>
        <w:t xml:space="preserve">tudy </w:t>
      </w:r>
      <w:r>
        <w:rPr>
          <w:rFonts w:eastAsia="Times New Roman"/>
          <w:bCs/>
          <w:lang w:eastAsia="ja-JP"/>
        </w:rPr>
        <w:t>G</w:t>
      </w:r>
      <w:r w:rsidR="00D60203">
        <w:rPr>
          <w:rFonts w:eastAsia="Times New Roman"/>
          <w:bCs/>
          <w:lang w:eastAsia="ja-JP"/>
        </w:rPr>
        <w:t xml:space="preserve">roup </w:t>
      </w:r>
      <w:r>
        <w:rPr>
          <w:rFonts w:eastAsia="Times New Roman"/>
          <w:bCs/>
          <w:lang w:eastAsia="ja-JP"/>
        </w:rPr>
        <w:t>5 ha</w:t>
      </w:r>
      <w:r w:rsidR="00D60203">
        <w:rPr>
          <w:rFonts w:eastAsia="Times New Roman"/>
          <w:bCs/>
          <w:lang w:eastAsia="ja-JP"/>
        </w:rPr>
        <w:t>d</w:t>
      </w:r>
      <w:r>
        <w:rPr>
          <w:rFonts w:eastAsia="Times New Roman"/>
          <w:bCs/>
          <w:lang w:eastAsia="ja-JP"/>
        </w:rPr>
        <w:t xml:space="preserve"> sole responsibility for the development of frequency arrange</w:t>
      </w:r>
      <w:r w:rsidR="00D60203">
        <w:rPr>
          <w:rFonts w:eastAsia="Times New Roman"/>
          <w:bCs/>
          <w:lang w:eastAsia="ja-JP"/>
        </w:rPr>
        <w:t>ments for IMT, as it has for the</w:t>
      </w:r>
      <w:r w:rsidR="006A504D">
        <w:rPr>
          <w:rFonts w:eastAsia="Times New Roman"/>
          <w:bCs/>
          <w:lang w:eastAsia="ja-JP"/>
        </w:rPr>
        <w:t xml:space="preserve"> past 21 years. </w:t>
      </w:r>
      <w:r w:rsidR="00D60203">
        <w:rPr>
          <w:rFonts w:eastAsia="Times New Roman"/>
          <w:bCs/>
          <w:lang w:eastAsia="ja-JP"/>
        </w:rPr>
        <w:t>The US was of the view that the proposals from China and the Russian Federation v</w:t>
      </w:r>
      <w:r>
        <w:rPr>
          <w:rFonts w:eastAsia="Times New Roman"/>
          <w:bCs/>
          <w:lang w:eastAsia="ja-JP"/>
        </w:rPr>
        <w:t>iolat</w:t>
      </w:r>
      <w:r w:rsidR="00D60203">
        <w:rPr>
          <w:rFonts w:eastAsia="Times New Roman"/>
          <w:bCs/>
          <w:lang w:eastAsia="ja-JP"/>
        </w:rPr>
        <w:t>ed</w:t>
      </w:r>
      <w:r>
        <w:rPr>
          <w:rFonts w:eastAsia="Times New Roman"/>
          <w:bCs/>
          <w:lang w:eastAsia="ja-JP"/>
        </w:rPr>
        <w:t xml:space="preserve"> two key principles</w:t>
      </w:r>
      <w:r w:rsidR="00D60203">
        <w:rPr>
          <w:rFonts w:eastAsia="Times New Roman"/>
          <w:bCs/>
          <w:lang w:eastAsia="ja-JP"/>
        </w:rPr>
        <w:t xml:space="preserve"> of work in the ITU-R</w:t>
      </w:r>
      <w:r>
        <w:rPr>
          <w:rFonts w:eastAsia="Times New Roman"/>
          <w:bCs/>
          <w:lang w:eastAsia="ja-JP"/>
        </w:rPr>
        <w:t xml:space="preserve">: 1) new frequency arrangements do not require sharing and </w:t>
      </w:r>
      <w:r w:rsidR="00D60203">
        <w:rPr>
          <w:rFonts w:eastAsia="Times New Roman"/>
          <w:bCs/>
          <w:lang w:eastAsia="ja-JP"/>
        </w:rPr>
        <w:t>coexistence</w:t>
      </w:r>
      <w:r>
        <w:rPr>
          <w:rFonts w:eastAsia="Times New Roman"/>
          <w:bCs/>
          <w:lang w:eastAsia="ja-JP"/>
        </w:rPr>
        <w:t xml:space="preserve"> studies and </w:t>
      </w:r>
      <w:r w:rsidR="00BC1502">
        <w:rPr>
          <w:rFonts w:eastAsia="Times New Roman"/>
          <w:bCs/>
          <w:lang w:eastAsia="ja-JP"/>
        </w:rPr>
        <w:t>the definiti</w:t>
      </w:r>
      <w:r>
        <w:rPr>
          <w:rFonts w:eastAsia="Times New Roman"/>
          <w:bCs/>
          <w:lang w:eastAsia="ja-JP"/>
        </w:rPr>
        <w:t>o</w:t>
      </w:r>
      <w:r w:rsidR="00BC1502">
        <w:rPr>
          <w:rFonts w:eastAsia="Times New Roman"/>
          <w:bCs/>
          <w:lang w:eastAsia="ja-JP"/>
        </w:rPr>
        <w:t>n</w:t>
      </w:r>
      <w:r w:rsidR="006A504D">
        <w:rPr>
          <w:rFonts w:eastAsia="Times New Roman"/>
          <w:bCs/>
          <w:lang w:eastAsia="ja-JP"/>
        </w:rPr>
        <w:t xml:space="preserve"> of coordination mechanisms.</w:t>
      </w:r>
      <w:r>
        <w:rPr>
          <w:rFonts w:eastAsia="Times New Roman"/>
          <w:bCs/>
          <w:lang w:eastAsia="ja-JP"/>
        </w:rPr>
        <w:t xml:space="preserve"> The US has </w:t>
      </w:r>
      <w:r w:rsidR="00B266C3">
        <w:rPr>
          <w:rFonts w:hint="eastAsia"/>
          <w:bCs/>
          <w:lang w:eastAsia="ja-JP"/>
        </w:rPr>
        <w:t xml:space="preserve">already </w:t>
      </w:r>
      <w:r>
        <w:rPr>
          <w:rFonts w:eastAsia="Times New Roman"/>
          <w:bCs/>
          <w:lang w:eastAsia="ja-JP"/>
        </w:rPr>
        <w:t xml:space="preserve">implemented the frequency arrangements </w:t>
      </w:r>
      <w:r w:rsidR="00B266C3">
        <w:rPr>
          <w:rFonts w:hint="eastAsia"/>
          <w:bCs/>
          <w:lang w:eastAsia="ja-JP"/>
        </w:rPr>
        <w:t xml:space="preserve">in question </w:t>
      </w:r>
      <w:r w:rsidR="00BC1502">
        <w:rPr>
          <w:rFonts w:eastAsia="Times New Roman"/>
          <w:bCs/>
          <w:lang w:eastAsia="ja-JP"/>
        </w:rPr>
        <w:t xml:space="preserve">in the draft revision </w:t>
      </w:r>
      <w:r>
        <w:rPr>
          <w:rFonts w:eastAsia="Times New Roman"/>
          <w:bCs/>
          <w:lang w:eastAsia="ja-JP"/>
        </w:rPr>
        <w:t>and has had no difficulty with its neighbours</w:t>
      </w:r>
      <w:r w:rsidR="00BC1502">
        <w:rPr>
          <w:rFonts w:eastAsia="Times New Roman"/>
          <w:bCs/>
          <w:lang w:eastAsia="ja-JP"/>
        </w:rPr>
        <w:t>; 2</w:t>
      </w:r>
      <w:r>
        <w:rPr>
          <w:rFonts w:eastAsia="Times New Roman"/>
          <w:bCs/>
          <w:lang w:eastAsia="ja-JP"/>
        </w:rPr>
        <w:t>) S</w:t>
      </w:r>
      <w:r w:rsidR="00BC1502">
        <w:rPr>
          <w:rFonts w:eastAsia="Times New Roman"/>
          <w:bCs/>
          <w:lang w:eastAsia="ja-JP"/>
        </w:rPr>
        <w:t xml:space="preserve">tudy </w:t>
      </w:r>
      <w:r>
        <w:rPr>
          <w:rFonts w:eastAsia="Times New Roman"/>
          <w:bCs/>
          <w:lang w:eastAsia="ja-JP"/>
        </w:rPr>
        <w:t>G</w:t>
      </w:r>
      <w:r w:rsidR="00BC1502">
        <w:rPr>
          <w:rFonts w:eastAsia="Times New Roman"/>
          <w:bCs/>
          <w:lang w:eastAsia="ja-JP"/>
        </w:rPr>
        <w:t>roup</w:t>
      </w:r>
      <w:r>
        <w:rPr>
          <w:rFonts w:eastAsia="Times New Roman"/>
          <w:bCs/>
          <w:lang w:eastAsia="ja-JP"/>
        </w:rPr>
        <w:t>s and W</w:t>
      </w:r>
      <w:r w:rsidR="00BC1502">
        <w:rPr>
          <w:rFonts w:eastAsia="Times New Roman"/>
          <w:bCs/>
          <w:lang w:eastAsia="ja-JP"/>
        </w:rPr>
        <w:t xml:space="preserve">orking </w:t>
      </w:r>
      <w:r>
        <w:rPr>
          <w:rFonts w:eastAsia="Times New Roman"/>
          <w:bCs/>
          <w:lang w:eastAsia="ja-JP"/>
        </w:rPr>
        <w:t>P</w:t>
      </w:r>
      <w:r w:rsidR="00BC1502">
        <w:rPr>
          <w:rFonts w:eastAsia="Times New Roman"/>
          <w:bCs/>
          <w:lang w:eastAsia="ja-JP"/>
        </w:rPr>
        <w:t>arties</w:t>
      </w:r>
      <w:r>
        <w:rPr>
          <w:rFonts w:eastAsia="Times New Roman"/>
          <w:bCs/>
          <w:lang w:eastAsia="ja-JP"/>
        </w:rPr>
        <w:t xml:space="preserve"> are n</w:t>
      </w:r>
      <w:r w:rsidR="00BC1502">
        <w:rPr>
          <w:rFonts w:eastAsia="Times New Roman"/>
          <w:bCs/>
          <w:lang w:eastAsia="ja-JP"/>
        </w:rPr>
        <w:t>o</w:t>
      </w:r>
      <w:r>
        <w:rPr>
          <w:rFonts w:eastAsia="Times New Roman"/>
          <w:bCs/>
          <w:lang w:eastAsia="ja-JP"/>
        </w:rPr>
        <w:t>t r</w:t>
      </w:r>
      <w:r w:rsidR="00BC1502">
        <w:rPr>
          <w:rFonts w:eastAsia="Times New Roman"/>
          <w:bCs/>
          <w:lang w:eastAsia="ja-JP"/>
        </w:rPr>
        <w:t>e</w:t>
      </w:r>
      <w:r>
        <w:rPr>
          <w:rFonts w:eastAsia="Times New Roman"/>
          <w:bCs/>
          <w:lang w:eastAsia="ja-JP"/>
        </w:rPr>
        <w:t>q</w:t>
      </w:r>
      <w:r w:rsidR="00BC1502">
        <w:rPr>
          <w:rFonts w:eastAsia="Times New Roman"/>
          <w:bCs/>
          <w:lang w:eastAsia="ja-JP"/>
        </w:rPr>
        <w:t>u</w:t>
      </w:r>
      <w:r>
        <w:rPr>
          <w:rFonts w:eastAsia="Times New Roman"/>
          <w:bCs/>
          <w:lang w:eastAsia="ja-JP"/>
        </w:rPr>
        <w:t xml:space="preserve">ired </w:t>
      </w:r>
      <w:r w:rsidR="00BC1502">
        <w:rPr>
          <w:rFonts w:eastAsia="Times New Roman"/>
          <w:bCs/>
          <w:lang w:eastAsia="ja-JP"/>
        </w:rPr>
        <w:t>to</w:t>
      </w:r>
      <w:r>
        <w:rPr>
          <w:rFonts w:eastAsia="Times New Roman"/>
          <w:bCs/>
          <w:lang w:eastAsia="ja-JP"/>
        </w:rPr>
        <w:t xml:space="preserve"> consult </w:t>
      </w:r>
      <w:r w:rsidR="00BC1502">
        <w:rPr>
          <w:rFonts w:eastAsia="Times New Roman"/>
          <w:bCs/>
          <w:lang w:eastAsia="ja-JP"/>
        </w:rPr>
        <w:t xml:space="preserve">with other groups </w:t>
      </w:r>
      <w:r>
        <w:rPr>
          <w:rFonts w:eastAsia="Times New Roman"/>
          <w:bCs/>
          <w:lang w:eastAsia="ja-JP"/>
        </w:rPr>
        <w:t xml:space="preserve">on the </w:t>
      </w:r>
      <w:r w:rsidR="00BC1502">
        <w:rPr>
          <w:rFonts w:eastAsia="Times New Roman"/>
          <w:bCs/>
          <w:lang w:eastAsia="ja-JP"/>
        </w:rPr>
        <w:t>d</w:t>
      </w:r>
      <w:r>
        <w:rPr>
          <w:rFonts w:eastAsia="Times New Roman"/>
          <w:bCs/>
          <w:lang w:eastAsia="ja-JP"/>
        </w:rPr>
        <w:t xml:space="preserve">evelopment of band plans </w:t>
      </w:r>
      <w:r w:rsidR="00B266C3">
        <w:rPr>
          <w:rFonts w:hint="eastAsia"/>
          <w:bCs/>
          <w:lang w:eastAsia="ja-JP"/>
        </w:rPr>
        <w:t xml:space="preserve">of the services </w:t>
      </w:r>
      <w:r w:rsidR="00BC1502">
        <w:rPr>
          <w:rFonts w:eastAsia="Times New Roman"/>
          <w:bCs/>
          <w:lang w:eastAsia="ja-JP"/>
        </w:rPr>
        <w:t xml:space="preserve">for frequency bands </w:t>
      </w:r>
      <w:r w:rsidR="00B266C3">
        <w:rPr>
          <w:rFonts w:hint="eastAsia"/>
          <w:bCs/>
          <w:lang w:eastAsia="ja-JP"/>
        </w:rPr>
        <w:t>where</w:t>
      </w:r>
      <w:r>
        <w:rPr>
          <w:rFonts w:eastAsia="Times New Roman"/>
          <w:bCs/>
          <w:lang w:eastAsia="ja-JP"/>
        </w:rPr>
        <w:t xml:space="preserve"> they have an alloca</w:t>
      </w:r>
      <w:r w:rsidR="00D84B73">
        <w:rPr>
          <w:rFonts w:eastAsia="Times New Roman"/>
          <w:bCs/>
          <w:lang w:eastAsia="ja-JP"/>
        </w:rPr>
        <w:t xml:space="preserve">tion in the Radio Regulations. </w:t>
      </w:r>
      <w:r>
        <w:rPr>
          <w:rFonts w:eastAsia="Times New Roman"/>
          <w:bCs/>
          <w:lang w:eastAsia="ja-JP"/>
        </w:rPr>
        <w:t xml:space="preserve">The US indicated </w:t>
      </w:r>
      <w:r w:rsidR="00B266C3">
        <w:rPr>
          <w:rFonts w:hint="eastAsia"/>
          <w:bCs/>
          <w:lang w:eastAsia="ja-JP"/>
        </w:rPr>
        <w:t xml:space="preserve">that </w:t>
      </w:r>
      <w:r>
        <w:rPr>
          <w:rFonts w:eastAsia="Times New Roman"/>
          <w:bCs/>
          <w:lang w:eastAsia="ja-JP"/>
        </w:rPr>
        <w:t xml:space="preserve">they would support </w:t>
      </w:r>
      <w:r w:rsidR="00BC1502">
        <w:rPr>
          <w:rFonts w:eastAsia="Times New Roman"/>
          <w:bCs/>
          <w:lang w:eastAsia="ja-JP"/>
        </w:rPr>
        <w:t>transmitting the document to the Radiocommunic</w:t>
      </w:r>
      <w:r>
        <w:rPr>
          <w:rFonts w:eastAsia="Times New Roman"/>
          <w:bCs/>
          <w:lang w:eastAsia="ja-JP"/>
        </w:rPr>
        <w:t>ation Assembly.</w:t>
      </w:r>
    </w:p>
    <w:p w:rsidR="001601D8" w:rsidRDefault="00BC1502" w:rsidP="000D1727">
      <w:pPr>
        <w:tabs>
          <w:tab w:val="left" w:pos="1905"/>
          <w:tab w:val="center" w:pos="8080"/>
        </w:tabs>
        <w:rPr>
          <w:rFonts w:eastAsia="Times New Roman"/>
          <w:bCs/>
          <w:lang w:eastAsia="ja-JP"/>
        </w:rPr>
      </w:pPr>
      <w:r>
        <w:rPr>
          <w:rFonts w:eastAsia="Times New Roman"/>
          <w:bCs/>
          <w:lang w:eastAsia="ja-JP"/>
        </w:rPr>
        <w:t xml:space="preserve">Mr. Charles Glass, </w:t>
      </w:r>
      <w:r w:rsidR="001601D8">
        <w:rPr>
          <w:rFonts w:eastAsia="Times New Roman"/>
          <w:bCs/>
          <w:lang w:eastAsia="ja-JP"/>
        </w:rPr>
        <w:t xml:space="preserve">Chairman of Working Party 5C, noted that there are a vast number of channelling arrangement </w:t>
      </w:r>
      <w:r w:rsidR="00B266C3">
        <w:rPr>
          <w:rFonts w:hint="eastAsia"/>
          <w:bCs/>
          <w:lang w:eastAsia="ja-JP"/>
        </w:rPr>
        <w:t xml:space="preserve">Recommendations </w:t>
      </w:r>
      <w:r>
        <w:rPr>
          <w:rFonts w:eastAsia="Times New Roman"/>
          <w:bCs/>
          <w:lang w:eastAsia="ja-JP"/>
        </w:rPr>
        <w:t xml:space="preserve">developed in WP 5C, </w:t>
      </w:r>
      <w:r w:rsidR="001601D8">
        <w:rPr>
          <w:rFonts w:eastAsia="Times New Roman"/>
          <w:bCs/>
          <w:lang w:eastAsia="ja-JP"/>
        </w:rPr>
        <w:t>all of which have been handled within the purview of S</w:t>
      </w:r>
      <w:r>
        <w:rPr>
          <w:rFonts w:eastAsia="Times New Roman"/>
          <w:bCs/>
          <w:lang w:eastAsia="ja-JP"/>
        </w:rPr>
        <w:t xml:space="preserve">tudy </w:t>
      </w:r>
      <w:r w:rsidR="001601D8">
        <w:rPr>
          <w:rFonts w:eastAsia="Times New Roman"/>
          <w:bCs/>
          <w:lang w:eastAsia="ja-JP"/>
        </w:rPr>
        <w:t>G</w:t>
      </w:r>
      <w:r>
        <w:rPr>
          <w:rFonts w:eastAsia="Times New Roman"/>
          <w:bCs/>
          <w:lang w:eastAsia="ja-JP"/>
        </w:rPr>
        <w:t>roup</w:t>
      </w:r>
      <w:r w:rsidR="00D84B73">
        <w:rPr>
          <w:rFonts w:eastAsia="Times New Roman"/>
          <w:bCs/>
          <w:lang w:eastAsia="ja-JP"/>
        </w:rPr>
        <w:t xml:space="preserve"> 5. </w:t>
      </w:r>
      <w:r w:rsidR="001601D8">
        <w:rPr>
          <w:rFonts w:eastAsia="Times New Roman"/>
          <w:bCs/>
          <w:lang w:eastAsia="ja-JP"/>
        </w:rPr>
        <w:t xml:space="preserve">The precedent that could be set with regard to </w:t>
      </w:r>
      <w:r>
        <w:rPr>
          <w:rFonts w:eastAsia="Times New Roman"/>
          <w:bCs/>
          <w:lang w:eastAsia="ja-JP"/>
        </w:rPr>
        <w:t xml:space="preserve">this revision of Recommendation ITU-R </w:t>
      </w:r>
      <w:r w:rsidR="001601D8">
        <w:rPr>
          <w:rFonts w:eastAsia="Times New Roman"/>
          <w:bCs/>
          <w:lang w:eastAsia="ja-JP"/>
        </w:rPr>
        <w:t xml:space="preserve">M.1036 could have extensive implications for a number of </w:t>
      </w:r>
      <w:r w:rsidR="00B266C3">
        <w:rPr>
          <w:rFonts w:hint="eastAsia"/>
          <w:bCs/>
          <w:lang w:eastAsia="ja-JP"/>
        </w:rPr>
        <w:t xml:space="preserve">other </w:t>
      </w:r>
      <w:r w:rsidR="001601D8">
        <w:rPr>
          <w:rFonts w:eastAsia="Times New Roman"/>
          <w:bCs/>
          <w:lang w:eastAsia="ja-JP"/>
        </w:rPr>
        <w:t>Rec</w:t>
      </w:r>
      <w:r w:rsidR="00D84B73">
        <w:rPr>
          <w:rFonts w:eastAsia="Times New Roman"/>
          <w:bCs/>
          <w:lang w:eastAsia="ja-JP"/>
        </w:rPr>
        <w:t xml:space="preserve">ommendations already in force. </w:t>
      </w:r>
      <w:r w:rsidR="001601D8">
        <w:rPr>
          <w:rFonts w:eastAsia="Times New Roman"/>
          <w:bCs/>
          <w:lang w:eastAsia="ja-JP"/>
        </w:rPr>
        <w:t>He expressed serious concern with the arguments being put forward.</w:t>
      </w:r>
      <w:r w:rsidR="006A504D">
        <w:rPr>
          <w:rFonts w:hint="eastAsia"/>
          <w:bCs/>
          <w:lang w:eastAsia="ja-JP"/>
        </w:rPr>
        <w:t xml:space="preserve"> </w:t>
      </w:r>
      <w:r w:rsidR="001601D8">
        <w:rPr>
          <w:rFonts w:eastAsia="Times New Roman"/>
          <w:bCs/>
          <w:lang w:eastAsia="ja-JP"/>
        </w:rPr>
        <w:t xml:space="preserve">The Chairman indicated that this was his first experience </w:t>
      </w:r>
      <w:r>
        <w:rPr>
          <w:rFonts w:eastAsia="Times New Roman"/>
          <w:bCs/>
          <w:lang w:eastAsia="ja-JP"/>
        </w:rPr>
        <w:t xml:space="preserve">with a proposal </w:t>
      </w:r>
      <w:r w:rsidR="001601D8">
        <w:rPr>
          <w:rFonts w:eastAsia="Times New Roman"/>
          <w:bCs/>
          <w:lang w:eastAsia="ja-JP"/>
        </w:rPr>
        <w:t xml:space="preserve">that arrangement </w:t>
      </w:r>
      <w:r w:rsidR="00B266C3">
        <w:rPr>
          <w:rFonts w:hint="eastAsia"/>
          <w:bCs/>
          <w:lang w:eastAsia="ja-JP"/>
        </w:rPr>
        <w:t xml:space="preserve">Recommendations </w:t>
      </w:r>
      <w:r>
        <w:rPr>
          <w:rFonts w:eastAsia="Times New Roman"/>
          <w:bCs/>
          <w:lang w:eastAsia="ja-JP"/>
        </w:rPr>
        <w:t xml:space="preserve">be </w:t>
      </w:r>
      <w:r w:rsidR="001601D8">
        <w:rPr>
          <w:rFonts w:eastAsia="Times New Roman"/>
          <w:bCs/>
          <w:lang w:eastAsia="ja-JP"/>
        </w:rPr>
        <w:t>consider</w:t>
      </w:r>
      <w:r>
        <w:rPr>
          <w:rFonts w:eastAsia="Times New Roman"/>
          <w:bCs/>
          <w:lang w:eastAsia="ja-JP"/>
        </w:rPr>
        <w:t xml:space="preserve">ed </w:t>
      </w:r>
      <w:r w:rsidR="00B266C3">
        <w:rPr>
          <w:rFonts w:hint="eastAsia"/>
          <w:bCs/>
          <w:lang w:eastAsia="ja-JP"/>
        </w:rPr>
        <w:t xml:space="preserve">for approval </w:t>
      </w:r>
      <w:r>
        <w:rPr>
          <w:rFonts w:eastAsia="Times New Roman"/>
          <w:bCs/>
          <w:lang w:eastAsia="ja-JP"/>
        </w:rPr>
        <w:t>in</w:t>
      </w:r>
      <w:r w:rsidR="001601D8">
        <w:rPr>
          <w:rFonts w:eastAsia="Times New Roman"/>
          <w:bCs/>
          <w:lang w:eastAsia="ja-JP"/>
        </w:rPr>
        <w:t xml:space="preserve"> other study groups.</w:t>
      </w:r>
    </w:p>
    <w:p w:rsidR="001601D8" w:rsidRDefault="001601D8" w:rsidP="000D1727">
      <w:pPr>
        <w:tabs>
          <w:tab w:val="left" w:pos="1905"/>
          <w:tab w:val="center" w:pos="8080"/>
        </w:tabs>
        <w:rPr>
          <w:rFonts w:eastAsia="Times New Roman"/>
          <w:bCs/>
          <w:lang w:eastAsia="ja-JP"/>
        </w:rPr>
      </w:pPr>
      <w:r>
        <w:rPr>
          <w:rFonts w:eastAsia="Times New Roman"/>
          <w:bCs/>
          <w:lang w:eastAsia="ja-JP"/>
        </w:rPr>
        <w:t>Nigeria spoke in favour of the approval of the revision of Recommendation ITU-R M.1036-</w:t>
      </w:r>
      <w:r w:rsidR="00BC1502">
        <w:rPr>
          <w:rFonts w:eastAsia="Times New Roman"/>
          <w:bCs/>
          <w:lang w:eastAsia="ja-JP"/>
        </w:rPr>
        <w:t>4 and the separation of the iss</w:t>
      </w:r>
      <w:r>
        <w:rPr>
          <w:rFonts w:eastAsia="Times New Roman"/>
          <w:bCs/>
          <w:lang w:eastAsia="ja-JP"/>
        </w:rPr>
        <w:t>u</w:t>
      </w:r>
      <w:r w:rsidR="00BC1502">
        <w:rPr>
          <w:rFonts w:eastAsia="Times New Roman"/>
          <w:bCs/>
          <w:lang w:eastAsia="ja-JP"/>
        </w:rPr>
        <w:t>e</w:t>
      </w:r>
      <w:r>
        <w:rPr>
          <w:rFonts w:eastAsia="Times New Roman"/>
          <w:bCs/>
          <w:lang w:eastAsia="ja-JP"/>
        </w:rPr>
        <w:t>s of sharing and compatibility from frequency arrangements</w:t>
      </w:r>
      <w:r w:rsidR="00BC1502">
        <w:rPr>
          <w:rFonts w:eastAsia="Times New Roman"/>
          <w:bCs/>
          <w:lang w:eastAsia="ja-JP"/>
        </w:rPr>
        <w:t>, as well as the</w:t>
      </w:r>
      <w:r>
        <w:rPr>
          <w:rFonts w:eastAsia="Times New Roman"/>
          <w:bCs/>
          <w:lang w:eastAsia="ja-JP"/>
        </w:rPr>
        <w:t xml:space="preserve"> transmittal to the Radiocommunication Assembly.</w:t>
      </w:r>
    </w:p>
    <w:p w:rsidR="001601D8" w:rsidRDefault="001601D8" w:rsidP="000D1727">
      <w:pPr>
        <w:tabs>
          <w:tab w:val="left" w:pos="1905"/>
          <w:tab w:val="center" w:pos="8080"/>
        </w:tabs>
        <w:rPr>
          <w:rFonts w:eastAsia="Times New Roman"/>
          <w:bCs/>
          <w:lang w:eastAsia="ja-JP"/>
        </w:rPr>
      </w:pPr>
      <w:r>
        <w:rPr>
          <w:rFonts w:eastAsia="Times New Roman"/>
          <w:bCs/>
          <w:lang w:eastAsia="ja-JP"/>
        </w:rPr>
        <w:t xml:space="preserve">The Republic of Korea raised two additional points: 1) </w:t>
      </w:r>
      <w:r w:rsidR="00B266C3">
        <w:rPr>
          <w:rFonts w:hint="eastAsia"/>
          <w:bCs/>
          <w:lang w:eastAsia="ja-JP"/>
        </w:rPr>
        <w:t xml:space="preserve">the point raised from China and Russia </w:t>
      </w:r>
      <w:r>
        <w:rPr>
          <w:rFonts w:eastAsia="Times New Roman"/>
          <w:bCs/>
          <w:lang w:eastAsia="ja-JP"/>
        </w:rPr>
        <w:t>is not a technical issue, but a procedural issue, and 2) sharing and compatibility issues are separate from frequency arrangements.</w:t>
      </w:r>
    </w:p>
    <w:p w:rsidR="00030D30" w:rsidRDefault="00030D30">
      <w:pPr>
        <w:tabs>
          <w:tab w:val="clear" w:pos="1134"/>
          <w:tab w:val="clear" w:pos="1871"/>
          <w:tab w:val="clear" w:pos="2268"/>
        </w:tabs>
        <w:overflowPunct/>
        <w:autoSpaceDE/>
        <w:autoSpaceDN/>
        <w:adjustRightInd/>
        <w:spacing w:before="0"/>
        <w:textAlignment w:val="auto"/>
        <w:rPr>
          <w:rFonts w:eastAsia="Times New Roman"/>
          <w:bCs/>
          <w:lang w:eastAsia="ja-JP"/>
        </w:rPr>
      </w:pPr>
      <w:r>
        <w:rPr>
          <w:rFonts w:eastAsia="Times New Roman"/>
          <w:bCs/>
          <w:lang w:eastAsia="ja-JP"/>
        </w:rPr>
        <w:br w:type="page"/>
      </w:r>
    </w:p>
    <w:p w:rsidR="001601D8" w:rsidRDefault="001601D8" w:rsidP="000D1727">
      <w:pPr>
        <w:tabs>
          <w:tab w:val="left" w:pos="1905"/>
          <w:tab w:val="center" w:pos="8080"/>
        </w:tabs>
        <w:rPr>
          <w:rFonts w:eastAsia="Times New Roman"/>
          <w:bCs/>
          <w:lang w:eastAsia="ja-JP"/>
        </w:rPr>
      </w:pPr>
      <w:r>
        <w:rPr>
          <w:rFonts w:eastAsia="Times New Roman"/>
          <w:bCs/>
          <w:lang w:eastAsia="ja-JP"/>
        </w:rPr>
        <w:lastRenderedPageBreak/>
        <w:t>Cameroon spoke in support of the view of the Chairman and others to separate the issue</w:t>
      </w:r>
      <w:r w:rsidR="00BC1502">
        <w:rPr>
          <w:rFonts w:eastAsia="Times New Roman"/>
          <w:bCs/>
          <w:lang w:eastAsia="ja-JP"/>
        </w:rPr>
        <w:t>s</w:t>
      </w:r>
      <w:r>
        <w:rPr>
          <w:rFonts w:eastAsia="Times New Roman"/>
          <w:bCs/>
          <w:lang w:eastAsia="ja-JP"/>
        </w:rPr>
        <w:t xml:space="preserve"> of frequency arrangements and compatibility studies. </w:t>
      </w:r>
      <w:r w:rsidR="00B266C3">
        <w:rPr>
          <w:rFonts w:hint="eastAsia"/>
          <w:bCs/>
          <w:lang w:eastAsia="ja-JP"/>
        </w:rPr>
        <w:t>It</w:t>
      </w:r>
      <w:r w:rsidR="00B266C3">
        <w:rPr>
          <w:rFonts w:eastAsia="Times New Roman"/>
          <w:bCs/>
          <w:lang w:eastAsia="ja-JP"/>
        </w:rPr>
        <w:t xml:space="preserve"> </w:t>
      </w:r>
      <w:r>
        <w:rPr>
          <w:rFonts w:eastAsia="Times New Roman"/>
          <w:bCs/>
          <w:lang w:eastAsia="ja-JP"/>
        </w:rPr>
        <w:t>urged adoption</w:t>
      </w:r>
      <w:r w:rsidR="00BC1502">
        <w:rPr>
          <w:rFonts w:eastAsia="Times New Roman"/>
          <w:bCs/>
          <w:lang w:eastAsia="ja-JP"/>
        </w:rPr>
        <w:t>,</w:t>
      </w:r>
      <w:r>
        <w:rPr>
          <w:rFonts w:eastAsia="Times New Roman"/>
          <w:bCs/>
          <w:lang w:eastAsia="ja-JP"/>
        </w:rPr>
        <w:t xml:space="preserve"> as the timely approval of the Recommendation was essential to the work of the WRC </w:t>
      </w:r>
      <w:r w:rsidR="00B266C3">
        <w:rPr>
          <w:rFonts w:hint="eastAsia"/>
          <w:bCs/>
          <w:lang w:eastAsia="ja-JP"/>
        </w:rPr>
        <w:t xml:space="preserve">and </w:t>
      </w:r>
      <w:r>
        <w:rPr>
          <w:rFonts w:eastAsia="Times New Roman"/>
          <w:bCs/>
          <w:lang w:eastAsia="ja-JP"/>
        </w:rPr>
        <w:t xml:space="preserve">suggested the </w:t>
      </w:r>
      <w:r w:rsidR="00BC1502">
        <w:rPr>
          <w:rFonts w:eastAsia="Times New Roman"/>
          <w:bCs/>
          <w:lang w:eastAsia="ja-JP"/>
        </w:rPr>
        <w:t>transmittal to the Radiocommunic</w:t>
      </w:r>
      <w:r>
        <w:rPr>
          <w:rFonts w:eastAsia="Times New Roman"/>
          <w:bCs/>
          <w:lang w:eastAsia="ja-JP"/>
        </w:rPr>
        <w:t>ation Assembly.</w:t>
      </w:r>
    </w:p>
    <w:p w:rsidR="001601D8" w:rsidRDefault="001601D8" w:rsidP="000D1727">
      <w:pPr>
        <w:tabs>
          <w:tab w:val="left" w:pos="1905"/>
          <w:tab w:val="center" w:pos="8080"/>
        </w:tabs>
        <w:rPr>
          <w:rFonts w:eastAsia="Times New Roman"/>
          <w:bCs/>
          <w:lang w:eastAsia="ja-JP"/>
        </w:rPr>
      </w:pPr>
      <w:r>
        <w:rPr>
          <w:rFonts w:eastAsia="Times New Roman"/>
          <w:bCs/>
          <w:lang w:eastAsia="ja-JP"/>
        </w:rPr>
        <w:t xml:space="preserve">The Russian Federation disagreed </w:t>
      </w:r>
      <w:r w:rsidR="00B266C3">
        <w:rPr>
          <w:rFonts w:hint="eastAsia"/>
          <w:bCs/>
          <w:lang w:eastAsia="ja-JP"/>
        </w:rPr>
        <w:t xml:space="preserve">to </w:t>
      </w:r>
      <w:r>
        <w:rPr>
          <w:rFonts w:eastAsia="Times New Roman"/>
          <w:bCs/>
          <w:lang w:eastAsia="ja-JP"/>
        </w:rPr>
        <w:t xml:space="preserve">that </w:t>
      </w:r>
      <w:r w:rsidR="00D84B73">
        <w:rPr>
          <w:rFonts w:eastAsia="Times New Roman"/>
          <w:bCs/>
          <w:lang w:eastAsia="ja-JP"/>
        </w:rPr>
        <w:t>this was not a technical issue.</w:t>
      </w:r>
      <w:r>
        <w:rPr>
          <w:rFonts w:eastAsia="Times New Roman"/>
          <w:bCs/>
          <w:lang w:eastAsia="ja-JP"/>
        </w:rPr>
        <w:t xml:space="preserve"> </w:t>
      </w:r>
      <w:r w:rsidR="00B266C3">
        <w:rPr>
          <w:rFonts w:hint="eastAsia"/>
          <w:bCs/>
          <w:lang w:eastAsia="ja-JP"/>
        </w:rPr>
        <w:t>It</w:t>
      </w:r>
      <w:r w:rsidR="00B266C3">
        <w:rPr>
          <w:rFonts w:eastAsia="Times New Roman"/>
          <w:bCs/>
          <w:lang w:eastAsia="ja-JP"/>
        </w:rPr>
        <w:t xml:space="preserve"> </w:t>
      </w:r>
      <w:r>
        <w:rPr>
          <w:rFonts w:eastAsia="Times New Roman"/>
          <w:bCs/>
          <w:lang w:eastAsia="ja-JP"/>
        </w:rPr>
        <w:t xml:space="preserve">pointed out that these were </w:t>
      </w:r>
      <w:r w:rsidR="00B266C3">
        <w:rPr>
          <w:rFonts w:hint="eastAsia"/>
          <w:bCs/>
          <w:lang w:eastAsia="ja-JP"/>
        </w:rPr>
        <w:t xml:space="preserve">issues of the </w:t>
      </w:r>
      <w:r>
        <w:rPr>
          <w:rFonts w:eastAsia="Times New Roman"/>
          <w:bCs/>
          <w:lang w:eastAsia="ja-JP"/>
        </w:rPr>
        <w:t>different components of the same system</w:t>
      </w:r>
      <w:r w:rsidR="00D84B73">
        <w:rPr>
          <w:rFonts w:eastAsia="Times New Roman"/>
          <w:bCs/>
          <w:lang w:eastAsia="ja-JP"/>
        </w:rPr>
        <w:t xml:space="preserve"> and were interlinked.</w:t>
      </w:r>
      <w:r>
        <w:rPr>
          <w:rFonts w:eastAsia="Times New Roman"/>
          <w:bCs/>
          <w:lang w:eastAsia="ja-JP"/>
        </w:rPr>
        <w:t xml:space="preserve"> The Russian Federation was of the view that the draft </w:t>
      </w:r>
      <w:r w:rsidR="00B266C3">
        <w:rPr>
          <w:rFonts w:hint="eastAsia"/>
          <w:bCs/>
          <w:lang w:eastAsia="ja-JP"/>
        </w:rPr>
        <w:t xml:space="preserve">revision </w:t>
      </w:r>
      <w:r>
        <w:rPr>
          <w:rFonts w:eastAsia="Times New Roman"/>
          <w:bCs/>
          <w:lang w:eastAsia="ja-JP"/>
        </w:rPr>
        <w:t>could not be approved until the tec</w:t>
      </w:r>
      <w:r w:rsidR="00D84B73">
        <w:rPr>
          <w:rFonts w:eastAsia="Times New Roman"/>
          <w:bCs/>
          <w:lang w:eastAsia="ja-JP"/>
        </w:rPr>
        <w:t xml:space="preserve">hnical studies were completed. </w:t>
      </w:r>
    </w:p>
    <w:p w:rsidR="001601D8" w:rsidRDefault="001601D8" w:rsidP="000D1727">
      <w:pPr>
        <w:tabs>
          <w:tab w:val="left" w:pos="1905"/>
          <w:tab w:val="center" w:pos="8080"/>
        </w:tabs>
        <w:rPr>
          <w:rFonts w:eastAsia="Times New Roman"/>
          <w:bCs/>
          <w:lang w:eastAsia="ja-JP"/>
        </w:rPr>
      </w:pPr>
      <w:r>
        <w:rPr>
          <w:rFonts w:eastAsia="Times New Roman"/>
          <w:bCs/>
          <w:lang w:eastAsia="ja-JP"/>
        </w:rPr>
        <w:t>The Chairman noted the divergence of opinion</w:t>
      </w:r>
      <w:r w:rsidR="00B266C3">
        <w:rPr>
          <w:rFonts w:hint="eastAsia"/>
          <w:bCs/>
          <w:lang w:eastAsia="ja-JP"/>
        </w:rPr>
        <w:t>s</w:t>
      </w:r>
      <w:r>
        <w:rPr>
          <w:rFonts w:eastAsia="Times New Roman"/>
          <w:bCs/>
          <w:lang w:eastAsia="ja-JP"/>
        </w:rPr>
        <w:t xml:space="preserve"> and the relationship to WRC-related elements, he therefore proposed that the meeting decide to fo</w:t>
      </w:r>
      <w:r w:rsidR="00C21C89">
        <w:rPr>
          <w:rFonts w:eastAsia="Times New Roman"/>
          <w:bCs/>
          <w:lang w:eastAsia="ja-JP"/>
        </w:rPr>
        <w:t>r</w:t>
      </w:r>
      <w:r>
        <w:rPr>
          <w:rFonts w:eastAsia="Times New Roman"/>
          <w:bCs/>
          <w:lang w:eastAsia="ja-JP"/>
        </w:rPr>
        <w:t>ward the text to the nex</w:t>
      </w:r>
      <w:r w:rsidR="00D84B73">
        <w:rPr>
          <w:rFonts w:eastAsia="Times New Roman"/>
          <w:bCs/>
          <w:lang w:eastAsia="ja-JP"/>
        </w:rPr>
        <w:t xml:space="preserve">t Radiocommunication Assembly. </w:t>
      </w:r>
      <w:r>
        <w:rPr>
          <w:rFonts w:eastAsia="Times New Roman"/>
          <w:bCs/>
          <w:lang w:eastAsia="ja-JP"/>
        </w:rPr>
        <w:t>Under this procedure,</w:t>
      </w:r>
      <w:r w:rsidR="00C21C89">
        <w:rPr>
          <w:rFonts w:eastAsia="Times New Roman"/>
          <w:bCs/>
          <w:lang w:eastAsia="ja-JP"/>
        </w:rPr>
        <w:t xml:space="preserve"> the Chairman would</w:t>
      </w:r>
      <w:r>
        <w:rPr>
          <w:rFonts w:eastAsia="Times New Roman"/>
          <w:bCs/>
          <w:lang w:eastAsia="ja-JP"/>
        </w:rPr>
        <w:t xml:space="preserve"> need to summarize the discussion and t</w:t>
      </w:r>
      <w:r w:rsidR="00D84B73">
        <w:rPr>
          <w:rFonts w:eastAsia="Times New Roman"/>
          <w:bCs/>
          <w:lang w:eastAsia="ja-JP"/>
        </w:rPr>
        <w:t xml:space="preserve">he reasons for the objections. </w:t>
      </w:r>
      <w:r>
        <w:rPr>
          <w:rFonts w:eastAsia="Times New Roman"/>
          <w:bCs/>
          <w:lang w:eastAsia="ja-JP"/>
        </w:rPr>
        <w:t xml:space="preserve">He indicated he would </w:t>
      </w:r>
      <w:r w:rsidR="00C21C89">
        <w:rPr>
          <w:rFonts w:eastAsia="Times New Roman"/>
          <w:bCs/>
          <w:lang w:eastAsia="ja-JP"/>
        </w:rPr>
        <w:t>use the text from the Attachme</w:t>
      </w:r>
      <w:r>
        <w:rPr>
          <w:rFonts w:eastAsia="Times New Roman"/>
          <w:bCs/>
          <w:lang w:eastAsia="ja-JP"/>
        </w:rPr>
        <w:t>n</w:t>
      </w:r>
      <w:r w:rsidR="00C21C89">
        <w:rPr>
          <w:rFonts w:eastAsia="Times New Roman"/>
          <w:bCs/>
          <w:lang w:eastAsia="ja-JP"/>
        </w:rPr>
        <w:t>t 1 of D</w:t>
      </w:r>
      <w:r>
        <w:rPr>
          <w:rFonts w:eastAsia="Times New Roman"/>
          <w:bCs/>
          <w:lang w:eastAsia="ja-JP"/>
        </w:rPr>
        <w:t>o</w:t>
      </w:r>
      <w:r w:rsidR="00C21C89">
        <w:rPr>
          <w:rFonts w:eastAsia="Times New Roman"/>
          <w:bCs/>
          <w:lang w:eastAsia="ja-JP"/>
        </w:rPr>
        <w:t>c</w:t>
      </w:r>
      <w:r>
        <w:rPr>
          <w:rFonts w:eastAsia="Times New Roman"/>
          <w:bCs/>
          <w:lang w:eastAsia="ja-JP"/>
        </w:rPr>
        <w:t>ument 5/245 to summarize the views and</w:t>
      </w:r>
      <w:r w:rsidR="007A3EB7">
        <w:rPr>
          <w:rFonts w:eastAsia="Times New Roman"/>
          <w:bCs/>
          <w:lang w:eastAsia="ja-JP"/>
        </w:rPr>
        <w:t xml:space="preserve"> asked the opponents to</w:t>
      </w:r>
      <w:r w:rsidR="00C21C89">
        <w:rPr>
          <w:rFonts w:eastAsia="Times New Roman"/>
          <w:bCs/>
          <w:lang w:eastAsia="ja-JP"/>
        </w:rPr>
        <w:t xml:space="preserve"> provide him any additional or revised text</w:t>
      </w:r>
      <w:r w:rsidR="00B266C3">
        <w:rPr>
          <w:rFonts w:hint="eastAsia"/>
          <w:bCs/>
          <w:lang w:eastAsia="ja-JP"/>
        </w:rPr>
        <w:t xml:space="preserve"> if they so wish</w:t>
      </w:r>
      <w:r w:rsidR="00C21C89">
        <w:rPr>
          <w:rFonts w:eastAsia="Times New Roman"/>
          <w:bCs/>
          <w:lang w:eastAsia="ja-JP"/>
        </w:rPr>
        <w:t>.</w:t>
      </w:r>
      <w:r w:rsidR="007A3EB7">
        <w:rPr>
          <w:rFonts w:eastAsia="Times New Roman"/>
          <w:bCs/>
          <w:lang w:eastAsia="ja-JP"/>
        </w:rPr>
        <w:t xml:space="preserve"> </w:t>
      </w:r>
    </w:p>
    <w:p w:rsidR="001601D8" w:rsidRDefault="001601D8" w:rsidP="000D1727">
      <w:pPr>
        <w:tabs>
          <w:tab w:val="left" w:pos="1905"/>
          <w:tab w:val="center" w:pos="8080"/>
        </w:tabs>
        <w:rPr>
          <w:rFonts w:eastAsia="Times New Roman"/>
          <w:bCs/>
          <w:lang w:eastAsia="ja-JP"/>
        </w:rPr>
      </w:pPr>
      <w:r>
        <w:rPr>
          <w:rFonts w:eastAsia="Times New Roman"/>
          <w:bCs/>
          <w:lang w:eastAsia="ja-JP"/>
        </w:rPr>
        <w:t>The People’s Republic of China suggested withdrawal of the controversial elements of the draft revision</w:t>
      </w:r>
      <w:r w:rsidR="00B266C3">
        <w:rPr>
          <w:rFonts w:hint="eastAsia"/>
          <w:bCs/>
          <w:lang w:eastAsia="ja-JP"/>
        </w:rPr>
        <w:t xml:space="preserve">, i.e. revisions in section 3 of Annex 1, and to consider the document in this status, </w:t>
      </w:r>
      <w:r>
        <w:rPr>
          <w:rFonts w:eastAsia="Times New Roman"/>
          <w:bCs/>
          <w:lang w:eastAsia="ja-JP"/>
        </w:rPr>
        <w:t>prior to submission to the RA.</w:t>
      </w:r>
      <w:r w:rsidR="00D84B73">
        <w:rPr>
          <w:rFonts w:eastAsia="Times New Roman"/>
          <w:bCs/>
          <w:lang w:eastAsia="ja-JP"/>
        </w:rPr>
        <w:t xml:space="preserve"> </w:t>
      </w:r>
      <w:r w:rsidR="007A3EB7">
        <w:rPr>
          <w:rFonts w:eastAsia="Times New Roman"/>
          <w:bCs/>
          <w:lang w:eastAsia="ja-JP"/>
        </w:rPr>
        <w:t>I</w:t>
      </w:r>
      <w:r w:rsidR="00B32E48">
        <w:rPr>
          <w:rFonts w:eastAsia="Times New Roman"/>
          <w:bCs/>
          <w:lang w:eastAsia="ja-JP"/>
        </w:rPr>
        <w:t xml:space="preserve">srael supported this approach. </w:t>
      </w:r>
    </w:p>
    <w:p w:rsidR="007A3EB7" w:rsidRDefault="007A3EB7" w:rsidP="000D1727">
      <w:pPr>
        <w:tabs>
          <w:tab w:val="left" w:pos="1905"/>
          <w:tab w:val="center" w:pos="8080"/>
        </w:tabs>
        <w:rPr>
          <w:rFonts w:eastAsia="Times New Roman"/>
          <w:bCs/>
          <w:lang w:eastAsia="ja-JP"/>
        </w:rPr>
      </w:pPr>
      <w:r>
        <w:rPr>
          <w:rFonts w:eastAsia="Times New Roman"/>
          <w:bCs/>
          <w:lang w:eastAsia="ja-JP"/>
        </w:rPr>
        <w:t xml:space="preserve">The </w:t>
      </w:r>
      <w:r w:rsidR="00803F60">
        <w:rPr>
          <w:rFonts w:hint="eastAsia"/>
          <w:bCs/>
          <w:lang w:eastAsia="ja-JP"/>
        </w:rPr>
        <w:t>United Arab Emirates (</w:t>
      </w:r>
      <w:r>
        <w:rPr>
          <w:rFonts w:eastAsia="Times New Roman"/>
          <w:bCs/>
          <w:lang w:eastAsia="ja-JP"/>
        </w:rPr>
        <w:t>UAE</w:t>
      </w:r>
      <w:r w:rsidR="00803F60">
        <w:rPr>
          <w:rFonts w:hint="eastAsia"/>
          <w:bCs/>
          <w:lang w:eastAsia="ja-JP"/>
        </w:rPr>
        <w:t>)</w:t>
      </w:r>
      <w:r>
        <w:rPr>
          <w:rFonts w:eastAsia="Times New Roman"/>
          <w:bCs/>
          <w:lang w:eastAsia="ja-JP"/>
        </w:rPr>
        <w:t xml:space="preserve"> indicated that the topic was not </w:t>
      </w:r>
      <w:r w:rsidR="00FA5B6D">
        <w:rPr>
          <w:rFonts w:eastAsia="Times New Roman"/>
          <w:bCs/>
          <w:lang w:eastAsia="ja-JP"/>
        </w:rPr>
        <w:t xml:space="preserve">one of </w:t>
      </w:r>
      <w:r>
        <w:rPr>
          <w:rFonts w:eastAsia="Times New Roman"/>
          <w:bCs/>
          <w:lang w:eastAsia="ja-JP"/>
        </w:rPr>
        <w:t xml:space="preserve">allocation or identification as </w:t>
      </w:r>
      <w:r w:rsidR="00803F60">
        <w:rPr>
          <w:rFonts w:hint="eastAsia"/>
          <w:bCs/>
          <w:lang w:eastAsia="ja-JP"/>
        </w:rPr>
        <w:t xml:space="preserve">such an issue in </w:t>
      </w:r>
      <w:r>
        <w:rPr>
          <w:rFonts w:eastAsia="Times New Roman"/>
          <w:bCs/>
          <w:lang w:eastAsia="ja-JP"/>
        </w:rPr>
        <w:t xml:space="preserve">these bands were already </w:t>
      </w:r>
      <w:r w:rsidR="00803F60">
        <w:rPr>
          <w:rFonts w:hint="eastAsia"/>
          <w:bCs/>
          <w:lang w:eastAsia="ja-JP"/>
        </w:rPr>
        <w:t xml:space="preserve">addressed </w:t>
      </w:r>
      <w:r w:rsidR="00D84B73">
        <w:rPr>
          <w:rFonts w:eastAsia="Times New Roman"/>
          <w:bCs/>
          <w:lang w:eastAsia="ja-JP"/>
        </w:rPr>
        <w:t xml:space="preserve">in the Radio Regulations. </w:t>
      </w:r>
      <w:r>
        <w:rPr>
          <w:rFonts w:eastAsia="Times New Roman"/>
          <w:bCs/>
          <w:lang w:eastAsia="ja-JP"/>
        </w:rPr>
        <w:t xml:space="preserve">There are no obligations on any administration to implement any of the arrangements. </w:t>
      </w:r>
      <w:r w:rsidR="00803F60">
        <w:rPr>
          <w:rFonts w:hint="eastAsia"/>
          <w:bCs/>
          <w:lang w:eastAsia="ja-JP"/>
        </w:rPr>
        <w:t>It</w:t>
      </w:r>
      <w:r w:rsidR="00803F60">
        <w:rPr>
          <w:rFonts w:eastAsia="Times New Roman"/>
          <w:bCs/>
          <w:lang w:eastAsia="ja-JP"/>
        </w:rPr>
        <w:t xml:space="preserve"> </w:t>
      </w:r>
      <w:r>
        <w:rPr>
          <w:rFonts w:eastAsia="Times New Roman"/>
          <w:bCs/>
          <w:lang w:eastAsia="ja-JP"/>
        </w:rPr>
        <w:t>supported consid</w:t>
      </w:r>
      <w:r w:rsidR="00FA5B6D">
        <w:rPr>
          <w:rFonts w:eastAsia="Times New Roman"/>
          <w:bCs/>
          <w:lang w:eastAsia="ja-JP"/>
        </w:rPr>
        <w:t xml:space="preserve">eration </w:t>
      </w:r>
      <w:r w:rsidR="00803F60">
        <w:rPr>
          <w:rFonts w:hint="eastAsia"/>
          <w:bCs/>
          <w:lang w:eastAsia="ja-JP"/>
        </w:rPr>
        <w:t xml:space="preserve">of </w:t>
      </w:r>
      <w:r w:rsidR="00FA5B6D">
        <w:rPr>
          <w:rFonts w:eastAsia="Times New Roman"/>
          <w:bCs/>
          <w:lang w:eastAsia="ja-JP"/>
        </w:rPr>
        <w:t>the whole Recommendation</w:t>
      </w:r>
      <w:r>
        <w:rPr>
          <w:rFonts w:eastAsia="Times New Roman"/>
          <w:bCs/>
          <w:lang w:eastAsia="ja-JP"/>
        </w:rPr>
        <w:t xml:space="preserve"> and not dividing it into parts.</w:t>
      </w:r>
    </w:p>
    <w:p w:rsidR="00803F60" w:rsidRDefault="007A3EB7" w:rsidP="000D1727">
      <w:pPr>
        <w:tabs>
          <w:tab w:val="left" w:pos="1905"/>
          <w:tab w:val="center" w:pos="8080"/>
        </w:tabs>
        <w:rPr>
          <w:bCs/>
          <w:lang w:eastAsia="ja-JP"/>
        </w:rPr>
      </w:pPr>
      <w:r>
        <w:rPr>
          <w:rFonts w:eastAsia="Times New Roman"/>
          <w:bCs/>
          <w:lang w:eastAsia="ja-JP"/>
        </w:rPr>
        <w:t>The Russian Federation noted that the only is</w:t>
      </w:r>
      <w:r w:rsidR="00D84B73">
        <w:rPr>
          <w:rFonts w:eastAsia="Times New Roman"/>
          <w:bCs/>
          <w:lang w:eastAsia="ja-JP"/>
        </w:rPr>
        <w:t xml:space="preserve">sues were with the 2 GHz band. </w:t>
      </w:r>
      <w:r>
        <w:rPr>
          <w:rFonts w:eastAsia="Times New Roman"/>
          <w:bCs/>
          <w:lang w:eastAsia="ja-JP"/>
        </w:rPr>
        <w:t xml:space="preserve">If those arrangements were removed, then approval at </w:t>
      </w:r>
      <w:r w:rsidR="00803F60">
        <w:rPr>
          <w:rFonts w:hint="eastAsia"/>
          <w:bCs/>
          <w:lang w:eastAsia="ja-JP"/>
        </w:rPr>
        <w:t xml:space="preserve">this </w:t>
      </w:r>
      <w:r>
        <w:rPr>
          <w:rFonts w:eastAsia="Times New Roman"/>
          <w:bCs/>
          <w:lang w:eastAsia="ja-JP"/>
        </w:rPr>
        <w:t>S</w:t>
      </w:r>
      <w:r w:rsidR="00FA5B6D">
        <w:rPr>
          <w:rFonts w:eastAsia="Times New Roman"/>
          <w:bCs/>
          <w:lang w:eastAsia="ja-JP"/>
        </w:rPr>
        <w:t xml:space="preserve">tudy </w:t>
      </w:r>
      <w:r>
        <w:rPr>
          <w:rFonts w:eastAsia="Times New Roman"/>
          <w:bCs/>
          <w:lang w:eastAsia="ja-JP"/>
        </w:rPr>
        <w:t>G</w:t>
      </w:r>
      <w:r w:rsidR="00FA5B6D">
        <w:rPr>
          <w:rFonts w:eastAsia="Times New Roman"/>
          <w:bCs/>
          <w:lang w:eastAsia="ja-JP"/>
        </w:rPr>
        <w:t xml:space="preserve">roup </w:t>
      </w:r>
      <w:r>
        <w:rPr>
          <w:rFonts w:eastAsia="Times New Roman"/>
          <w:bCs/>
          <w:lang w:eastAsia="ja-JP"/>
        </w:rPr>
        <w:t xml:space="preserve">5 would be possible. </w:t>
      </w:r>
    </w:p>
    <w:p w:rsidR="007A3EB7" w:rsidRDefault="007A3EB7" w:rsidP="000D1727">
      <w:pPr>
        <w:tabs>
          <w:tab w:val="left" w:pos="1905"/>
          <w:tab w:val="center" w:pos="8080"/>
        </w:tabs>
        <w:rPr>
          <w:rFonts w:eastAsia="Times New Roman"/>
          <w:bCs/>
          <w:lang w:eastAsia="ja-JP"/>
        </w:rPr>
      </w:pPr>
      <w:r>
        <w:rPr>
          <w:rFonts w:eastAsia="Times New Roman"/>
          <w:bCs/>
          <w:lang w:eastAsia="ja-JP"/>
        </w:rPr>
        <w:t>The Chairman asked if this approach would be acceptable to the meeting.</w:t>
      </w:r>
    </w:p>
    <w:p w:rsidR="007A3EB7" w:rsidRDefault="007A3EB7" w:rsidP="000D1727">
      <w:pPr>
        <w:tabs>
          <w:tab w:val="left" w:pos="1905"/>
          <w:tab w:val="center" w:pos="8080"/>
        </w:tabs>
        <w:rPr>
          <w:rFonts w:eastAsia="Times New Roman"/>
          <w:bCs/>
          <w:lang w:eastAsia="ja-JP"/>
        </w:rPr>
      </w:pPr>
      <w:r>
        <w:rPr>
          <w:rFonts w:eastAsia="Times New Roman"/>
          <w:bCs/>
          <w:lang w:eastAsia="ja-JP"/>
        </w:rPr>
        <w:t xml:space="preserve">The United States indicated that the dissection of the Recommendation to appease one or two administrations was not an appropriate approach. </w:t>
      </w:r>
      <w:r w:rsidR="00803F60">
        <w:rPr>
          <w:rFonts w:hint="eastAsia"/>
          <w:bCs/>
          <w:lang w:eastAsia="ja-JP"/>
        </w:rPr>
        <w:t xml:space="preserve">It </w:t>
      </w:r>
      <w:r>
        <w:rPr>
          <w:rFonts w:eastAsia="Times New Roman"/>
          <w:bCs/>
          <w:lang w:eastAsia="ja-JP"/>
        </w:rPr>
        <w:t>further noted that</w:t>
      </w:r>
      <w:r w:rsidR="00803F60">
        <w:rPr>
          <w:rFonts w:hint="eastAsia"/>
          <w:bCs/>
          <w:lang w:eastAsia="ja-JP"/>
        </w:rPr>
        <w:t xml:space="preserve">, as a result of the CPM15-2, </w:t>
      </w:r>
      <w:r>
        <w:rPr>
          <w:rFonts w:eastAsia="Times New Roman"/>
          <w:bCs/>
          <w:lang w:eastAsia="ja-JP"/>
        </w:rPr>
        <w:t xml:space="preserve">the Director of the BR </w:t>
      </w:r>
      <w:r w:rsidR="00FA5B6D">
        <w:rPr>
          <w:rFonts w:eastAsia="Times New Roman"/>
          <w:bCs/>
          <w:lang w:eastAsia="ja-JP"/>
        </w:rPr>
        <w:t xml:space="preserve">has indicated </w:t>
      </w:r>
      <w:r w:rsidR="00803F60">
        <w:rPr>
          <w:rFonts w:hint="eastAsia"/>
          <w:bCs/>
          <w:lang w:eastAsia="ja-JP"/>
        </w:rPr>
        <w:t xml:space="preserve">that </w:t>
      </w:r>
      <w:r w:rsidR="00FA5B6D">
        <w:rPr>
          <w:rFonts w:eastAsia="Times New Roman"/>
          <w:bCs/>
          <w:lang w:eastAsia="ja-JP"/>
        </w:rPr>
        <w:t xml:space="preserve">he </w:t>
      </w:r>
      <w:r w:rsidR="00803F60">
        <w:rPr>
          <w:rFonts w:hint="eastAsia"/>
          <w:bCs/>
          <w:lang w:eastAsia="ja-JP"/>
        </w:rPr>
        <w:t>would include</w:t>
      </w:r>
      <w:r w:rsidR="00FA5B6D">
        <w:rPr>
          <w:rFonts w:eastAsia="Times New Roman"/>
          <w:bCs/>
          <w:lang w:eastAsia="ja-JP"/>
        </w:rPr>
        <w:t xml:space="preserve"> this </w:t>
      </w:r>
      <w:r w:rsidR="00803F60">
        <w:rPr>
          <w:rFonts w:hint="eastAsia"/>
          <w:bCs/>
          <w:lang w:eastAsia="ja-JP"/>
        </w:rPr>
        <w:t xml:space="preserve">2 GHz </w:t>
      </w:r>
      <w:r w:rsidR="00FA5B6D">
        <w:rPr>
          <w:rFonts w:eastAsia="Times New Roman"/>
          <w:bCs/>
          <w:lang w:eastAsia="ja-JP"/>
        </w:rPr>
        <w:t>issue in his Repor</w:t>
      </w:r>
      <w:r>
        <w:rPr>
          <w:rFonts w:eastAsia="Times New Roman"/>
          <w:bCs/>
          <w:lang w:eastAsia="ja-JP"/>
        </w:rPr>
        <w:t xml:space="preserve">t to </w:t>
      </w:r>
      <w:r w:rsidR="00030D30">
        <w:rPr>
          <w:rFonts w:eastAsia="Times New Roman"/>
          <w:bCs/>
          <w:lang w:eastAsia="ja-JP"/>
        </w:rPr>
        <w:br/>
      </w:r>
      <w:r>
        <w:rPr>
          <w:rFonts w:eastAsia="Times New Roman"/>
          <w:bCs/>
          <w:lang w:eastAsia="ja-JP"/>
        </w:rPr>
        <w:t>WRC</w:t>
      </w:r>
      <w:r w:rsidR="00FA5B6D">
        <w:rPr>
          <w:rFonts w:eastAsia="Times New Roman"/>
          <w:bCs/>
          <w:lang w:eastAsia="ja-JP"/>
        </w:rPr>
        <w:t>-15</w:t>
      </w:r>
      <w:r>
        <w:rPr>
          <w:rFonts w:eastAsia="Times New Roman"/>
          <w:bCs/>
          <w:lang w:eastAsia="ja-JP"/>
        </w:rPr>
        <w:t xml:space="preserve">. </w:t>
      </w:r>
      <w:r w:rsidR="00803F60">
        <w:rPr>
          <w:rFonts w:hint="eastAsia"/>
          <w:bCs/>
          <w:lang w:eastAsia="ja-JP"/>
        </w:rPr>
        <w:t>The US also requested that</w:t>
      </w:r>
      <w:r>
        <w:rPr>
          <w:rFonts w:eastAsia="Times New Roman"/>
          <w:bCs/>
          <w:lang w:eastAsia="ja-JP"/>
        </w:rPr>
        <w:t xml:space="preserve"> the views of the proponents </w:t>
      </w:r>
      <w:r w:rsidR="00803F60">
        <w:rPr>
          <w:rFonts w:hint="eastAsia"/>
          <w:bCs/>
          <w:lang w:eastAsia="ja-JP"/>
        </w:rPr>
        <w:t xml:space="preserve">be included in the summarization of the meeting to be </w:t>
      </w:r>
      <w:r>
        <w:rPr>
          <w:rFonts w:eastAsia="Times New Roman"/>
          <w:bCs/>
          <w:lang w:eastAsia="ja-JP"/>
        </w:rPr>
        <w:t>transmitted to the R</w:t>
      </w:r>
      <w:r w:rsidR="00FA5B6D">
        <w:rPr>
          <w:rFonts w:eastAsia="Times New Roman"/>
          <w:bCs/>
          <w:lang w:eastAsia="ja-JP"/>
        </w:rPr>
        <w:t xml:space="preserve">adiocommunication </w:t>
      </w:r>
      <w:r>
        <w:rPr>
          <w:rFonts w:eastAsia="Times New Roman"/>
          <w:bCs/>
          <w:lang w:eastAsia="ja-JP"/>
        </w:rPr>
        <w:t>A</w:t>
      </w:r>
      <w:r w:rsidR="00FA5B6D">
        <w:rPr>
          <w:rFonts w:eastAsia="Times New Roman"/>
          <w:bCs/>
          <w:lang w:eastAsia="ja-JP"/>
        </w:rPr>
        <w:t>ssembly</w:t>
      </w:r>
      <w:r>
        <w:rPr>
          <w:rFonts w:eastAsia="Times New Roman"/>
          <w:bCs/>
          <w:lang w:eastAsia="ja-JP"/>
        </w:rPr>
        <w:t>.</w:t>
      </w:r>
    </w:p>
    <w:p w:rsidR="007A3EB7" w:rsidRDefault="007A3EB7" w:rsidP="000D1727">
      <w:pPr>
        <w:tabs>
          <w:tab w:val="left" w:pos="1905"/>
          <w:tab w:val="center" w:pos="8080"/>
        </w:tabs>
        <w:rPr>
          <w:rFonts w:eastAsia="Times New Roman"/>
          <w:bCs/>
          <w:lang w:eastAsia="ja-JP"/>
        </w:rPr>
      </w:pPr>
      <w:r>
        <w:rPr>
          <w:rFonts w:eastAsia="Times New Roman"/>
          <w:bCs/>
          <w:lang w:eastAsia="ja-JP"/>
        </w:rPr>
        <w:t>The Chairman reminded the meeting that transmittal to the R</w:t>
      </w:r>
      <w:r w:rsidR="00FA5B6D">
        <w:rPr>
          <w:rFonts w:eastAsia="Times New Roman"/>
          <w:bCs/>
          <w:lang w:eastAsia="ja-JP"/>
        </w:rPr>
        <w:t xml:space="preserve">adiocommunication </w:t>
      </w:r>
      <w:r>
        <w:rPr>
          <w:rFonts w:eastAsia="Times New Roman"/>
          <w:bCs/>
          <w:lang w:eastAsia="ja-JP"/>
        </w:rPr>
        <w:t>A</w:t>
      </w:r>
      <w:r w:rsidR="00FA5B6D">
        <w:rPr>
          <w:rFonts w:eastAsia="Times New Roman"/>
          <w:bCs/>
          <w:lang w:eastAsia="ja-JP"/>
        </w:rPr>
        <w:t>ssembly</w:t>
      </w:r>
      <w:r>
        <w:rPr>
          <w:rFonts w:eastAsia="Times New Roman"/>
          <w:bCs/>
          <w:lang w:eastAsia="ja-JP"/>
        </w:rPr>
        <w:t xml:space="preserve"> did not presume approval</w:t>
      </w:r>
      <w:r w:rsidR="00803F60">
        <w:rPr>
          <w:rFonts w:hint="eastAsia"/>
          <w:bCs/>
          <w:lang w:eastAsia="ja-JP"/>
        </w:rPr>
        <w:t xml:space="preserve">, </w:t>
      </w:r>
      <w:r w:rsidR="00803F60">
        <w:rPr>
          <w:bCs/>
          <w:lang w:eastAsia="ja-JP"/>
        </w:rPr>
        <w:t xml:space="preserve">but </w:t>
      </w:r>
      <w:r w:rsidR="00803F60">
        <w:rPr>
          <w:rFonts w:hint="eastAsia"/>
          <w:bCs/>
          <w:lang w:eastAsia="ja-JP"/>
        </w:rPr>
        <w:t>f</w:t>
      </w:r>
      <w:r>
        <w:rPr>
          <w:rFonts w:eastAsia="Times New Roman"/>
          <w:bCs/>
          <w:lang w:eastAsia="ja-JP"/>
        </w:rPr>
        <w:t>urther consideration there.</w:t>
      </w:r>
    </w:p>
    <w:p w:rsidR="007A3EB7" w:rsidRDefault="007A3EB7" w:rsidP="000D1727">
      <w:pPr>
        <w:tabs>
          <w:tab w:val="left" w:pos="1905"/>
          <w:tab w:val="center" w:pos="8080"/>
        </w:tabs>
        <w:rPr>
          <w:rFonts w:eastAsia="Times New Roman"/>
          <w:bCs/>
          <w:lang w:eastAsia="ja-JP"/>
        </w:rPr>
      </w:pPr>
      <w:r>
        <w:rPr>
          <w:rFonts w:eastAsia="Times New Roman"/>
          <w:bCs/>
          <w:lang w:eastAsia="ja-JP"/>
        </w:rPr>
        <w:t>The Chairman indicated that it appeared no agreement was possible</w:t>
      </w:r>
      <w:r w:rsidR="00FA5B6D">
        <w:rPr>
          <w:rFonts w:eastAsia="Times New Roman"/>
          <w:bCs/>
          <w:lang w:eastAsia="ja-JP"/>
        </w:rPr>
        <w:t xml:space="preserve"> in Study Group 5</w:t>
      </w:r>
      <w:r w:rsidR="00803F60">
        <w:rPr>
          <w:rFonts w:hint="eastAsia"/>
          <w:bCs/>
          <w:lang w:eastAsia="ja-JP"/>
        </w:rPr>
        <w:t>, and that</w:t>
      </w:r>
      <w:r w:rsidR="008F4953">
        <w:rPr>
          <w:rFonts w:eastAsia="Times New Roman"/>
          <w:bCs/>
          <w:lang w:eastAsia="ja-JP"/>
        </w:rPr>
        <w:t xml:space="preserve"> </w:t>
      </w:r>
      <w:r w:rsidR="00803F60">
        <w:rPr>
          <w:rFonts w:hint="eastAsia"/>
          <w:bCs/>
          <w:lang w:eastAsia="ja-JP"/>
        </w:rPr>
        <w:t>t</w:t>
      </w:r>
      <w:r>
        <w:rPr>
          <w:rFonts w:eastAsia="Times New Roman"/>
          <w:bCs/>
          <w:lang w:eastAsia="ja-JP"/>
        </w:rPr>
        <w:t xml:space="preserve">he document </w:t>
      </w:r>
      <w:r w:rsidR="00803F60">
        <w:rPr>
          <w:rFonts w:eastAsia="Times New Roman"/>
          <w:bCs/>
          <w:lang w:eastAsia="ja-JP"/>
        </w:rPr>
        <w:t>w</w:t>
      </w:r>
      <w:r w:rsidR="00803F60">
        <w:rPr>
          <w:rFonts w:hint="eastAsia"/>
          <w:bCs/>
          <w:lang w:eastAsia="ja-JP"/>
        </w:rPr>
        <w:t>ould</w:t>
      </w:r>
      <w:r w:rsidR="00803F60">
        <w:rPr>
          <w:rFonts w:eastAsia="Times New Roman"/>
          <w:bCs/>
          <w:lang w:eastAsia="ja-JP"/>
        </w:rPr>
        <w:t xml:space="preserve"> </w:t>
      </w:r>
      <w:r w:rsidR="00FA5B6D">
        <w:rPr>
          <w:rFonts w:eastAsia="Times New Roman"/>
          <w:bCs/>
          <w:lang w:eastAsia="ja-JP"/>
        </w:rPr>
        <w:t>be transmitted to the Ra</w:t>
      </w:r>
      <w:r>
        <w:rPr>
          <w:rFonts w:eastAsia="Times New Roman"/>
          <w:bCs/>
          <w:lang w:eastAsia="ja-JP"/>
        </w:rPr>
        <w:t>diocommun</w:t>
      </w:r>
      <w:r w:rsidR="00FA5B6D">
        <w:rPr>
          <w:rFonts w:eastAsia="Times New Roman"/>
          <w:bCs/>
          <w:lang w:eastAsia="ja-JP"/>
        </w:rPr>
        <w:t>i</w:t>
      </w:r>
      <w:r>
        <w:rPr>
          <w:rFonts w:eastAsia="Times New Roman"/>
          <w:bCs/>
          <w:lang w:eastAsia="ja-JP"/>
        </w:rPr>
        <w:t>cation Ass</w:t>
      </w:r>
      <w:r w:rsidR="00FA5B6D">
        <w:rPr>
          <w:rFonts w:eastAsia="Times New Roman"/>
          <w:bCs/>
          <w:lang w:eastAsia="ja-JP"/>
        </w:rPr>
        <w:t>e</w:t>
      </w:r>
      <w:r>
        <w:rPr>
          <w:rFonts w:eastAsia="Times New Roman"/>
          <w:bCs/>
          <w:lang w:eastAsia="ja-JP"/>
        </w:rPr>
        <w:t xml:space="preserve">mbly </w:t>
      </w:r>
      <w:r w:rsidR="00646081">
        <w:rPr>
          <w:rFonts w:hint="eastAsia"/>
          <w:bCs/>
          <w:lang w:eastAsia="ja-JP"/>
        </w:rPr>
        <w:t xml:space="preserve">in accordance with 10.2.1.2 item a) of Resolution ITU-R 1-6 </w:t>
      </w:r>
      <w:r w:rsidR="00646081">
        <w:rPr>
          <w:rFonts w:eastAsia="Times New Roman"/>
          <w:bCs/>
          <w:lang w:eastAsia="ja-JP"/>
        </w:rPr>
        <w:t>along with the views</w:t>
      </w:r>
      <w:r w:rsidR="00646081">
        <w:rPr>
          <w:rFonts w:hint="eastAsia"/>
          <w:lang w:eastAsia="ja-JP"/>
        </w:rPr>
        <w:t xml:space="preserve"> </w:t>
      </w:r>
      <w:r w:rsidR="002D1467">
        <w:rPr>
          <w:rFonts w:hint="eastAsia"/>
          <w:lang w:eastAsia="ja-JP"/>
        </w:rPr>
        <w:t>(see Annex 2)</w:t>
      </w:r>
      <w:r>
        <w:rPr>
          <w:rFonts w:eastAsia="Times New Roman"/>
          <w:bCs/>
          <w:lang w:eastAsia="ja-JP"/>
        </w:rPr>
        <w:t>.</w:t>
      </w:r>
    </w:p>
    <w:p w:rsidR="00360F00" w:rsidRPr="00646081" w:rsidRDefault="00360F00" w:rsidP="00D84B73">
      <w:pPr>
        <w:pStyle w:val="Heading4"/>
        <w:rPr>
          <w:lang w:eastAsia="ja-JP"/>
        </w:rPr>
      </w:pPr>
      <w:r w:rsidRPr="00646081">
        <w:t>7.2.2.2</w:t>
      </w:r>
      <w:r w:rsidR="00D84B73">
        <w:rPr>
          <w:lang w:eastAsia="ja-JP"/>
        </w:rPr>
        <w:tab/>
      </w:r>
      <w:r w:rsidR="00646081" w:rsidRPr="00646081">
        <w:t xml:space="preserve">Document </w:t>
      </w:r>
      <w:hyperlink r:id="rId40" w:history="1">
        <w:r w:rsidR="00646081" w:rsidRPr="00646081">
          <w:rPr>
            <w:rStyle w:val="Hyperlink"/>
            <w:szCs w:val="24"/>
          </w:rPr>
          <w:t>5/</w:t>
        </w:r>
        <w:r w:rsidR="00646081" w:rsidRPr="00646081">
          <w:rPr>
            <w:rStyle w:val="Hyperlink"/>
            <w:szCs w:val="24"/>
            <w:lang w:eastAsia="ja-JP"/>
          </w:rPr>
          <w:t>214</w:t>
        </w:r>
      </w:hyperlink>
      <w:r w:rsidR="00646081" w:rsidRPr="00646081">
        <w:t xml:space="preserve"> - </w:t>
      </w:r>
      <w:r w:rsidR="00646081" w:rsidRPr="00646081">
        <w:rPr>
          <w:lang w:eastAsia="ja-JP"/>
        </w:rPr>
        <w:t xml:space="preserve">Draft new </w:t>
      </w:r>
      <w:r w:rsidRPr="00646081">
        <w:t>Rec</w:t>
      </w:r>
      <w:r w:rsidR="006270A5" w:rsidRPr="00646081">
        <w:t>ommendation</w:t>
      </w:r>
      <w:r w:rsidRPr="00646081">
        <w:t xml:space="preserve"> M. [BSMS700]</w:t>
      </w:r>
      <w:r w:rsidR="00646081" w:rsidRPr="00646081">
        <w:rPr>
          <w:lang w:eastAsia="ja-JP"/>
        </w:rPr>
        <w:t xml:space="preserve"> </w:t>
      </w:r>
      <w:r w:rsidR="00646081" w:rsidRPr="00646081">
        <w:t>and related documents</w:t>
      </w:r>
      <w:r w:rsidR="00646081">
        <w:rPr>
          <w:rFonts w:hint="eastAsia"/>
          <w:lang w:eastAsia="ja-JP"/>
        </w:rPr>
        <w:t xml:space="preserve"> </w:t>
      </w:r>
      <w:r w:rsidR="00646081" w:rsidRPr="00646081">
        <w:rPr>
          <w:lang w:eastAsia="ja-JP"/>
        </w:rPr>
        <w:t>- Specific out-of-band emission limit of IMT mobile stations operating in the frequency band 694-790 MHz for protection of existing services in Region 1 in the frequency band below 694 MHz</w:t>
      </w:r>
      <w:r w:rsidR="00646081">
        <w:rPr>
          <w:rFonts w:hint="eastAsia"/>
          <w:lang w:eastAsia="ja-JP"/>
        </w:rPr>
        <w:t>,</w:t>
      </w:r>
      <w:r w:rsidRPr="00646081">
        <w:t xml:space="preserve"> </w:t>
      </w:r>
    </w:p>
    <w:p w:rsidR="00DE7830" w:rsidRDefault="00DE7830" w:rsidP="00DE7830">
      <w:pPr>
        <w:tabs>
          <w:tab w:val="clear" w:pos="2268"/>
          <w:tab w:val="left" w:pos="1905"/>
          <w:tab w:val="center" w:pos="8080"/>
        </w:tabs>
        <w:ind w:left="1" w:firstLine="2"/>
        <w:rPr>
          <w:rFonts w:eastAsia="Times New Roman"/>
          <w:bCs/>
          <w:lang w:eastAsia="ja-JP"/>
        </w:rPr>
      </w:pPr>
      <w:r>
        <w:rPr>
          <w:rFonts w:eastAsia="Times New Roman"/>
          <w:bCs/>
          <w:lang w:eastAsia="ja-JP"/>
        </w:rPr>
        <w:t>The Chairman noted that many documents had been received on the subject of the draft new Recommendation ITU-R M.[BSMS700]</w:t>
      </w:r>
      <w:r w:rsidR="00D84B73">
        <w:rPr>
          <w:rFonts w:eastAsia="Times New Roman"/>
          <w:bCs/>
          <w:lang w:eastAsia="ja-JP"/>
        </w:rPr>
        <w:t>.</w:t>
      </w:r>
      <w:r>
        <w:rPr>
          <w:rFonts w:eastAsia="Times New Roman"/>
          <w:bCs/>
          <w:lang w:eastAsia="ja-JP"/>
        </w:rPr>
        <w:t xml:space="preserve"> He invited the Chairman of WP 5D to introduce the </w:t>
      </w:r>
      <w:r w:rsidR="00803F60">
        <w:rPr>
          <w:rFonts w:hint="eastAsia"/>
          <w:bCs/>
          <w:lang w:eastAsia="ja-JP"/>
        </w:rPr>
        <w:t xml:space="preserve">document </w:t>
      </w:r>
      <w:r>
        <w:rPr>
          <w:rFonts w:eastAsia="Times New Roman"/>
          <w:bCs/>
          <w:lang w:eastAsia="ja-JP"/>
        </w:rPr>
        <w:t>(</w:t>
      </w:r>
      <w:hyperlink r:id="rId41" w:history="1">
        <w:r>
          <w:rPr>
            <w:rStyle w:val="Hyperlink"/>
            <w:rFonts w:eastAsia="Times New Roman"/>
            <w:bCs/>
            <w:lang w:eastAsia="ja-JP"/>
          </w:rPr>
          <w:t>5/214</w:t>
        </w:r>
      </w:hyperlink>
      <w:r>
        <w:rPr>
          <w:rFonts w:eastAsia="Times New Roman"/>
          <w:bCs/>
          <w:lang w:eastAsia="ja-JP"/>
        </w:rPr>
        <w:t>), followed by introduct</w:t>
      </w:r>
      <w:r w:rsidR="00D84B73">
        <w:rPr>
          <w:rFonts w:eastAsia="Times New Roman"/>
          <w:bCs/>
          <w:lang w:eastAsia="ja-JP"/>
        </w:rPr>
        <w:t xml:space="preserve">ion of all the related inputs. </w:t>
      </w:r>
      <w:r>
        <w:rPr>
          <w:rFonts w:eastAsia="Times New Roman"/>
          <w:bCs/>
          <w:lang w:eastAsia="ja-JP"/>
        </w:rPr>
        <w:t xml:space="preserve">He asked that discussion be </w:t>
      </w:r>
      <w:r w:rsidR="00481E5D">
        <w:rPr>
          <w:rFonts w:eastAsia="Times New Roman"/>
          <w:bCs/>
          <w:lang w:eastAsia="ja-JP"/>
        </w:rPr>
        <w:t>deferred</w:t>
      </w:r>
      <w:r>
        <w:rPr>
          <w:rFonts w:eastAsia="Times New Roman"/>
          <w:bCs/>
          <w:lang w:eastAsia="ja-JP"/>
        </w:rPr>
        <w:t xml:space="preserve"> until the completion of the introduction of all the documents.</w:t>
      </w:r>
    </w:p>
    <w:p w:rsidR="00030D30" w:rsidRDefault="00481E5D" w:rsidP="00DE7830">
      <w:pPr>
        <w:tabs>
          <w:tab w:val="clear" w:pos="2268"/>
          <w:tab w:val="left" w:pos="1905"/>
          <w:tab w:val="center" w:pos="8080"/>
        </w:tabs>
        <w:ind w:left="1" w:firstLine="2"/>
        <w:rPr>
          <w:rFonts w:eastAsia="Times New Roman"/>
          <w:bCs/>
          <w:lang w:eastAsia="ja-JP"/>
        </w:rPr>
      </w:pPr>
      <w:r>
        <w:rPr>
          <w:rFonts w:eastAsia="Times New Roman"/>
          <w:bCs/>
          <w:lang w:eastAsia="ja-JP"/>
        </w:rPr>
        <w:t>Mr. Blust</w:t>
      </w:r>
      <w:r w:rsidR="00DE7830">
        <w:rPr>
          <w:rFonts w:eastAsia="Times New Roman"/>
          <w:bCs/>
          <w:lang w:eastAsia="ja-JP"/>
        </w:rPr>
        <w:t xml:space="preserve"> introduced the draft </w:t>
      </w:r>
      <w:r>
        <w:rPr>
          <w:rFonts w:eastAsia="Times New Roman"/>
          <w:bCs/>
          <w:lang w:eastAsia="ja-JP"/>
        </w:rPr>
        <w:t xml:space="preserve">new </w:t>
      </w:r>
      <w:r w:rsidR="00DE7830">
        <w:rPr>
          <w:rFonts w:eastAsia="Times New Roman"/>
          <w:bCs/>
          <w:lang w:eastAsia="ja-JP"/>
        </w:rPr>
        <w:t>Recommendation ITU-R M.[BSMS700]</w:t>
      </w:r>
      <w:r w:rsidR="00DB573D">
        <w:rPr>
          <w:rFonts w:eastAsia="Times New Roman"/>
          <w:bCs/>
          <w:lang w:eastAsia="ja-JP"/>
        </w:rPr>
        <w:t>,</w:t>
      </w:r>
      <w:r w:rsidR="00DB573D" w:rsidRPr="00DB573D">
        <w:rPr>
          <w:rFonts w:eastAsia="Times New Roman"/>
          <w:bCs/>
          <w:lang w:eastAsia="ja-JP"/>
        </w:rPr>
        <w:t xml:space="preserve"> </w:t>
      </w:r>
      <w:r w:rsidR="00DB573D" w:rsidRPr="000D1727">
        <w:rPr>
          <w:rFonts w:eastAsia="Times New Roman"/>
          <w:bCs/>
          <w:lang w:eastAsia="ja-JP"/>
        </w:rPr>
        <w:t>Specific out-of-band emission limit of IMT mobile stations operating in the frequency band 694-790 MHz for protection of existing services in Region 1 in the frequency band below 694 MHz</w:t>
      </w:r>
      <w:r w:rsidR="00646081">
        <w:rPr>
          <w:rFonts w:eastAsia="Times New Roman"/>
          <w:bCs/>
          <w:lang w:eastAsia="ja-JP"/>
        </w:rPr>
        <w:t xml:space="preserve">. </w:t>
      </w:r>
    </w:p>
    <w:p w:rsidR="00DE7830" w:rsidRDefault="00DE7830" w:rsidP="00DE7830">
      <w:pPr>
        <w:tabs>
          <w:tab w:val="clear" w:pos="2268"/>
          <w:tab w:val="left" w:pos="1905"/>
          <w:tab w:val="center" w:pos="8080"/>
        </w:tabs>
        <w:ind w:left="1" w:firstLine="2"/>
        <w:rPr>
          <w:rFonts w:eastAsia="Times New Roman"/>
          <w:bCs/>
          <w:lang w:eastAsia="ja-JP"/>
        </w:rPr>
      </w:pPr>
      <w:r>
        <w:rPr>
          <w:rFonts w:eastAsia="Times New Roman"/>
          <w:bCs/>
          <w:lang w:eastAsia="ja-JP"/>
        </w:rPr>
        <w:lastRenderedPageBreak/>
        <w:t xml:space="preserve">He confirmed that, following discussions in </w:t>
      </w:r>
      <w:r w:rsidR="00481E5D">
        <w:rPr>
          <w:rFonts w:eastAsia="Times New Roman"/>
          <w:bCs/>
          <w:lang w:eastAsia="ja-JP"/>
        </w:rPr>
        <w:t xml:space="preserve">the previous meeting of </w:t>
      </w:r>
      <w:r>
        <w:rPr>
          <w:rFonts w:eastAsia="Times New Roman"/>
          <w:bCs/>
          <w:lang w:eastAsia="ja-JP"/>
        </w:rPr>
        <w:t>S</w:t>
      </w:r>
      <w:r w:rsidR="00481E5D">
        <w:rPr>
          <w:rFonts w:eastAsia="Times New Roman"/>
          <w:bCs/>
          <w:lang w:eastAsia="ja-JP"/>
        </w:rPr>
        <w:t xml:space="preserve">tudy </w:t>
      </w:r>
      <w:r>
        <w:rPr>
          <w:rFonts w:eastAsia="Times New Roman"/>
          <w:bCs/>
          <w:lang w:eastAsia="ja-JP"/>
        </w:rPr>
        <w:t>G</w:t>
      </w:r>
      <w:r w:rsidR="00481E5D">
        <w:rPr>
          <w:rFonts w:eastAsia="Times New Roman"/>
          <w:bCs/>
          <w:lang w:eastAsia="ja-JP"/>
        </w:rPr>
        <w:t xml:space="preserve">roup </w:t>
      </w:r>
      <w:r>
        <w:rPr>
          <w:rFonts w:eastAsia="Times New Roman"/>
          <w:bCs/>
          <w:lang w:eastAsia="ja-JP"/>
        </w:rPr>
        <w:t xml:space="preserve">5, WP 5D did engage </w:t>
      </w:r>
      <w:r w:rsidR="00481E5D">
        <w:rPr>
          <w:rFonts w:eastAsia="Times New Roman"/>
          <w:bCs/>
          <w:lang w:eastAsia="ja-JP"/>
        </w:rPr>
        <w:t xml:space="preserve">in </w:t>
      </w:r>
      <w:r>
        <w:rPr>
          <w:rFonts w:eastAsia="Times New Roman"/>
          <w:bCs/>
          <w:lang w:eastAsia="ja-JP"/>
        </w:rPr>
        <w:t xml:space="preserve">consultations with </w:t>
      </w:r>
      <w:r w:rsidR="00481E5D">
        <w:rPr>
          <w:rFonts w:eastAsia="Times New Roman"/>
          <w:bCs/>
          <w:lang w:eastAsia="ja-JP"/>
        </w:rPr>
        <w:t xml:space="preserve">the </w:t>
      </w:r>
      <w:r>
        <w:rPr>
          <w:rFonts w:eastAsia="Times New Roman"/>
          <w:bCs/>
          <w:lang w:eastAsia="ja-JP"/>
        </w:rPr>
        <w:t xml:space="preserve">relevant </w:t>
      </w:r>
      <w:r w:rsidR="00481E5D">
        <w:rPr>
          <w:rFonts w:eastAsia="Times New Roman"/>
          <w:bCs/>
          <w:lang w:eastAsia="ja-JP"/>
        </w:rPr>
        <w:t>W</w:t>
      </w:r>
      <w:r>
        <w:rPr>
          <w:rFonts w:eastAsia="Times New Roman"/>
          <w:bCs/>
          <w:lang w:eastAsia="ja-JP"/>
        </w:rPr>
        <w:t xml:space="preserve">orking </w:t>
      </w:r>
      <w:r w:rsidR="00481E5D">
        <w:rPr>
          <w:rFonts w:eastAsia="Times New Roman"/>
          <w:bCs/>
          <w:lang w:eastAsia="ja-JP"/>
        </w:rPr>
        <w:t>P</w:t>
      </w:r>
      <w:r>
        <w:rPr>
          <w:rFonts w:eastAsia="Times New Roman"/>
          <w:bCs/>
          <w:lang w:eastAsia="ja-JP"/>
        </w:rPr>
        <w:t>art</w:t>
      </w:r>
      <w:r w:rsidR="00481E5D">
        <w:rPr>
          <w:rFonts w:eastAsia="Times New Roman"/>
          <w:bCs/>
          <w:lang w:eastAsia="ja-JP"/>
        </w:rPr>
        <w:t>y</w:t>
      </w:r>
      <w:r w:rsidR="00803F60">
        <w:rPr>
          <w:rFonts w:hint="eastAsia"/>
          <w:bCs/>
          <w:lang w:eastAsia="ja-JP"/>
        </w:rPr>
        <w:t xml:space="preserve"> and other organizations</w:t>
      </w:r>
      <w:r>
        <w:rPr>
          <w:rFonts w:eastAsia="Times New Roman"/>
          <w:bCs/>
          <w:lang w:eastAsia="ja-JP"/>
        </w:rPr>
        <w:t>.</w:t>
      </w:r>
    </w:p>
    <w:p w:rsidR="00DE7830" w:rsidRDefault="00DE7830" w:rsidP="00DE7830">
      <w:pPr>
        <w:tabs>
          <w:tab w:val="clear" w:pos="2268"/>
          <w:tab w:val="left" w:pos="1905"/>
          <w:tab w:val="center" w:pos="8080"/>
        </w:tabs>
        <w:ind w:left="1" w:firstLine="2"/>
        <w:rPr>
          <w:rFonts w:eastAsia="Times New Roman"/>
          <w:bCs/>
          <w:lang w:eastAsia="ja-JP"/>
        </w:rPr>
      </w:pPr>
      <w:r>
        <w:rPr>
          <w:rFonts w:eastAsia="Times New Roman"/>
          <w:bCs/>
          <w:lang w:eastAsia="ja-JP"/>
        </w:rPr>
        <w:t xml:space="preserve">The Chairman noted the reservations expressed by one administration and some sector members in </w:t>
      </w:r>
      <w:r w:rsidR="00481E5D">
        <w:rPr>
          <w:rFonts w:eastAsia="Times New Roman"/>
          <w:bCs/>
          <w:lang w:eastAsia="ja-JP"/>
        </w:rPr>
        <w:t xml:space="preserve">Report of </w:t>
      </w:r>
      <w:r>
        <w:rPr>
          <w:rFonts w:eastAsia="Times New Roman"/>
          <w:bCs/>
          <w:lang w:eastAsia="ja-JP"/>
        </w:rPr>
        <w:t>the Chairman of WP 5D</w:t>
      </w:r>
      <w:r w:rsidR="00803F60">
        <w:rPr>
          <w:rFonts w:hint="eastAsia"/>
          <w:bCs/>
          <w:lang w:eastAsia="ja-JP"/>
        </w:rPr>
        <w:t xml:space="preserve"> in Document 5/245</w:t>
      </w:r>
      <w:r>
        <w:rPr>
          <w:rFonts w:eastAsia="Times New Roman"/>
          <w:bCs/>
          <w:lang w:eastAsia="ja-JP"/>
        </w:rPr>
        <w:t>.</w:t>
      </w:r>
    </w:p>
    <w:p w:rsidR="0001429E" w:rsidRDefault="0001429E" w:rsidP="00360F00">
      <w:pPr>
        <w:tabs>
          <w:tab w:val="clear" w:pos="1134"/>
          <w:tab w:val="clear" w:pos="1871"/>
          <w:tab w:val="left" w:pos="1020"/>
          <w:tab w:val="left" w:pos="1995"/>
          <w:tab w:val="center" w:pos="8080"/>
        </w:tabs>
        <w:ind w:left="1"/>
        <w:rPr>
          <w:rFonts w:eastAsia="Times New Roman"/>
          <w:bCs/>
          <w:lang w:eastAsia="ja-JP"/>
        </w:rPr>
      </w:pPr>
      <w:r w:rsidRPr="000643EC">
        <w:rPr>
          <w:rFonts w:eastAsia="Times New Roman"/>
          <w:bCs/>
          <w:lang w:eastAsia="ja-JP"/>
        </w:rPr>
        <w:t xml:space="preserve">Mr. </w:t>
      </w:r>
      <w:r>
        <w:rPr>
          <w:rFonts w:eastAsia="Times New Roman"/>
          <w:bCs/>
          <w:lang w:eastAsia="ja-JP"/>
        </w:rPr>
        <w:t xml:space="preserve">Christoph </w:t>
      </w:r>
      <w:r w:rsidRPr="000643EC">
        <w:rPr>
          <w:rFonts w:eastAsia="Times New Roman"/>
          <w:bCs/>
          <w:lang w:eastAsia="ja-JP"/>
        </w:rPr>
        <w:t>Dosch</w:t>
      </w:r>
      <w:r>
        <w:rPr>
          <w:rFonts w:eastAsia="Times New Roman"/>
          <w:bCs/>
          <w:lang w:eastAsia="ja-JP"/>
        </w:rPr>
        <w:t>, t</w:t>
      </w:r>
      <w:r w:rsidR="00DE7830">
        <w:rPr>
          <w:rFonts w:eastAsia="Times New Roman"/>
          <w:bCs/>
          <w:lang w:eastAsia="ja-JP"/>
        </w:rPr>
        <w:t>he Chairman of S</w:t>
      </w:r>
      <w:r>
        <w:rPr>
          <w:rFonts w:eastAsia="Times New Roman"/>
          <w:bCs/>
          <w:lang w:eastAsia="ja-JP"/>
        </w:rPr>
        <w:t xml:space="preserve">tudy </w:t>
      </w:r>
      <w:r w:rsidR="00DE7830">
        <w:rPr>
          <w:rFonts w:eastAsia="Times New Roman"/>
          <w:bCs/>
          <w:lang w:eastAsia="ja-JP"/>
        </w:rPr>
        <w:t>G</w:t>
      </w:r>
      <w:r>
        <w:rPr>
          <w:rFonts w:eastAsia="Times New Roman"/>
          <w:bCs/>
          <w:lang w:eastAsia="ja-JP"/>
        </w:rPr>
        <w:t xml:space="preserve">roup </w:t>
      </w:r>
      <w:r w:rsidR="00DE7830">
        <w:rPr>
          <w:rFonts w:eastAsia="Times New Roman"/>
          <w:bCs/>
          <w:lang w:eastAsia="ja-JP"/>
        </w:rPr>
        <w:t xml:space="preserve">6, introduced </w:t>
      </w:r>
      <w:hyperlink r:id="rId42" w:history="1">
        <w:r w:rsidR="00360F00" w:rsidRPr="00DE7830">
          <w:rPr>
            <w:rStyle w:val="Hyperlink"/>
            <w:rFonts w:eastAsia="Times New Roman" w:hint="eastAsia"/>
            <w:bCs/>
            <w:lang w:eastAsia="ja-JP"/>
          </w:rPr>
          <w:t>5/192</w:t>
        </w:r>
      </w:hyperlink>
      <w:r w:rsidR="00DE7830">
        <w:rPr>
          <w:rFonts w:eastAsia="Times New Roman"/>
          <w:bCs/>
          <w:lang w:eastAsia="ja-JP"/>
        </w:rPr>
        <w:t>,</w:t>
      </w:r>
      <w:r w:rsidR="000D1727">
        <w:rPr>
          <w:rFonts w:eastAsia="Times New Roman"/>
          <w:bCs/>
          <w:lang w:eastAsia="ja-JP"/>
        </w:rPr>
        <w:t xml:space="preserve"> </w:t>
      </w:r>
      <w:r w:rsidR="000D1727" w:rsidRPr="000D1727">
        <w:rPr>
          <w:rFonts w:eastAsia="Times New Roman"/>
          <w:bCs/>
          <w:lang w:eastAsia="ja-JP"/>
        </w:rPr>
        <w:t>Note to ITU-R Chairman Study Group 5 - Preliminary draft new Recommendation ITU-R M.[BSMS700]</w:t>
      </w:r>
      <w:r w:rsidR="00DE7830">
        <w:rPr>
          <w:rFonts w:eastAsia="Times New Roman"/>
          <w:bCs/>
          <w:lang w:eastAsia="ja-JP"/>
        </w:rPr>
        <w:t>.</w:t>
      </w:r>
      <w:r w:rsidR="00360F00" w:rsidRPr="00360F00">
        <w:rPr>
          <w:rFonts w:eastAsia="Times New Roman" w:hint="eastAsia"/>
          <w:bCs/>
          <w:lang w:eastAsia="ja-JP"/>
        </w:rPr>
        <w:t xml:space="preserve"> </w:t>
      </w:r>
    </w:p>
    <w:p w:rsidR="00261F64" w:rsidRDefault="00DB573D" w:rsidP="00360F00">
      <w:pPr>
        <w:tabs>
          <w:tab w:val="clear" w:pos="1134"/>
          <w:tab w:val="clear" w:pos="1871"/>
          <w:tab w:val="left" w:pos="1020"/>
          <w:tab w:val="left" w:pos="1995"/>
          <w:tab w:val="center" w:pos="8080"/>
        </w:tabs>
        <w:ind w:left="1"/>
        <w:rPr>
          <w:rFonts w:eastAsia="Times New Roman"/>
          <w:bCs/>
          <w:lang w:eastAsia="ja-JP"/>
        </w:rPr>
      </w:pPr>
      <w:r>
        <w:rPr>
          <w:rFonts w:eastAsia="Times New Roman"/>
          <w:bCs/>
          <w:lang w:eastAsia="ja-JP"/>
        </w:rPr>
        <w:t xml:space="preserve">The Chairman </w:t>
      </w:r>
      <w:r w:rsidR="0001429E">
        <w:rPr>
          <w:rFonts w:eastAsia="Times New Roman"/>
          <w:bCs/>
          <w:lang w:eastAsia="ja-JP"/>
        </w:rPr>
        <w:t xml:space="preserve">of Study Group 5 </w:t>
      </w:r>
      <w:r>
        <w:rPr>
          <w:rFonts w:eastAsia="Times New Roman"/>
          <w:bCs/>
          <w:lang w:eastAsia="ja-JP"/>
        </w:rPr>
        <w:t>noted that he had sent 5D/962 as a result of this Note, which prompte</w:t>
      </w:r>
      <w:r w:rsidR="00030D30">
        <w:rPr>
          <w:rFonts w:eastAsia="Times New Roman"/>
          <w:bCs/>
          <w:lang w:eastAsia="ja-JP"/>
        </w:rPr>
        <w:t xml:space="preserve">d appropriate action by WP 5D. </w:t>
      </w:r>
      <w:r>
        <w:rPr>
          <w:rFonts w:eastAsia="Times New Roman"/>
          <w:bCs/>
          <w:lang w:eastAsia="ja-JP"/>
        </w:rPr>
        <w:t xml:space="preserve">He introduced </w:t>
      </w:r>
      <w:hyperlink r:id="rId43" w:history="1">
        <w:r w:rsidR="00360F00" w:rsidRPr="00DB573D">
          <w:rPr>
            <w:rStyle w:val="Hyperlink"/>
            <w:rFonts w:eastAsia="Times New Roman" w:hint="eastAsia"/>
            <w:bCs/>
            <w:lang w:eastAsia="ja-JP"/>
          </w:rPr>
          <w:t>5/215</w:t>
        </w:r>
      </w:hyperlink>
      <w:r w:rsidR="000D1727">
        <w:rPr>
          <w:rFonts w:eastAsia="Times New Roman"/>
          <w:bCs/>
          <w:lang w:eastAsia="ja-JP"/>
        </w:rPr>
        <w:t xml:space="preserve"> </w:t>
      </w:r>
      <w:r w:rsidR="000D1727" w:rsidRPr="000D1727">
        <w:rPr>
          <w:rFonts w:eastAsia="Times New Roman"/>
          <w:bCs/>
          <w:lang w:eastAsia="ja-JP"/>
        </w:rPr>
        <w:t xml:space="preserve">Note to Chairman of Study Group 6 - Draft new Recommendation </w:t>
      </w:r>
      <w:r w:rsidR="00803F60">
        <w:rPr>
          <w:rFonts w:hint="eastAsia"/>
          <w:bCs/>
          <w:lang w:eastAsia="ja-JP"/>
        </w:rPr>
        <w:t xml:space="preserve">(DNR) </w:t>
      </w:r>
      <w:r w:rsidR="000D1727" w:rsidRPr="000D1727">
        <w:rPr>
          <w:rFonts w:eastAsia="Times New Roman"/>
          <w:bCs/>
          <w:lang w:eastAsia="ja-JP"/>
        </w:rPr>
        <w:t>ITU-R M.[BSMS700]</w:t>
      </w:r>
      <w:r w:rsidR="00360F00" w:rsidRPr="00360F00">
        <w:rPr>
          <w:rFonts w:eastAsia="Times New Roman" w:hint="eastAsia"/>
          <w:bCs/>
          <w:lang w:eastAsia="ja-JP"/>
        </w:rPr>
        <w:t>,</w:t>
      </w:r>
      <w:r>
        <w:rPr>
          <w:rFonts w:eastAsia="Times New Roman"/>
          <w:bCs/>
          <w:lang w:eastAsia="ja-JP"/>
        </w:rPr>
        <w:t xml:space="preserve"> that reflect</w:t>
      </w:r>
      <w:r w:rsidR="0001429E">
        <w:rPr>
          <w:rFonts w:eastAsia="Times New Roman"/>
          <w:bCs/>
          <w:lang w:eastAsia="ja-JP"/>
        </w:rPr>
        <w:t>ed</w:t>
      </w:r>
      <w:r>
        <w:rPr>
          <w:rFonts w:eastAsia="Times New Roman"/>
          <w:bCs/>
          <w:lang w:eastAsia="ja-JP"/>
        </w:rPr>
        <w:t xml:space="preserve"> those results</w:t>
      </w:r>
      <w:r w:rsidR="00803F60">
        <w:rPr>
          <w:rFonts w:hint="eastAsia"/>
          <w:bCs/>
          <w:lang w:eastAsia="ja-JP"/>
        </w:rPr>
        <w:t xml:space="preserve"> of the previous WP 5D meeting</w:t>
      </w:r>
      <w:r>
        <w:rPr>
          <w:rFonts w:eastAsia="Times New Roman"/>
          <w:bCs/>
          <w:lang w:eastAsia="ja-JP"/>
        </w:rPr>
        <w:t>.</w:t>
      </w:r>
      <w:r w:rsidR="00360F00" w:rsidRPr="00360F00">
        <w:rPr>
          <w:rFonts w:eastAsia="Times New Roman" w:hint="eastAsia"/>
          <w:bCs/>
          <w:lang w:eastAsia="ja-JP"/>
        </w:rPr>
        <w:t xml:space="preserve"> </w:t>
      </w:r>
    </w:p>
    <w:p w:rsidR="00261F64" w:rsidRDefault="00DB573D" w:rsidP="00360F00">
      <w:pPr>
        <w:tabs>
          <w:tab w:val="clear" w:pos="1134"/>
          <w:tab w:val="clear" w:pos="1871"/>
          <w:tab w:val="left" w:pos="1020"/>
          <w:tab w:val="left" w:pos="1995"/>
          <w:tab w:val="center" w:pos="8080"/>
        </w:tabs>
        <w:ind w:left="1"/>
        <w:rPr>
          <w:rFonts w:eastAsia="Times New Roman"/>
          <w:bCs/>
          <w:lang w:eastAsia="ja-JP"/>
        </w:rPr>
      </w:pPr>
      <w:r>
        <w:rPr>
          <w:rFonts w:eastAsia="Times New Roman"/>
          <w:bCs/>
          <w:lang w:eastAsia="ja-JP"/>
        </w:rPr>
        <w:t xml:space="preserve">The Russian Federation introduced </w:t>
      </w:r>
      <w:hyperlink r:id="rId44" w:history="1">
        <w:r w:rsidR="00360F00" w:rsidRPr="00DB573D">
          <w:rPr>
            <w:rStyle w:val="Hyperlink"/>
            <w:rFonts w:eastAsia="Times New Roman" w:hint="eastAsia"/>
            <w:bCs/>
            <w:lang w:eastAsia="ja-JP"/>
          </w:rPr>
          <w:t>5/217</w:t>
        </w:r>
      </w:hyperlink>
      <w:r>
        <w:rPr>
          <w:rFonts w:eastAsia="Times New Roman"/>
          <w:bCs/>
          <w:lang w:eastAsia="ja-JP"/>
        </w:rPr>
        <w:t xml:space="preserve">, </w:t>
      </w:r>
      <w:r w:rsidR="000D1727" w:rsidRPr="000D1727">
        <w:rPr>
          <w:rFonts w:eastAsia="Times New Roman"/>
          <w:bCs/>
          <w:lang w:eastAsia="ja-JP"/>
        </w:rPr>
        <w:t xml:space="preserve">Issues in relation to the draft </w:t>
      </w:r>
      <w:r w:rsidR="00803F60">
        <w:rPr>
          <w:rFonts w:hint="eastAsia"/>
          <w:bCs/>
          <w:lang w:eastAsia="ja-JP"/>
        </w:rPr>
        <w:t xml:space="preserve">new </w:t>
      </w:r>
      <w:r w:rsidR="000D1727" w:rsidRPr="000D1727">
        <w:rPr>
          <w:rFonts w:eastAsia="Times New Roman"/>
          <w:bCs/>
          <w:lang w:eastAsia="ja-JP"/>
        </w:rPr>
        <w:t>Recommendation ITU-R M.[BSMS700]</w:t>
      </w:r>
      <w:r w:rsidR="00646081">
        <w:rPr>
          <w:rFonts w:hint="eastAsia"/>
          <w:bCs/>
          <w:lang w:eastAsia="ja-JP"/>
        </w:rPr>
        <w:t>, which</w:t>
      </w:r>
      <w:r w:rsidR="00360F00" w:rsidRPr="00360F00">
        <w:rPr>
          <w:rFonts w:eastAsia="Times New Roman" w:hint="eastAsia"/>
          <w:bCs/>
          <w:lang w:eastAsia="ja-JP"/>
        </w:rPr>
        <w:t xml:space="preserve"> </w:t>
      </w:r>
      <w:r w:rsidR="00646081">
        <w:rPr>
          <w:rFonts w:hint="eastAsia"/>
          <w:bCs/>
          <w:lang w:eastAsia="ja-JP"/>
        </w:rPr>
        <w:t xml:space="preserve">provided its objection to adopt the DNR in its current status and proposed </w:t>
      </w:r>
      <w:r w:rsidR="00646081">
        <w:rPr>
          <w:bCs/>
          <w:lang w:eastAsia="ja-JP"/>
        </w:rPr>
        <w:t>further</w:t>
      </w:r>
      <w:r w:rsidR="00646081">
        <w:rPr>
          <w:rFonts w:hint="eastAsia"/>
          <w:bCs/>
          <w:lang w:eastAsia="ja-JP"/>
        </w:rPr>
        <w:t xml:space="preserve"> consideration in collaboration with WP 6A</w:t>
      </w:r>
      <w:r w:rsidR="00646081" w:rsidRPr="00646081">
        <w:rPr>
          <w:iCs/>
          <w:lang w:eastAsia="ja-JP"/>
        </w:rPr>
        <w:t xml:space="preserve"> </w:t>
      </w:r>
      <w:r w:rsidR="00646081" w:rsidRPr="00BB6AAF">
        <w:rPr>
          <w:iCs/>
          <w:lang w:eastAsia="ja-JP"/>
        </w:rPr>
        <w:t>to address all missing elements for the protection of broadcasting service.</w:t>
      </w:r>
    </w:p>
    <w:p w:rsidR="00261F64" w:rsidRPr="00646081" w:rsidRDefault="00DB573D" w:rsidP="00360F00">
      <w:pPr>
        <w:tabs>
          <w:tab w:val="clear" w:pos="1134"/>
          <w:tab w:val="clear" w:pos="1871"/>
          <w:tab w:val="left" w:pos="1020"/>
          <w:tab w:val="left" w:pos="1995"/>
          <w:tab w:val="center" w:pos="8080"/>
        </w:tabs>
        <w:ind w:left="1"/>
        <w:rPr>
          <w:bCs/>
          <w:lang w:eastAsia="ja-JP"/>
        </w:rPr>
      </w:pPr>
      <w:r>
        <w:rPr>
          <w:rFonts w:eastAsia="Times New Roman"/>
          <w:bCs/>
          <w:lang w:eastAsia="ja-JP"/>
        </w:rPr>
        <w:t xml:space="preserve">The Islamic Republic of Iran introduced </w:t>
      </w:r>
      <w:hyperlink r:id="rId45" w:history="1">
        <w:r w:rsidR="00360F00" w:rsidRPr="00DB573D">
          <w:rPr>
            <w:rStyle w:val="Hyperlink"/>
            <w:rFonts w:eastAsia="Times New Roman" w:hint="eastAsia"/>
            <w:bCs/>
            <w:lang w:eastAsia="ja-JP"/>
          </w:rPr>
          <w:t>5/224</w:t>
        </w:r>
      </w:hyperlink>
      <w:r>
        <w:rPr>
          <w:rFonts w:eastAsia="Times New Roman"/>
          <w:bCs/>
          <w:lang w:eastAsia="ja-JP"/>
        </w:rPr>
        <w:t>,</w:t>
      </w:r>
      <w:r w:rsidR="000D1727">
        <w:rPr>
          <w:rFonts w:eastAsia="Times New Roman"/>
          <w:bCs/>
          <w:lang w:eastAsia="ja-JP"/>
        </w:rPr>
        <w:t xml:space="preserve"> </w:t>
      </w:r>
      <w:r w:rsidR="00646081">
        <w:rPr>
          <w:rFonts w:hint="eastAsia"/>
          <w:bCs/>
          <w:lang w:eastAsia="ja-JP"/>
        </w:rPr>
        <w:t>A</w:t>
      </w:r>
      <w:r w:rsidR="00646081" w:rsidRPr="000D1727">
        <w:rPr>
          <w:rFonts w:eastAsia="Times New Roman"/>
          <w:bCs/>
          <w:lang w:eastAsia="ja-JP"/>
        </w:rPr>
        <w:t>ction to be taken for Document 5/214 - Draft new Recommendation ITU-R M.[BSMS700]</w:t>
      </w:r>
      <w:r w:rsidR="00646081">
        <w:rPr>
          <w:rFonts w:hint="eastAsia"/>
          <w:bCs/>
          <w:lang w:eastAsia="ja-JP"/>
        </w:rPr>
        <w:t>,</w:t>
      </w:r>
      <w:r w:rsidR="00646081" w:rsidRPr="00360F00">
        <w:rPr>
          <w:rFonts w:eastAsia="Times New Roman" w:hint="eastAsia"/>
          <w:bCs/>
          <w:lang w:eastAsia="ja-JP"/>
        </w:rPr>
        <w:t xml:space="preserve"> </w:t>
      </w:r>
      <w:r w:rsidR="00803F60">
        <w:rPr>
          <w:rFonts w:hint="eastAsia"/>
          <w:bCs/>
          <w:lang w:eastAsia="ja-JP"/>
        </w:rPr>
        <w:t>which provided its objection to adopt the DNR and a</w:t>
      </w:r>
      <w:r w:rsidR="000D1727" w:rsidRPr="000D1727">
        <w:rPr>
          <w:rFonts w:eastAsia="Times New Roman"/>
          <w:bCs/>
          <w:lang w:eastAsia="ja-JP"/>
        </w:rPr>
        <w:t>ction</w:t>
      </w:r>
      <w:r w:rsidR="00803F60">
        <w:rPr>
          <w:rFonts w:hint="eastAsia"/>
          <w:bCs/>
          <w:lang w:eastAsia="ja-JP"/>
        </w:rPr>
        <w:t>s</w:t>
      </w:r>
      <w:r w:rsidR="000D1727" w:rsidRPr="000D1727">
        <w:rPr>
          <w:rFonts w:eastAsia="Times New Roman"/>
          <w:bCs/>
          <w:lang w:eastAsia="ja-JP"/>
        </w:rPr>
        <w:t xml:space="preserve"> to be taken for </w:t>
      </w:r>
      <w:r w:rsidR="00646081">
        <w:rPr>
          <w:rFonts w:hint="eastAsia"/>
          <w:bCs/>
          <w:lang w:eastAsia="ja-JP"/>
        </w:rPr>
        <w:t xml:space="preserve">this </w:t>
      </w:r>
      <w:r w:rsidR="000D1727" w:rsidRPr="000D1727">
        <w:rPr>
          <w:rFonts w:eastAsia="Times New Roman"/>
          <w:bCs/>
          <w:lang w:eastAsia="ja-JP"/>
        </w:rPr>
        <w:t xml:space="preserve">Document 5/214 </w:t>
      </w:r>
      <w:r w:rsidR="00646081">
        <w:rPr>
          <w:rFonts w:hint="eastAsia"/>
          <w:bCs/>
          <w:lang w:eastAsia="ja-JP"/>
        </w:rPr>
        <w:t xml:space="preserve">including forwarding it to WP 6A for </w:t>
      </w:r>
      <w:r w:rsidR="00646081">
        <w:rPr>
          <w:bCs/>
          <w:lang w:eastAsia="ja-JP"/>
        </w:rPr>
        <w:t>consideration</w:t>
      </w:r>
      <w:r w:rsidR="00646081">
        <w:rPr>
          <w:rFonts w:hint="eastAsia"/>
          <w:bCs/>
          <w:lang w:eastAsia="ja-JP"/>
        </w:rPr>
        <w:t>.</w:t>
      </w:r>
    </w:p>
    <w:p w:rsidR="00803F60" w:rsidRPr="00646081" w:rsidRDefault="0004734A" w:rsidP="00360F00">
      <w:pPr>
        <w:tabs>
          <w:tab w:val="clear" w:pos="1134"/>
          <w:tab w:val="clear" w:pos="1871"/>
          <w:tab w:val="left" w:pos="1020"/>
          <w:tab w:val="left" w:pos="1995"/>
          <w:tab w:val="center" w:pos="8080"/>
        </w:tabs>
        <w:ind w:left="1"/>
        <w:rPr>
          <w:bCs/>
          <w:lang w:eastAsia="ja-JP"/>
        </w:rPr>
      </w:pPr>
      <w:r>
        <w:rPr>
          <w:rFonts w:eastAsia="Times New Roman"/>
          <w:bCs/>
          <w:lang w:eastAsia="ja-JP"/>
        </w:rPr>
        <w:t xml:space="preserve">France introduced </w:t>
      </w:r>
      <w:hyperlink r:id="rId46" w:history="1">
        <w:r w:rsidR="00360F00" w:rsidRPr="00DB573D">
          <w:rPr>
            <w:rStyle w:val="Hyperlink"/>
            <w:rFonts w:eastAsia="Times New Roman" w:hint="eastAsia"/>
            <w:bCs/>
            <w:lang w:eastAsia="ja-JP"/>
          </w:rPr>
          <w:t>5/240</w:t>
        </w:r>
      </w:hyperlink>
      <w:r>
        <w:rPr>
          <w:rFonts w:eastAsia="Times New Roman"/>
          <w:bCs/>
          <w:lang w:eastAsia="ja-JP"/>
        </w:rPr>
        <w:t>,</w:t>
      </w:r>
      <w:r w:rsidR="000D1727">
        <w:rPr>
          <w:rFonts w:eastAsia="Times New Roman"/>
          <w:bCs/>
          <w:lang w:eastAsia="ja-JP"/>
        </w:rPr>
        <w:t xml:space="preserve"> </w:t>
      </w:r>
      <w:r w:rsidR="000D1727" w:rsidRPr="000D1727">
        <w:rPr>
          <w:rFonts w:eastAsia="Times New Roman"/>
          <w:bCs/>
          <w:lang w:eastAsia="ja-JP"/>
        </w:rPr>
        <w:t>Adoption of draft new Recommendation ITU-R M.[BSMS700]</w:t>
      </w:r>
      <w:r>
        <w:rPr>
          <w:rFonts w:eastAsia="Times New Roman"/>
          <w:bCs/>
          <w:lang w:eastAsia="ja-JP"/>
        </w:rPr>
        <w:t xml:space="preserve">, on behalf of </w:t>
      </w:r>
      <w:r w:rsidR="001D4F22">
        <w:rPr>
          <w:rFonts w:eastAsia="Times New Roman"/>
          <w:bCs/>
          <w:lang w:eastAsia="ja-JP"/>
        </w:rPr>
        <w:t>multiple administrations from CEPT, ATU, and ASMG</w:t>
      </w:r>
      <w:r>
        <w:rPr>
          <w:rFonts w:eastAsia="Times New Roman"/>
          <w:bCs/>
          <w:lang w:eastAsia="ja-JP"/>
        </w:rPr>
        <w:t>.</w:t>
      </w:r>
      <w:r w:rsidR="001D4F22">
        <w:rPr>
          <w:rFonts w:eastAsia="Times New Roman"/>
          <w:bCs/>
          <w:lang w:eastAsia="ja-JP"/>
        </w:rPr>
        <w:t xml:space="preserve"> </w:t>
      </w:r>
      <w:r w:rsidR="00646081">
        <w:rPr>
          <w:rFonts w:hint="eastAsia"/>
          <w:bCs/>
          <w:lang w:eastAsia="ja-JP"/>
        </w:rPr>
        <w:t>The document proposed to adopt the DNR without further work at this stage.</w:t>
      </w:r>
    </w:p>
    <w:p w:rsidR="00360F00" w:rsidRDefault="001D4F22" w:rsidP="00360F00">
      <w:pPr>
        <w:tabs>
          <w:tab w:val="clear" w:pos="1134"/>
          <w:tab w:val="clear" w:pos="1871"/>
          <w:tab w:val="left" w:pos="1020"/>
          <w:tab w:val="left" w:pos="1995"/>
          <w:tab w:val="center" w:pos="8080"/>
        </w:tabs>
        <w:ind w:left="1"/>
        <w:rPr>
          <w:rFonts w:eastAsia="Times New Roman"/>
          <w:bCs/>
          <w:lang w:eastAsia="ja-JP"/>
        </w:rPr>
      </w:pPr>
      <w:r>
        <w:rPr>
          <w:rFonts w:eastAsia="Times New Roman"/>
          <w:bCs/>
          <w:lang w:eastAsia="ja-JP"/>
        </w:rPr>
        <w:t>The Chairman opened the floor for discussion on this draft new</w:t>
      </w:r>
      <w:r w:rsidR="00646081">
        <w:rPr>
          <w:rFonts w:hint="eastAsia"/>
          <w:bCs/>
          <w:lang w:eastAsia="ja-JP"/>
        </w:rPr>
        <w:t xml:space="preserve"> </w:t>
      </w:r>
      <w:r>
        <w:rPr>
          <w:rFonts w:eastAsia="Times New Roman"/>
          <w:bCs/>
          <w:lang w:eastAsia="ja-JP"/>
        </w:rPr>
        <w:t>Recommendation.</w:t>
      </w:r>
    </w:p>
    <w:p w:rsidR="001D4F22" w:rsidRDefault="001D4F22" w:rsidP="00360F00">
      <w:pPr>
        <w:tabs>
          <w:tab w:val="clear" w:pos="1134"/>
          <w:tab w:val="clear" w:pos="1871"/>
          <w:tab w:val="left" w:pos="1020"/>
          <w:tab w:val="left" w:pos="1995"/>
          <w:tab w:val="center" w:pos="8080"/>
        </w:tabs>
        <w:ind w:left="1"/>
        <w:rPr>
          <w:rFonts w:eastAsia="Times New Roman"/>
          <w:bCs/>
          <w:lang w:eastAsia="ja-JP"/>
        </w:rPr>
      </w:pPr>
      <w:r>
        <w:rPr>
          <w:rFonts w:eastAsia="Times New Roman"/>
          <w:bCs/>
          <w:lang w:eastAsia="ja-JP"/>
        </w:rPr>
        <w:t xml:space="preserve">Nigeria spoke in support of approval of the Recommendation, citing its maturity and the resoluteness of Africa in moving ahead with the implementation of </w:t>
      </w:r>
      <w:r w:rsidR="0001429E">
        <w:rPr>
          <w:rFonts w:eastAsia="Times New Roman"/>
          <w:bCs/>
          <w:lang w:eastAsia="ja-JP"/>
        </w:rPr>
        <w:t xml:space="preserve">IMT in </w:t>
      </w:r>
      <w:r>
        <w:rPr>
          <w:rFonts w:eastAsia="Times New Roman"/>
          <w:bCs/>
          <w:lang w:eastAsia="ja-JP"/>
        </w:rPr>
        <w:t xml:space="preserve">the band. </w:t>
      </w:r>
    </w:p>
    <w:p w:rsidR="001D4F22" w:rsidRDefault="001D4F22" w:rsidP="00360F00">
      <w:pPr>
        <w:tabs>
          <w:tab w:val="clear" w:pos="1134"/>
          <w:tab w:val="clear" w:pos="1871"/>
          <w:tab w:val="left" w:pos="1020"/>
          <w:tab w:val="left" w:pos="1995"/>
          <w:tab w:val="center" w:pos="8080"/>
        </w:tabs>
        <w:ind w:left="1"/>
        <w:rPr>
          <w:rFonts w:eastAsia="Times New Roman"/>
          <w:bCs/>
          <w:lang w:eastAsia="ja-JP"/>
        </w:rPr>
      </w:pPr>
      <w:r>
        <w:rPr>
          <w:rFonts w:eastAsia="Times New Roman"/>
          <w:bCs/>
          <w:lang w:eastAsia="ja-JP"/>
        </w:rPr>
        <w:t xml:space="preserve">The Chairman noted that </w:t>
      </w:r>
      <w:r w:rsidR="006141B4">
        <w:rPr>
          <w:rFonts w:hint="eastAsia"/>
          <w:bCs/>
          <w:lang w:eastAsia="ja-JP"/>
        </w:rPr>
        <w:t xml:space="preserve">it </w:t>
      </w:r>
      <w:r>
        <w:rPr>
          <w:rFonts w:eastAsia="Times New Roman"/>
          <w:bCs/>
          <w:lang w:eastAsia="ja-JP"/>
        </w:rPr>
        <w:t xml:space="preserve">would not be possible </w:t>
      </w:r>
      <w:r w:rsidR="006141B4">
        <w:rPr>
          <w:rFonts w:hint="eastAsia"/>
          <w:bCs/>
          <w:lang w:eastAsia="ja-JP"/>
        </w:rPr>
        <w:t xml:space="preserve">for the Study Group to move forward </w:t>
      </w:r>
      <w:r w:rsidR="006141B4">
        <w:rPr>
          <w:rFonts w:eastAsia="Times New Roman"/>
          <w:bCs/>
          <w:lang w:eastAsia="ja-JP"/>
        </w:rPr>
        <w:t xml:space="preserve">on adoption </w:t>
      </w:r>
      <w:r w:rsidR="006141B4">
        <w:rPr>
          <w:rFonts w:hint="eastAsia"/>
          <w:bCs/>
          <w:lang w:eastAsia="ja-JP"/>
        </w:rPr>
        <w:t>or</w:t>
      </w:r>
      <w:r w:rsidR="006141B4">
        <w:rPr>
          <w:rFonts w:eastAsia="Times New Roman"/>
          <w:bCs/>
          <w:lang w:eastAsia="ja-JP"/>
        </w:rPr>
        <w:t xml:space="preserve"> any procedure </w:t>
      </w:r>
      <w:r w:rsidR="006141B4">
        <w:rPr>
          <w:rFonts w:hint="eastAsia"/>
          <w:bCs/>
          <w:lang w:eastAsia="ja-JP"/>
        </w:rPr>
        <w:t xml:space="preserve">toward adoption at this moment </w:t>
      </w:r>
      <w:r>
        <w:rPr>
          <w:rFonts w:eastAsia="Times New Roman"/>
          <w:bCs/>
          <w:lang w:eastAsia="ja-JP"/>
        </w:rPr>
        <w:t>with the objection</w:t>
      </w:r>
      <w:r w:rsidR="006141B4">
        <w:rPr>
          <w:rFonts w:hint="eastAsia"/>
          <w:bCs/>
          <w:lang w:eastAsia="ja-JP"/>
        </w:rPr>
        <w:t>s</w:t>
      </w:r>
      <w:r>
        <w:rPr>
          <w:rFonts w:eastAsia="Times New Roman"/>
          <w:bCs/>
          <w:lang w:eastAsia="ja-JP"/>
        </w:rPr>
        <w:t xml:space="preserve"> of two administrations, the Russian Federation and the Islamic Republic of Iran.</w:t>
      </w:r>
    </w:p>
    <w:p w:rsidR="006141B4" w:rsidRDefault="001D4F22" w:rsidP="001D4F22">
      <w:pPr>
        <w:tabs>
          <w:tab w:val="clear" w:pos="1134"/>
          <w:tab w:val="clear" w:pos="1871"/>
          <w:tab w:val="left" w:pos="1020"/>
          <w:tab w:val="left" w:pos="1995"/>
          <w:tab w:val="center" w:pos="8080"/>
        </w:tabs>
        <w:ind w:left="1"/>
        <w:rPr>
          <w:bCs/>
          <w:lang w:eastAsia="ja-JP"/>
        </w:rPr>
      </w:pPr>
      <w:r>
        <w:rPr>
          <w:rFonts w:eastAsia="Times New Roman"/>
          <w:bCs/>
          <w:lang w:eastAsia="ja-JP"/>
        </w:rPr>
        <w:t xml:space="preserve">The United Kingdom supported the view of Nigeria. </w:t>
      </w:r>
    </w:p>
    <w:p w:rsidR="006141B4" w:rsidRDefault="001D4F22" w:rsidP="001D4F22">
      <w:pPr>
        <w:tabs>
          <w:tab w:val="clear" w:pos="1134"/>
          <w:tab w:val="clear" w:pos="1871"/>
          <w:tab w:val="left" w:pos="1020"/>
          <w:tab w:val="left" w:pos="1995"/>
          <w:tab w:val="center" w:pos="8080"/>
        </w:tabs>
        <w:ind w:left="1"/>
        <w:rPr>
          <w:bCs/>
          <w:lang w:eastAsia="ja-JP"/>
        </w:rPr>
      </w:pPr>
      <w:r>
        <w:rPr>
          <w:rFonts w:eastAsia="Times New Roman"/>
          <w:bCs/>
          <w:lang w:eastAsia="ja-JP"/>
        </w:rPr>
        <w:t xml:space="preserve">The Vatican disagreed with characterization of an agreement being reached in the JTG and supported those asking for further consultations with Study Group 6. </w:t>
      </w:r>
    </w:p>
    <w:p w:rsidR="006141B4" w:rsidRDefault="001D4F22" w:rsidP="001D4F22">
      <w:pPr>
        <w:tabs>
          <w:tab w:val="clear" w:pos="1134"/>
          <w:tab w:val="clear" w:pos="1871"/>
          <w:tab w:val="left" w:pos="1020"/>
          <w:tab w:val="left" w:pos="1995"/>
          <w:tab w:val="center" w:pos="8080"/>
        </w:tabs>
        <w:ind w:left="1"/>
        <w:rPr>
          <w:bCs/>
          <w:lang w:eastAsia="ja-JP"/>
        </w:rPr>
      </w:pPr>
      <w:r>
        <w:rPr>
          <w:rFonts w:eastAsia="Times New Roman"/>
          <w:bCs/>
          <w:lang w:eastAsia="ja-JP"/>
        </w:rPr>
        <w:t>NDR questioned the maturity of the studies on this topic. The Chairman of WP 5D noted that W</w:t>
      </w:r>
      <w:r w:rsidR="0001429E">
        <w:rPr>
          <w:rFonts w:eastAsia="Times New Roman"/>
          <w:bCs/>
          <w:lang w:eastAsia="ja-JP"/>
        </w:rPr>
        <w:t xml:space="preserve">orking </w:t>
      </w:r>
      <w:r>
        <w:rPr>
          <w:rFonts w:eastAsia="Times New Roman"/>
          <w:bCs/>
          <w:lang w:eastAsia="ja-JP"/>
        </w:rPr>
        <w:t>P</w:t>
      </w:r>
      <w:r w:rsidR="0001429E">
        <w:rPr>
          <w:rFonts w:eastAsia="Times New Roman"/>
          <w:bCs/>
          <w:lang w:eastAsia="ja-JP"/>
        </w:rPr>
        <w:t>arty</w:t>
      </w:r>
      <w:r>
        <w:rPr>
          <w:rFonts w:eastAsia="Times New Roman"/>
          <w:bCs/>
          <w:lang w:eastAsia="ja-JP"/>
        </w:rPr>
        <w:t xml:space="preserve"> 5D communicated with 3GPP and received confirmation of the numbers </w:t>
      </w:r>
      <w:r w:rsidR="006141B4">
        <w:rPr>
          <w:rFonts w:hint="eastAsia"/>
          <w:bCs/>
          <w:lang w:eastAsia="ja-JP"/>
        </w:rPr>
        <w:t xml:space="preserve">for the requirements </w:t>
      </w:r>
      <w:r>
        <w:rPr>
          <w:rFonts w:eastAsia="Times New Roman"/>
          <w:bCs/>
          <w:lang w:eastAsia="ja-JP"/>
        </w:rPr>
        <w:t xml:space="preserve">that are in the draft Recommendation. </w:t>
      </w:r>
    </w:p>
    <w:p w:rsidR="006141B4" w:rsidRDefault="001D4F22" w:rsidP="001D4F22">
      <w:pPr>
        <w:tabs>
          <w:tab w:val="clear" w:pos="1134"/>
          <w:tab w:val="clear" w:pos="1871"/>
          <w:tab w:val="left" w:pos="1020"/>
          <w:tab w:val="left" w:pos="1995"/>
          <w:tab w:val="center" w:pos="8080"/>
        </w:tabs>
        <w:ind w:left="1"/>
        <w:rPr>
          <w:bCs/>
          <w:lang w:eastAsia="ja-JP"/>
        </w:rPr>
      </w:pPr>
      <w:r>
        <w:rPr>
          <w:rFonts w:eastAsia="Times New Roman"/>
          <w:bCs/>
          <w:lang w:eastAsia="ja-JP"/>
        </w:rPr>
        <w:t>The UAE stressed that efforts were taken in WP 5D to reach compromise; but, despite best efforts</w:t>
      </w:r>
      <w:r w:rsidR="0001429E">
        <w:rPr>
          <w:rFonts w:eastAsia="Times New Roman"/>
          <w:bCs/>
          <w:lang w:eastAsia="ja-JP"/>
        </w:rPr>
        <w:t>,</w:t>
      </w:r>
      <w:r>
        <w:rPr>
          <w:rFonts w:eastAsia="Times New Roman"/>
          <w:bCs/>
          <w:lang w:eastAsia="ja-JP"/>
        </w:rPr>
        <w:t xml:space="preserve"> no agreement could be reached. </w:t>
      </w:r>
      <w:r w:rsidR="006141B4">
        <w:rPr>
          <w:rFonts w:hint="eastAsia"/>
          <w:bCs/>
          <w:lang w:eastAsia="ja-JP"/>
        </w:rPr>
        <w:t xml:space="preserve">It </w:t>
      </w:r>
      <w:r>
        <w:rPr>
          <w:rFonts w:eastAsia="Times New Roman"/>
          <w:bCs/>
          <w:lang w:eastAsia="ja-JP"/>
        </w:rPr>
        <w:t>asked for adoption at this meeting and, failing that, transmittal to the R</w:t>
      </w:r>
      <w:r w:rsidR="0001429E">
        <w:rPr>
          <w:rFonts w:eastAsia="Times New Roman"/>
          <w:bCs/>
          <w:lang w:eastAsia="ja-JP"/>
        </w:rPr>
        <w:t xml:space="preserve">adiocommunication </w:t>
      </w:r>
      <w:r>
        <w:rPr>
          <w:rFonts w:eastAsia="Times New Roman"/>
          <w:bCs/>
          <w:lang w:eastAsia="ja-JP"/>
        </w:rPr>
        <w:t>A</w:t>
      </w:r>
      <w:r w:rsidR="0001429E">
        <w:rPr>
          <w:rFonts w:eastAsia="Times New Roman"/>
          <w:bCs/>
          <w:lang w:eastAsia="ja-JP"/>
        </w:rPr>
        <w:t>ssembly</w:t>
      </w:r>
      <w:r>
        <w:rPr>
          <w:rFonts w:eastAsia="Times New Roman"/>
          <w:bCs/>
          <w:lang w:eastAsia="ja-JP"/>
        </w:rPr>
        <w:t xml:space="preserve">. </w:t>
      </w:r>
    </w:p>
    <w:p w:rsidR="006141B4" w:rsidRDefault="001D4F22" w:rsidP="001D4F22">
      <w:pPr>
        <w:tabs>
          <w:tab w:val="clear" w:pos="1134"/>
          <w:tab w:val="clear" w:pos="1871"/>
          <w:tab w:val="left" w:pos="1020"/>
          <w:tab w:val="left" w:pos="1995"/>
          <w:tab w:val="center" w:pos="8080"/>
        </w:tabs>
        <w:ind w:left="1"/>
        <w:rPr>
          <w:bCs/>
          <w:lang w:eastAsia="ja-JP"/>
        </w:rPr>
      </w:pPr>
      <w:r>
        <w:rPr>
          <w:rFonts w:eastAsia="Times New Roman"/>
          <w:bCs/>
          <w:lang w:eastAsia="ja-JP"/>
        </w:rPr>
        <w:t>The Russian Federation reiterated its concerns with the technical maturity of this ITU-R deliverable and strong opposition to approval in S</w:t>
      </w:r>
      <w:r w:rsidR="0001429E">
        <w:rPr>
          <w:rFonts w:eastAsia="Times New Roman"/>
          <w:bCs/>
          <w:lang w:eastAsia="ja-JP"/>
        </w:rPr>
        <w:t xml:space="preserve">tudy </w:t>
      </w:r>
      <w:r>
        <w:rPr>
          <w:rFonts w:eastAsia="Times New Roman"/>
          <w:bCs/>
          <w:lang w:eastAsia="ja-JP"/>
        </w:rPr>
        <w:t>G</w:t>
      </w:r>
      <w:r w:rsidR="0001429E">
        <w:rPr>
          <w:rFonts w:eastAsia="Times New Roman"/>
          <w:bCs/>
          <w:lang w:eastAsia="ja-JP"/>
        </w:rPr>
        <w:t>roup</w:t>
      </w:r>
      <w:r>
        <w:rPr>
          <w:rFonts w:eastAsia="Times New Roman"/>
          <w:bCs/>
          <w:lang w:eastAsia="ja-JP"/>
        </w:rPr>
        <w:t xml:space="preserve"> 5. </w:t>
      </w:r>
    </w:p>
    <w:p w:rsidR="006141B4" w:rsidRDefault="001D4F22" w:rsidP="001D4F22">
      <w:pPr>
        <w:tabs>
          <w:tab w:val="clear" w:pos="1134"/>
          <w:tab w:val="clear" w:pos="1871"/>
          <w:tab w:val="left" w:pos="1020"/>
          <w:tab w:val="left" w:pos="1995"/>
          <w:tab w:val="center" w:pos="8080"/>
        </w:tabs>
        <w:ind w:left="1"/>
        <w:rPr>
          <w:bCs/>
          <w:lang w:eastAsia="ja-JP"/>
        </w:rPr>
      </w:pPr>
      <w:r>
        <w:rPr>
          <w:rFonts w:eastAsia="Times New Roman"/>
          <w:bCs/>
          <w:lang w:eastAsia="ja-JP"/>
        </w:rPr>
        <w:t>France reminded the meeting of the extensive efforts made to reach compromise.</w:t>
      </w:r>
      <w:r w:rsidR="00176840">
        <w:rPr>
          <w:rFonts w:eastAsia="Times New Roman"/>
          <w:bCs/>
          <w:lang w:eastAsia="ja-JP"/>
        </w:rPr>
        <w:t xml:space="preserve"> </w:t>
      </w:r>
    </w:p>
    <w:p w:rsidR="006141B4" w:rsidRDefault="00176840" w:rsidP="001D4F22">
      <w:pPr>
        <w:tabs>
          <w:tab w:val="clear" w:pos="1134"/>
          <w:tab w:val="clear" w:pos="1871"/>
          <w:tab w:val="left" w:pos="1020"/>
          <w:tab w:val="left" w:pos="1995"/>
          <w:tab w:val="center" w:pos="8080"/>
        </w:tabs>
        <w:ind w:left="1"/>
        <w:rPr>
          <w:bCs/>
          <w:lang w:eastAsia="ja-JP"/>
        </w:rPr>
      </w:pPr>
      <w:r>
        <w:rPr>
          <w:rFonts w:eastAsia="Times New Roman"/>
          <w:bCs/>
          <w:lang w:eastAsia="ja-JP"/>
        </w:rPr>
        <w:t xml:space="preserve">RAI supported the Vatican and </w:t>
      </w:r>
      <w:r w:rsidR="0001429E">
        <w:rPr>
          <w:rFonts w:eastAsia="Times New Roman"/>
          <w:bCs/>
          <w:lang w:eastAsia="ja-JP"/>
        </w:rPr>
        <w:t xml:space="preserve">the </w:t>
      </w:r>
      <w:r>
        <w:rPr>
          <w:rFonts w:eastAsia="Times New Roman"/>
          <w:bCs/>
          <w:lang w:eastAsia="ja-JP"/>
        </w:rPr>
        <w:t>Russian Federation.</w:t>
      </w:r>
    </w:p>
    <w:p w:rsidR="001D4F22" w:rsidRDefault="00176840" w:rsidP="001D4F22">
      <w:pPr>
        <w:tabs>
          <w:tab w:val="clear" w:pos="1134"/>
          <w:tab w:val="clear" w:pos="1871"/>
          <w:tab w:val="left" w:pos="1020"/>
          <w:tab w:val="left" w:pos="1995"/>
          <w:tab w:val="center" w:pos="8080"/>
        </w:tabs>
        <w:ind w:left="1"/>
        <w:rPr>
          <w:rFonts w:eastAsia="Times New Roman"/>
          <w:bCs/>
          <w:lang w:eastAsia="ja-JP"/>
        </w:rPr>
      </w:pPr>
      <w:r>
        <w:rPr>
          <w:rFonts w:eastAsia="Times New Roman"/>
          <w:bCs/>
          <w:lang w:eastAsia="ja-JP"/>
        </w:rPr>
        <w:t xml:space="preserve">Iran questioned the role of 3GPP in developing </w:t>
      </w:r>
      <w:r w:rsidR="006141B4">
        <w:rPr>
          <w:rFonts w:hint="eastAsia"/>
          <w:bCs/>
          <w:lang w:eastAsia="ja-JP"/>
        </w:rPr>
        <w:t xml:space="preserve">ITU-R documents in relation to </w:t>
      </w:r>
      <w:r>
        <w:rPr>
          <w:rFonts w:eastAsia="Times New Roman"/>
          <w:bCs/>
          <w:lang w:eastAsia="ja-JP"/>
        </w:rPr>
        <w:t>sharing and compatibility.</w:t>
      </w:r>
    </w:p>
    <w:p w:rsidR="00176840" w:rsidRDefault="0001429E" w:rsidP="00030D30">
      <w:pPr>
        <w:tabs>
          <w:tab w:val="clear" w:pos="1134"/>
          <w:tab w:val="clear" w:pos="1871"/>
          <w:tab w:val="left" w:pos="1020"/>
          <w:tab w:val="left" w:pos="1995"/>
          <w:tab w:val="center" w:pos="8080"/>
        </w:tabs>
        <w:ind w:left="1"/>
        <w:rPr>
          <w:rFonts w:eastAsia="Times New Roman"/>
          <w:bCs/>
          <w:lang w:eastAsia="ja-JP"/>
        </w:rPr>
      </w:pPr>
      <w:r w:rsidRPr="005D1E61">
        <w:rPr>
          <w:rFonts w:eastAsia="Times New Roman"/>
          <w:bCs/>
          <w:lang w:eastAsia="ja-JP"/>
        </w:rPr>
        <w:t>The Chairman indicated that</w:t>
      </w:r>
      <w:r>
        <w:rPr>
          <w:rFonts w:eastAsia="Times New Roman"/>
          <w:bCs/>
          <w:lang w:eastAsia="ja-JP"/>
        </w:rPr>
        <w:t xml:space="preserve"> t</w:t>
      </w:r>
      <w:r w:rsidR="00176840">
        <w:rPr>
          <w:rFonts w:eastAsia="Times New Roman"/>
          <w:bCs/>
          <w:lang w:eastAsia="ja-JP"/>
        </w:rPr>
        <w:t>he meeting should decide to forward the text to the next Radiocommunciation Assembly</w:t>
      </w:r>
      <w:r w:rsidR="006141B4">
        <w:rPr>
          <w:rFonts w:hint="eastAsia"/>
          <w:bCs/>
          <w:lang w:eastAsia="ja-JP"/>
        </w:rPr>
        <w:t xml:space="preserve"> in </w:t>
      </w:r>
      <w:r w:rsidR="006141B4">
        <w:rPr>
          <w:bCs/>
          <w:lang w:eastAsia="ja-JP"/>
        </w:rPr>
        <w:t>accordance</w:t>
      </w:r>
      <w:r w:rsidR="006141B4">
        <w:rPr>
          <w:rFonts w:hint="eastAsia"/>
          <w:bCs/>
          <w:lang w:eastAsia="ja-JP"/>
        </w:rPr>
        <w:t xml:space="preserve"> with 10.2.1.2 item a) of Resolution ITU-R 1-6</w:t>
      </w:r>
      <w:r w:rsidR="00176840">
        <w:rPr>
          <w:rFonts w:eastAsia="Times New Roman"/>
          <w:bCs/>
          <w:lang w:eastAsia="ja-JP"/>
        </w:rPr>
        <w:t xml:space="preserve">. </w:t>
      </w:r>
      <w:r w:rsidR="00030D30">
        <w:rPr>
          <w:rFonts w:eastAsia="Times New Roman"/>
          <w:bCs/>
          <w:lang w:eastAsia="ja-JP"/>
        </w:rPr>
        <w:br/>
      </w:r>
      <w:r w:rsidR="00176840">
        <w:rPr>
          <w:rFonts w:eastAsia="Times New Roman"/>
          <w:bCs/>
          <w:lang w:eastAsia="ja-JP"/>
        </w:rPr>
        <w:lastRenderedPageBreak/>
        <w:t>In this procedure</w:t>
      </w:r>
      <w:r>
        <w:rPr>
          <w:rFonts w:eastAsia="Times New Roman"/>
          <w:bCs/>
          <w:lang w:eastAsia="ja-JP"/>
        </w:rPr>
        <w:t>, the Chair</w:t>
      </w:r>
      <w:r w:rsidR="00176840">
        <w:rPr>
          <w:rFonts w:eastAsia="Times New Roman"/>
          <w:bCs/>
          <w:lang w:eastAsia="ja-JP"/>
        </w:rPr>
        <w:t>m</w:t>
      </w:r>
      <w:r>
        <w:rPr>
          <w:rFonts w:eastAsia="Times New Roman"/>
          <w:bCs/>
          <w:lang w:eastAsia="ja-JP"/>
        </w:rPr>
        <w:t>a</w:t>
      </w:r>
      <w:r w:rsidR="00176840">
        <w:rPr>
          <w:rFonts w:eastAsia="Times New Roman"/>
          <w:bCs/>
          <w:lang w:eastAsia="ja-JP"/>
        </w:rPr>
        <w:t>n of S</w:t>
      </w:r>
      <w:r>
        <w:rPr>
          <w:rFonts w:eastAsia="Times New Roman"/>
          <w:bCs/>
          <w:lang w:eastAsia="ja-JP"/>
        </w:rPr>
        <w:t xml:space="preserve">tudy </w:t>
      </w:r>
      <w:r w:rsidR="00176840">
        <w:rPr>
          <w:rFonts w:eastAsia="Times New Roman"/>
          <w:bCs/>
          <w:lang w:eastAsia="ja-JP"/>
        </w:rPr>
        <w:t>G</w:t>
      </w:r>
      <w:r>
        <w:rPr>
          <w:rFonts w:eastAsia="Times New Roman"/>
          <w:bCs/>
          <w:lang w:eastAsia="ja-JP"/>
        </w:rPr>
        <w:t xml:space="preserve">roup </w:t>
      </w:r>
      <w:r w:rsidR="00176840">
        <w:rPr>
          <w:rFonts w:eastAsia="Times New Roman"/>
          <w:bCs/>
          <w:lang w:eastAsia="ja-JP"/>
        </w:rPr>
        <w:t>5 is requested to summa</w:t>
      </w:r>
      <w:r>
        <w:rPr>
          <w:rFonts w:eastAsia="Times New Roman"/>
          <w:bCs/>
          <w:lang w:eastAsia="ja-JP"/>
        </w:rPr>
        <w:t>rize the</w:t>
      </w:r>
      <w:r w:rsidR="00176840">
        <w:rPr>
          <w:rFonts w:eastAsia="Times New Roman"/>
          <w:bCs/>
          <w:lang w:eastAsia="ja-JP"/>
        </w:rPr>
        <w:t xml:space="preserve"> discussion and the reasons for the o</w:t>
      </w:r>
      <w:r w:rsidR="002D1467">
        <w:rPr>
          <w:rFonts w:eastAsia="Times New Roman"/>
          <w:bCs/>
          <w:lang w:eastAsia="ja-JP"/>
        </w:rPr>
        <w:t>bjection</w:t>
      </w:r>
      <w:r w:rsidR="00646081">
        <w:rPr>
          <w:rFonts w:hint="eastAsia"/>
          <w:bCs/>
          <w:lang w:eastAsia="ja-JP"/>
        </w:rPr>
        <w:t xml:space="preserve"> </w:t>
      </w:r>
      <w:r w:rsidR="00646081">
        <w:rPr>
          <w:rFonts w:hint="eastAsia"/>
          <w:lang w:eastAsia="ja-JP"/>
        </w:rPr>
        <w:t>(see Annex 3)</w:t>
      </w:r>
      <w:r w:rsidR="002D1467">
        <w:rPr>
          <w:rFonts w:eastAsia="Times New Roman"/>
          <w:bCs/>
          <w:lang w:eastAsia="ja-JP"/>
        </w:rPr>
        <w:t xml:space="preserve">. </w:t>
      </w:r>
      <w:r>
        <w:rPr>
          <w:rFonts w:eastAsia="Times New Roman"/>
          <w:bCs/>
          <w:lang w:eastAsia="ja-JP"/>
        </w:rPr>
        <w:t>T</w:t>
      </w:r>
      <w:r w:rsidR="00176840">
        <w:rPr>
          <w:rFonts w:eastAsia="Times New Roman"/>
          <w:bCs/>
          <w:lang w:eastAsia="ja-JP"/>
        </w:rPr>
        <w:t>h</w:t>
      </w:r>
      <w:r>
        <w:rPr>
          <w:rFonts w:eastAsia="Times New Roman"/>
          <w:bCs/>
          <w:lang w:eastAsia="ja-JP"/>
        </w:rPr>
        <w:t>e</w:t>
      </w:r>
      <w:r w:rsidR="00176840">
        <w:rPr>
          <w:rFonts w:eastAsia="Times New Roman"/>
          <w:bCs/>
          <w:lang w:eastAsia="ja-JP"/>
        </w:rPr>
        <w:t xml:space="preserve"> Chairman </w:t>
      </w:r>
      <w:r>
        <w:rPr>
          <w:rFonts w:eastAsia="Times New Roman"/>
          <w:bCs/>
          <w:lang w:eastAsia="ja-JP"/>
        </w:rPr>
        <w:t xml:space="preserve">indicated </w:t>
      </w:r>
      <w:r w:rsidR="006141B4">
        <w:rPr>
          <w:rFonts w:hint="eastAsia"/>
          <w:bCs/>
          <w:lang w:eastAsia="ja-JP"/>
        </w:rPr>
        <w:t xml:space="preserve">that </w:t>
      </w:r>
      <w:r>
        <w:rPr>
          <w:rFonts w:eastAsia="Times New Roman"/>
          <w:bCs/>
          <w:lang w:eastAsia="ja-JP"/>
        </w:rPr>
        <w:t>he would consult w</w:t>
      </w:r>
      <w:r w:rsidR="00176840">
        <w:rPr>
          <w:rFonts w:eastAsia="Times New Roman"/>
          <w:bCs/>
          <w:lang w:eastAsia="ja-JP"/>
        </w:rPr>
        <w:t>i</w:t>
      </w:r>
      <w:r>
        <w:rPr>
          <w:rFonts w:eastAsia="Times New Roman"/>
          <w:bCs/>
          <w:lang w:eastAsia="ja-JP"/>
        </w:rPr>
        <w:t>t</w:t>
      </w:r>
      <w:r w:rsidR="00176840">
        <w:rPr>
          <w:rFonts w:eastAsia="Times New Roman"/>
          <w:bCs/>
          <w:lang w:eastAsia="ja-JP"/>
        </w:rPr>
        <w:t xml:space="preserve">h </w:t>
      </w:r>
      <w:r>
        <w:rPr>
          <w:rFonts w:eastAsia="Times New Roman"/>
          <w:bCs/>
          <w:lang w:eastAsia="ja-JP"/>
        </w:rPr>
        <w:t xml:space="preserve">the Chairman of </w:t>
      </w:r>
      <w:r w:rsidR="00176840">
        <w:rPr>
          <w:rFonts w:eastAsia="Times New Roman"/>
          <w:bCs/>
          <w:lang w:eastAsia="ja-JP"/>
        </w:rPr>
        <w:t>S</w:t>
      </w:r>
      <w:r>
        <w:rPr>
          <w:rFonts w:eastAsia="Times New Roman"/>
          <w:bCs/>
          <w:lang w:eastAsia="ja-JP"/>
        </w:rPr>
        <w:t xml:space="preserve">tudy </w:t>
      </w:r>
      <w:r w:rsidR="00176840">
        <w:rPr>
          <w:rFonts w:eastAsia="Times New Roman"/>
          <w:bCs/>
          <w:lang w:eastAsia="ja-JP"/>
        </w:rPr>
        <w:t>G</w:t>
      </w:r>
      <w:r>
        <w:rPr>
          <w:rFonts w:eastAsia="Times New Roman"/>
          <w:bCs/>
          <w:lang w:eastAsia="ja-JP"/>
        </w:rPr>
        <w:t xml:space="preserve">roup </w:t>
      </w:r>
      <w:r w:rsidR="00176840">
        <w:rPr>
          <w:rFonts w:eastAsia="Times New Roman"/>
          <w:bCs/>
          <w:lang w:eastAsia="ja-JP"/>
        </w:rPr>
        <w:t xml:space="preserve">6 </w:t>
      </w:r>
      <w:r w:rsidR="006141B4">
        <w:rPr>
          <w:rFonts w:hint="eastAsia"/>
          <w:bCs/>
          <w:lang w:eastAsia="ja-JP"/>
        </w:rPr>
        <w:t>in</w:t>
      </w:r>
      <w:r w:rsidR="006141B4">
        <w:rPr>
          <w:rFonts w:eastAsia="Times New Roman"/>
          <w:bCs/>
          <w:lang w:eastAsia="ja-JP"/>
        </w:rPr>
        <w:t xml:space="preserve"> summariz</w:t>
      </w:r>
      <w:r w:rsidR="006141B4">
        <w:rPr>
          <w:rFonts w:hint="eastAsia"/>
          <w:bCs/>
          <w:lang w:eastAsia="ja-JP"/>
        </w:rPr>
        <w:t>ing</w:t>
      </w:r>
      <w:r w:rsidR="006141B4">
        <w:rPr>
          <w:rFonts w:eastAsia="Times New Roman"/>
          <w:bCs/>
          <w:lang w:eastAsia="ja-JP"/>
        </w:rPr>
        <w:t xml:space="preserve"> </w:t>
      </w:r>
      <w:r w:rsidR="00176840">
        <w:rPr>
          <w:rFonts w:eastAsia="Times New Roman"/>
          <w:bCs/>
          <w:lang w:eastAsia="ja-JP"/>
        </w:rPr>
        <w:t>the issue</w:t>
      </w:r>
      <w:r w:rsidR="006141B4">
        <w:rPr>
          <w:rFonts w:hint="eastAsia"/>
          <w:bCs/>
          <w:lang w:eastAsia="ja-JP"/>
        </w:rPr>
        <w:t>,</w:t>
      </w:r>
      <w:r w:rsidR="00176840">
        <w:rPr>
          <w:rFonts w:eastAsia="Times New Roman"/>
          <w:bCs/>
          <w:lang w:eastAsia="ja-JP"/>
        </w:rPr>
        <w:t xml:space="preserve"> and </w:t>
      </w:r>
      <w:r w:rsidR="006141B4">
        <w:rPr>
          <w:rFonts w:hint="eastAsia"/>
          <w:bCs/>
          <w:lang w:eastAsia="ja-JP"/>
        </w:rPr>
        <w:t>that</w:t>
      </w:r>
      <w:r w:rsidR="006141B4">
        <w:rPr>
          <w:rFonts w:eastAsia="Times New Roman"/>
          <w:bCs/>
          <w:lang w:eastAsia="ja-JP"/>
        </w:rPr>
        <w:t xml:space="preserve"> </w:t>
      </w:r>
      <w:r w:rsidR="006141B4">
        <w:rPr>
          <w:rFonts w:hint="eastAsia"/>
          <w:bCs/>
          <w:lang w:eastAsia="ja-JP"/>
        </w:rPr>
        <w:t xml:space="preserve">this meeting would </w:t>
      </w:r>
      <w:r w:rsidR="00176840">
        <w:rPr>
          <w:rFonts w:eastAsia="Times New Roman"/>
          <w:bCs/>
          <w:lang w:eastAsia="ja-JP"/>
        </w:rPr>
        <w:t xml:space="preserve">separately create a document to convey this </w:t>
      </w:r>
      <w:r w:rsidR="006141B4">
        <w:rPr>
          <w:rFonts w:hint="eastAsia"/>
          <w:bCs/>
          <w:lang w:eastAsia="ja-JP"/>
        </w:rPr>
        <w:t>result</w:t>
      </w:r>
      <w:r w:rsidR="006141B4">
        <w:rPr>
          <w:rFonts w:eastAsia="Times New Roman"/>
          <w:bCs/>
          <w:lang w:eastAsia="ja-JP"/>
        </w:rPr>
        <w:t xml:space="preserve"> </w:t>
      </w:r>
      <w:r w:rsidR="00176840">
        <w:rPr>
          <w:rFonts w:eastAsia="Times New Roman"/>
          <w:bCs/>
          <w:lang w:eastAsia="ja-JP"/>
        </w:rPr>
        <w:t>to S</w:t>
      </w:r>
      <w:r>
        <w:rPr>
          <w:rFonts w:eastAsia="Times New Roman"/>
          <w:bCs/>
          <w:lang w:eastAsia="ja-JP"/>
        </w:rPr>
        <w:t xml:space="preserve">tudy </w:t>
      </w:r>
      <w:r w:rsidR="00176840">
        <w:rPr>
          <w:rFonts w:eastAsia="Times New Roman"/>
          <w:bCs/>
          <w:lang w:eastAsia="ja-JP"/>
        </w:rPr>
        <w:t>G</w:t>
      </w:r>
      <w:r>
        <w:rPr>
          <w:rFonts w:eastAsia="Times New Roman"/>
          <w:bCs/>
          <w:lang w:eastAsia="ja-JP"/>
        </w:rPr>
        <w:t xml:space="preserve">roup </w:t>
      </w:r>
      <w:r w:rsidR="00176840">
        <w:rPr>
          <w:rFonts w:eastAsia="Times New Roman"/>
          <w:bCs/>
          <w:lang w:eastAsia="ja-JP"/>
        </w:rPr>
        <w:t xml:space="preserve">6, which </w:t>
      </w:r>
      <w:r w:rsidR="006141B4">
        <w:rPr>
          <w:rFonts w:eastAsia="Times New Roman"/>
          <w:bCs/>
          <w:lang w:eastAsia="ja-JP"/>
        </w:rPr>
        <w:t>w</w:t>
      </w:r>
      <w:r w:rsidR="006141B4">
        <w:rPr>
          <w:rFonts w:hint="eastAsia"/>
          <w:bCs/>
          <w:lang w:eastAsia="ja-JP"/>
        </w:rPr>
        <w:t>ould have its meeting</w:t>
      </w:r>
      <w:r w:rsidR="006141B4">
        <w:rPr>
          <w:rFonts w:eastAsia="Times New Roman"/>
          <w:bCs/>
          <w:lang w:eastAsia="ja-JP"/>
        </w:rPr>
        <w:t xml:space="preserve"> </w:t>
      </w:r>
      <w:r w:rsidR="00176840">
        <w:rPr>
          <w:rFonts w:eastAsia="Times New Roman"/>
          <w:bCs/>
          <w:lang w:eastAsia="ja-JP"/>
        </w:rPr>
        <w:t>before the R</w:t>
      </w:r>
      <w:r>
        <w:rPr>
          <w:rFonts w:eastAsia="Times New Roman"/>
          <w:bCs/>
          <w:lang w:eastAsia="ja-JP"/>
        </w:rPr>
        <w:t xml:space="preserve">adiocommunication </w:t>
      </w:r>
      <w:r w:rsidR="00176840">
        <w:rPr>
          <w:rFonts w:eastAsia="Times New Roman"/>
          <w:bCs/>
          <w:lang w:eastAsia="ja-JP"/>
        </w:rPr>
        <w:t>A</w:t>
      </w:r>
      <w:r>
        <w:rPr>
          <w:rFonts w:eastAsia="Times New Roman"/>
          <w:bCs/>
          <w:lang w:eastAsia="ja-JP"/>
        </w:rPr>
        <w:t>ssembly</w:t>
      </w:r>
      <w:r w:rsidR="00176840">
        <w:rPr>
          <w:rFonts w:eastAsia="Times New Roman"/>
          <w:bCs/>
          <w:lang w:eastAsia="ja-JP"/>
        </w:rPr>
        <w:t>.</w:t>
      </w:r>
    </w:p>
    <w:p w:rsidR="00261F64" w:rsidRDefault="00E61EDB" w:rsidP="00E61EDB">
      <w:pPr>
        <w:pStyle w:val="Heading3"/>
      </w:pPr>
      <w:r w:rsidRPr="00E61EDB">
        <w:rPr>
          <w:rFonts w:hint="eastAsia"/>
        </w:rPr>
        <w:t>7.2.3</w:t>
      </w:r>
      <w:r w:rsidRPr="00E61EDB">
        <w:tab/>
      </w:r>
      <w:r w:rsidRPr="00E61EDB">
        <w:rPr>
          <w:rFonts w:hint="eastAsia"/>
        </w:rPr>
        <w:t>Draft Resolutions</w:t>
      </w:r>
    </w:p>
    <w:p w:rsidR="00261F64" w:rsidRPr="00DB573D" w:rsidRDefault="00DB573D" w:rsidP="00E61EDB">
      <w:pPr>
        <w:tabs>
          <w:tab w:val="center" w:pos="8080"/>
        </w:tabs>
        <w:rPr>
          <w:rFonts w:eastAsia="Times New Roman"/>
          <w:b/>
          <w:bCs/>
          <w:lang w:eastAsia="ja-JP"/>
        </w:rPr>
      </w:pPr>
      <w:r w:rsidRPr="00DB573D">
        <w:rPr>
          <w:rFonts w:eastAsia="Times New Roman"/>
          <w:b/>
          <w:bCs/>
          <w:lang w:eastAsia="ja-JP"/>
        </w:rPr>
        <w:t xml:space="preserve">Document </w:t>
      </w:r>
      <w:hyperlink r:id="rId47" w:history="1">
        <w:r w:rsidR="00E61EDB" w:rsidRPr="00DB573D">
          <w:rPr>
            <w:rStyle w:val="Hyperlink"/>
            <w:rFonts w:eastAsia="Times New Roman" w:hint="eastAsia"/>
            <w:b/>
            <w:bCs/>
            <w:lang w:eastAsia="ja-JP"/>
          </w:rPr>
          <w:t>5/201</w:t>
        </w:r>
      </w:hyperlink>
      <w:r w:rsidR="000D1727" w:rsidRPr="00DB573D">
        <w:rPr>
          <w:rFonts w:eastAsia="Times New Roman"/>
          <w:b/>
          <w:bCs/>
          <w:lang w:eastAsia="ja-JP"/>
        </w:rPr>
        <w:t xml:space="preserve"> </w:t>
      </w:r>
      <w:r w:rsidR="000D1727" w:rsidRPr="00DB573D">
        <w:rPr>
          <w:rFonts w:eastAsia="Times New Roman"/>
          <w:b/>
          <w:bCs/>
          <w:lang w:eastAsia="ja-JP"/>
        </w:rPr>
        <w:tab/>
        <w:t>Draft new Resolution ITU-R [IMT.PRINCIPLES] - Principles for the process of future development of IMT for 2020 and beyond</w:t>
      </w:r>
      <w:r w:rsidR="00E61EDB" w:rsidRPr="00DB573D">
        <w:rPr>
          <w:rFonts w:eastAsia="Times New Roman" w:hint="eastAsia"/>
          <w:b/>
          <w:bCs/>
          <w:lang w:eastAsia="ja-JP"/>
        </w:rPr>
        <w:t xml:space="preserve">, </w:t>
      </w:r>
    </w:p>
    <w:p w:rsidR="00176840" w:rsidRDefault="0001429E" w:rsidP="00E61EDB">
      <w:pPr>
        <w:tabs>
          <w:tab w:val="center" w:pos="8080"/>
        </w:tabs>
        <w:rPr>
          <w:rFonts w:eastAsia="Times New Roman"/>
          <w:bCs/>
          <w:lang w:eastAsia="ja-JP"/>
        </w:rPr>
      </w:pPr>
      <w:r>
        <w:rPr>
          <w:rFonts w:eastAsia="Times New Roman"/>
          <w:bCs/>
          <w:lang w:eastAsia="ja-JP"/>
        </w:rPr>
        <w:t>Mr. Blust, t</w:t>
      </w:r>
      <w:r w:rsidR="00176840">
        <w:rPr>
          <w:rFonts w:eastAsia="Times New Roman"/>
          <w:bCs/>
          <w:lang w:eastAsia="ja-JP"/>
        </w:rPr>
        <w:t>he Chairman of WP 5D</w:t>
      </w:r>
      <w:r>
        <w:rPr>
          <w:rFonts w:eastAsia="Times New Roman"/>
          <w:bCs/>
          <w:lang w:eastAsia="ja-JP"/>
        </w:rPr>
        <w:t>,</w:t>
      </w:r>
      <w:r w:rsidR="00176840">
        <w:rPr>
          <w:rFonts w:eastAsia="Times New Roman"/>
          <w:bCs/>
          <w:lang w:eastAsia="ja-JP"/>
        </w:rPr>
        <w:t xml:space="preserve"> introduced the document.</w:t>
      </w:r>
      <w:r w:rsidR="00B32E48">
        <w:rPr>
          <w:rFonts w:eastAsia="Times New Roman"/>
          <w:bCs/>
          <w:lang w:eastAsia="ja-JP"/>
        </w:rPr>
        <w:t xml:space="preserve"> </w:t>
      </w:r>
      <w:r w:rsidR="00664EA8">
        <w:rPr>
          <w:rFonts w:eastAsia="Times New Roman"/>
          <w:bCs/>
          <w:lang w:eastAsia="ja-JP"/>
        </w:rPr>
        <w:t xml:space="preserve">He explained the distinctions between Resolution </w:t>
      </w:r>
      <w:r w:rsidR="00646081">
        <w:rPr>
          <w:rFonts w:hint="eastAsia"/>
          <w:bCs/>
          <w:lang w:eastAsia="ja-JP"/>
        </w:rPr>
        <w:t xml:space="preserve">ITU-R </w:t>
      </w:r>
      <w:r w:rsidR="00664EA8">
        <w:rPr>
          <w:rFonts w:eastAsia="Times New Roman"/>
          <w:bCs/>
          <w:lang w:eastAsia="ja-JP"/>
        </w:rPr>
        <w:t>57-1 on IMT-Advanced and this draft new Resolution.</w:t>
      </w:r>
    </w:p>
    <w:p w:rsidR="00176840" w:rsidRDefault="007A05CE" w:rsidP="00E61EDB">
      <w:pPr>
        <w:tabs>
          <w:tab w:val="center" w:pos="8080"/>
        </w:tabs>
        <w:rPr>
          <w:rFonts w:eastAsia="Times New Roman"/>
          <w:bCs/>
          <w:lang w:eastAsia="ja-JP"/>
        </w:rPr>
      </w:pPr>
      <w:r>
        <w:rPr>
          <w:rFonts w:eastAsia="Times New Roman"/>
          <w:bCs/>
          <w:lang w:eastAsia="ja-JP"/>
        </w:rPr>
        <w:t>The Chairman considered the document page-by-page and item-by-item.</w:t>
      </w:r>
    </w:p>
    <w:p w:rsidR="007A05CE" w:rsidRDefault="007A05CE" w:rsidP="00E61EDB">
      <w:pPr>
        <w:tabs>
          <w:tab w:val="center" w:pos="8080"/>
        </w:tabs>
        <w:rPr>
          <w:bCs/>
          <w:lang w:eastAsia="ja-JP"/>
        </w:rPr>
      </w:pPr>
      <w:r>
        <w:rPr>
          <w:rFonts w:eastAsia="Times New Roman"/>
          <w:bCs/>
          <w:lang w:eastAsia="ja-JP"/>
        </w:rPr>
        <w:t>The document was adopted and will go to the Radiocommunication Assembly for approval.</w:t>
      </w:r>
    </w:p>
    <w:p w:rsidR="006141B4" w:rsidRPr="005D1E61" w:rsidRDefault="006141B4" w:rsidP="00E61EDB">
      <w:pPr>
        <w:tabs>
          <w:tab w:val="center" w:pos="8080"/>
        </w:tabs>
        <w:rPr>
          <w:bCs/>
          <w:lang w:eastAsia="ja-JP"/>
        </w:rPr>
      </w:pPr>
      <w:r>
        <w:rPr>
          <w:rFonts w:hint="eastAsia"/>
          <w:bCs/>
          <w:lang w:eastAsia="ja-JP"/>
        </w:rPr>
        <w:t xml:space="preserve">It was confirmed by Chairman of WP 5D that </w:t>
      </w:r>
      <w:r w:rsidRPr="00715140">
        <w:rPr>
          <w:rFonts w:eastAsia="Times New Roman"/>
          <w:bCs/>
          <w:lang w:eastAsia="ja-JP"/>
        </w:rPr>
        <w:t xml:space="preserve">Resolution </w:t>
      </w:r>
      <w:r>
        <w:rPr>
          <w:rFonts w:hint="eastAsia"/>
          <w:bCs/>
          <w:lang w:eastAsia="ja-JP"/>
        </w:rPr>
        <w:t xml:space="preserve">ITU-R </w:t>
      </w:r>
      <w:r w:rsidRPr="00715140">
        <w:rPr>
          <w:rFonts w:eastAsia="Times New Roman"/>
          <w:bCs/>
          <w:lang w:eastAsia="ja-JP"/>
        </w:rPr>
        <w:t>57</w:t>
      </w:r>
      <w:r>
        <w:rPr>
          <w:rFonts w:hint="eastAsia"/>
          <w:bCs/>
          <w:lang w:eastAsia="ja-JP"/>
        </w:rPr>
        <w:t>-1</w:t>
      </w:r>
      <w:r w:rsidRPr="00715140">
        <w:rPr>
          <w:rFonts w:eastAsia="Times New Roman"/>
          <w:bCs/>
          <w:lang w:eastAsia="ja-JP"/>
        </w:rPr>
        <w:t xml:space="preserve"> will have no </w:t>
      </w:r>
      <w:r>
        <w:rPr>
          <w:rFonts w:hint="eastAsia"/>
          <w:bCs/>
          <w:lang w:eastAsia="ja-JP"/>
        </w:rPr>
        <w:t xml:space="preserve">proposal for </w:t>
      </w:r>
      <w:r w:rsidRPr="00715140">
        <w:rPr>
          <w:rFonts w:eastAsia="Times New Roman"/>
          <w:bCs/>
          <w:lang w:eastAsia="ja-JP"/>
        </w:rPr>
        <w:t>revision.</w:t>
      </w:r>
    </w:p>
    <w:p w:rsidR="00664EA8" w:rsidRDefault="00DB573D" w:rsidP="00E61EDB">
      <w:pPr>
        <w:tabs>
          <w:tab w:val="center" w:pos="8080"/>
        </w:tabs>
        <w:rPr>
          <w:rFonts w:eastAsia="Times New Roman"/>
          <w:b/>
          <w:bCs/>
          <w:lang w:eastAsia="ja-JP"/>
        </w:rPr>
      </w:pPr>
      <w:r w:rsidRPr="00DB573D">
        <w:rPr>
          <w:rFonts w:eastAsia="Times New Roman"/>
          <w:b/>
          <w:bCs/>
          <w:lang w:eastAsia="ja-JP"/>
        </w:rPr>
        <w:t xml:space="preserve">Document </w:t>
      </w:r>
      <w:hyperlink r:id="rId48" w:history="1">
        <w:r w:rsidR="00E61EDB" w:rsidRPr="00DB573D">
          <w:rPr>
            <w:rStyle w:val="Hyperlink"/>
            <w:rFonts w:eastAsia="Times New Roman" w:hint="eastAsia"/>
            <w:b/>
            <w:bCs/>
            <w:lang w:eastAsia="ja-JP"/>
          </w:rPr>
          <w:t>5/209</w:t>
        </w:r>
      </w:hyperlink>
      <w:r w:rsidR="000D1727" w:rsidRPr="00DB573D">
        <w:rPr>
          <w:rFonts w:eastAsia="Times New Roman"/>
          <w:b/>
          <w:bCs/>
          <w:lang w:eastAsia="ja-JP"/>
        </w:rPr>
        <w:t xml:space="preserve"> </w:t>
      </w:r>
      <w:r w:rsidR="000D1727" w:rsidRPr="00DB573D">
        <w:rPr>
          <w:rFonts w:eastAsia="Times New Roman"/>
          <w:b/>
          <w:bCs/>
          <w:lang w:eastAsia="ja-JP"/>
        </w:rPr>
        <w:tab/>
        <w:t xml:space="preserve">Draft revision of Resolution ITU-R 50-2 - Role of the Radiocommunication Sector in the ongoing development of IMT </w:t>
      </w:r>
    </w:p>
    <w:p w:rsidR="00261F64" w:rsidRDefault="00664EA8" w:rsidP="00E61EDB">
      <w:pPr>
        <w:tabs>
          <w:tab w:val="center" w:pos="8080"/>
        </w:tabs>
        <w:rPr>
          <w:rFonts w:eastAsia="Times New Roman"/>
          <w:bCs/>
          <w:lang w:eastAsia="ja-JP"/>
        </w:rPr>
      </w:pPr>
      <w:r>
        <w:rPr>
          <w:rFonts w:eastAsia="Times New Roman"/>
          <w:bCs/>
          <w:lang w:eastAsia="ja-JP"/>
        </w:rPr>
        <w:t>The Chairman of WP 5D introduced the document.</w:t>
      </w:r>
    </w:p>
    <w:p w:rsidR="00F8509C" w:rsidRDefault="00F8509C" w:rsidP="00F8509C">
      <w:pPr>
        <w:tabs>
          <w:tab w:val="center" w:pos="8080"/>
        </w:tabs>
        <w:rPr>
          <w:rFonts w:eastAsia="Times New Roman"/>
          <w:bCs/>
          <w:lang w:eastAsia="ja-JP"/>
        </w:rPr>
      </w:pPr>
      <w:r>
        <w:rPr>
          <w:rFonts w:eastAsia="Times New Roman"/>
          <w:bCs/>
          <w:lang w:eastAsia="ja-JP"/>
        </w:rPr>
        <w:t>The Chairman considered the document page-by-page and item-by-item.</w:t>
      </w:r>
    </w:p>
    <w:p w:rsidR="00F8509C" w:rsidRPr="00176840" w:rsidRDefault="00F8509C" w:rsidP="00F8509C">
      <w:pPr>
        <w:tabs>
          <w:tab w:val="center" w:pos="8080"/>
        </w:tabs>
        <w:rPr>
          <w:rFonts w:eastAsia="Times New Roman"/>
          <w:bCs/>
          <w:lang w:eastAsia="ja-JP"/>
        </w:rPr>
      </w:pPr>
      <w:r>
        <w:rPr>
          <w:rFonts w:eastAsia="Times New Roman"/>
          <w:bCs/>
          <w:lang w:eastAsia="ja-JP"/>
        </w:rPr>
        <w:t>The document was adopted and will go to the Radiocommunication Assembly for approval.</w:t>
      </w:r>
    </w:p>
    <w:p w:rsidR="00E61EDB" w:rsidRDefault="00DB573D" w:rsidP="00E61EDB">
      <w:pPr>
        <w:tabs>
          <w:tab w:val="center" w:pos="8080"/>
        </w:tabs>
        <w:rPr>
          <w:rFonts w:eastAsia="Times New Roman"/>
          <w:b/>
          <w:bCs/>
          <w:lang w:eastAsia="ja-JP"/>
        </w:rPr>
      </w:pPr>
      <w:r>
        <w:rPr>
          <w:rFonts w:eastAsia="Times New Roman"/>
          <w:b/>
          <w:bCs/>
          <w:lang w:eastAsia="ja-JP"/>
        </w:rPr>
        <w:t xml:space="preserve">Document </w:t>
      </w:r>
      <w:hyperlink r:id="rId49" w:history="1">
        <w:r w:rsidR="00E61EDB" w:rsidRPr="00DB573D">
          <w:rPr>
            <w:rStyle w:val="Hyperlink"/>
            <w:rFonts w:eastAsia="Times New Roman" w:hint="eastAsia"/>
            <w:b/>
            <w:bCs/>
            <w:lang w:eastAsia="ja-JP"/>
          </w:rPr>
          <w:t>5/210</w:t>
        </w:r>
      </w:hyperlink>
      <w:r w:rsidR="000D1727" w:rsidRPr="00DE7830">
        <w:rPr>
          <w:rFonts w:eastAsia="Times New Roman"/>
          <w:b/>
          <w:bCs/>
          <w:lang w:eastAsia="ja-JP"/>
        </w:rPr>
        <w:tab/>
        <w:t>Draft revision of Resolution ITU-R 56-1 - Naming for International Mobile Telecommunications</w:t>
      </w:r>
    </w:p>
    <w:p w:rsidR="00F8509C" w:rsidRPr="00A25EF0" w:rsidRDefault="00664EA8" w:rsidP="00F8509C">
      <w:pPr>
        <w:tabs>
          <w:tab w:val="center" w:pos="8080"/>
        </w:tabs>
        <w:rPr>
          <w:bCs/>
          <w:lang w:eastAsia="ja-JP"/>
        </w:rPr>
      </w:pPr>
      <w:r>
        <w:rPr>
          <w:rFonts w:eastAsia="Times New Roman"/>
          <w:bCs/>
          <w:lang w:eastAsia="ja-JP"/>
        </w:rPr>
        <w:t>The Chairman of WP 5D introduced the document.</w:t>
      </w:r>
    </w:p>
    <w:p w:rsidR="00947737" w:rsidRDefault="00947737" w:rsidP="00F8509C">
      <w:pPr>
        <w:tabs>
          <w:tab w:val="center" w:pos="8080"/>
        </w:tabs>
        <w:rPr>
          <w:rFonts w:eastAsia="Times New Roman"/>
          <w:bCs/>
          <w:lang w:eastAsia="ja-JP"/>
        </w:rPr>
      </w:pPr>
      <w:r>
        <w:rPr>
          <w:rFonts w:eastAsia="Times New Roman"/>
          <w:bCs/>
          <w:lang w:eastAsia="ja-JP"/>
        </w:rPr>
        <w:t xml:space="preserve">The Chairman considered the document </w:t>
      </w:r>
      <w:r w:rsidR="004A765D">
        <w:rPr>
          <w:rFonts w:eastAsia="Times New Roman"/>
          <w:bCs/>
          <w:lang w:eastAsia="ja-JP"/>
        </w:rPr>
        <w:t xml:space="preserve">page-by-page and item-by-item. </w:t>
      </w:r>
      <w:r w:rsidR="00277704">
        <w:rPr>
          <w:rFonts w:eastAsia="Times New Roman"/>
          <w:bCs/>
          <w:lang w:eastAsia="ja-JP"/>
        </w:rPr>
        <w:t xml:space="preserve">The Chairman of WP 5D noted an editorial in </w:t>
      </w:r>
      <w:r w:rsidR="00277704" w:rsidRPr="00277704">
        <w:rPr>
          <w:rFonts w:eastAsia="Times New Roman"/>
          <w:bCs/>
          <w:i/>
          <w:lang w:eastAsia="ja-JP"/>
        </w:rPr>
        <w:t>recognizing</w:t>
      </w:r>
      <w:r w:rsidR="00277704">
        <w:rPr>
          <w:rFonts w:eastAsia="Times New Roman"/>
          <w:bCs/>
          <w:lang w:eastAsia="ja-JP"/>
        </w:rPr>
        <w:t xml:space="preserve"> b</w:t>
      </w:r>
      <w:r w:rsidR="00646081">
        <w:rPr>
          <w:rFonts w:hint="eastAsia"/>
          <w:bCs/>
          <w:lang w:eastAsia="ja-JP"/>
        </w:rPr>
        <w:t>)</w:t>
      </w:r>
      <w:r w:rsidR="00277704">
        <w:rPr>
          <w:rFonts w:eastAsia="Times New Roman"/>
          <w:bCs/>
          <w:lang w:eastAsia="ja-JP"/>
        </w:rPr>
        <w:t xml:space="preserve">, </w:t>
      </w:r>
      <w:r w:rsidR="0001429E">
        <w:rPr>
          <w:rFonts w:eastAsia="Times New Roman"/>
          <w:bCs/>
          <w:lang w:eastAsia="ja-JP"/>
        </w:rPr>
        <w:t>which should cite</w:t>
      </w:r>
      <w:r w:rsidR="00277704">
        <w:rPr>
          <w:rFonts w:eastAsia="Times New Roman"/>
          <w:bCs/>
          <w:lang w:eastAsia="ja-JP"/>
        </w:rPr>
        <w:t xml:space="preserve"> Resolution ITU-R 9, rather than Resolution ITU-R 9-3.</w:t>
      </w:r>
      <w:r w:rsidR="004A765D">
        <w:rPr>
          <w:rFonts w:eastAsia="Times New Roman"/>
          <w:bCs/>
          <w:lang w:eastAsia="ja-JP"/>
        </w:rPr>
        <w:t xml:space="preserve"> </w:t>
      </w:r>
      <w:r w:rsidR="0001429E">
        <w:rPr>
          <w:rFonts w:eastAsia="Times New Roman"/>
          <w:bCs/>
          <w:lang w:eastAsia="ja-JP"/>
        </w:rPr>
        <w:t>This was agreed.</w:t>
      </w:r>
    </w:p>
    <w:p w:rsidR="00F8509C" w:rsidRDefault="00F8509C" w:rsidP="00F8509C">
      <w:pPr>
        <w:tabs>
          <w:tab w:val="center" w:pos="8080"/>
        </w:tabs>
        <w:rPr>
          <w:rFonts w:eastAsia="Times New Roman"/>
          <w:bCs/>
          <w:lang w:eastAsia="ja-JP"/>
        </w:rPr>
      </w:pPr>
      <w:r>
        <w:rPr>
          <w:rFonts w:eastAsia="Times New Roman"/>
          <w:bCs/>
          <w:lang w:eastAsia="ja-JP"/>
        </w:rPr>
        <w:t xml:space="preserve">The document was adopted </w:t>
      </w:r>
      <w:r w:rsidR="006141B4">
        <w:rPr>
          <w:rFonts w:hint="eastAsia"/>
          <w:bCs/>
          <w:lang w:eastAsia="ja-JP"/>
        </w:rPr>
        <w:t xml:space="preserve">with this small change </w:t>
      </w:r>
      <w:r>
        <w:rPr>
          <w:rFonts w:eastAsia="Times New Roman"/>
          <w:bCs/>
          <w:lang w:eastAsia="ja-JP"/>
        </w:rPr>
        <w:t>and will go to the Radiocommunication Assembly for approval.</w:t>
      </w:r>
    </w:p>
    <w:p w:rsidR="00277704" w:rsidRPr="00715140" w:rsidRDefault="00277704" w:rsidP="004A765D">
      <w:pPr>
        <w:tabs>
          <w:tab w:val="center" w:pos="8080"/>
        </w:tabs>
        <w:rPr>
          <w:rFonts w:eastAsia="Times New Roman"/>
          <w:bCs/>
          <w:lang w:eastAsia="ja-JP"/>
        </w:rPr>
      </w:pPr>
      <w:r w:rsidRPr="00715140">
        <w:rPr>
          <w:rFonts w:eastAsia="Times New Roman"/>
          <w:bCs/>
          <w:lang w:eastAsia="ja-JP"/>
        </w:rPr>
        <w:t>The Chairman raised the subject of the joint responsibility of Study Group</w:t>
      </w:r>
      <w:r w:rsidR="006141B4">
        <w:rPr>
          <w:rFonts w:hint="eastAsia"/>
          <w:bCs/>
          <w:lang w:eastAsia="ja-JP"/>
        </w:rPr>
        <w:t>s</w:t>
      </w:r>
      <w:r w:rsidRPr="00715140">
        <w:rPr>
          <w:rFonts w:eastAsia="Times New Roman"/>
          <w:bCs/>
          <w:lang w:eastAsia="ja-JP"/>
        </w:rPr>
        <w:t xml:space="preserve"> 4 and 5 </w:t>
      </w:r>
      <w:r w:rsidR="00715140">
        <w:rPr>
          <w:rFonts w:hint="eastAsia"/>
          <w:bCs/>
          <w:lang w:eastAsia="ja-JP"/>
        </w:rPr>
        <w:t>for these IMT Resolutions, which were</w:t>
      </w:r>
      <w:r w:rsidRPr="00715140">
        <w:rPr>
          <w:rFonts w:eastAsia="Times New Roman"/>
          <w:bCs/>
          <w:lang w:eastAsia="ja-JP"/>
        </w:rPr>
        <w:t xml:space="preserve"> substantially agreed in WP 4B, but SG </w:t>
      </w:r>
      <w:r w:rsidR="00715140">
        <w:rPr>
          <w:rFonts w:hint="eastAsia"/>
          <w:bCs/>
          <w:lang w:eastAsia="ja-JP"/>
        </w:rPr>
        <w:t>4</w:t>
      </w:r>
      <w:r w:rsidRPr="00715140">
        <w:rPr>
          <w:rFonts w:eastAsia="Times New Roman"/>
          <w:bCs/>
          <w:lang w:eastAsia="ja-JP"/>
        </w:rPr>
        <w:t xml:space="preserve"> did not consider the text prop</w:t>
      </w:r>
      <w:r w:rsidR="0001429E" w:rsidRPr="00715140">
        <w:rPr>
          <w:rFonts w:eastAsia="Times New Roman"/>
          <w:bCs/>
          <w:lang w:eastAsia="ja-JP"/>
        </w:rPr>
        <w:t>o</w:t>
      </w:r>
      <w:r w:rsidRPr="00715140">
        <w:rPr>
          <w:rFonts w:eastAsia="Times New Roman"/>
          <w:bCs/>
          <w:lang w:eastAsia="ja-JP"/>
        </w:rPr>
        <w:t xml:space="preserve">sed from WP 5D due to </w:t>
      </w:r>
      <w:r w:rsidR="00285757" w:rsidRPr="005D1E61">
        <w:rPr>
          <w:bCs/>
          <w:lang w:eastAsia="ja-JP"/>
        </w:rPr>
        <w:t xml:space="preserve">the </w:t>
      </w:r>
      <w:r w:rsidR="00030D30">
        <w:rPr>
          <w:rFonts w:eastAsia="Times New Roman"/>
          <w:bCs/>
          <w:lang w:eastAsia="ja-JP"/>
        </w:rPr>
        <w:t xml:space="preserve">meeting schedules. </w:t>
      </w:r>
      <w:r w:rsidRPr="00715140">
        <w:rPr>
          <w:rFonts w:eastAsia="Times New Roman"/>
          <w:bCs/>
          <w:lang w:eastAsia="ja-JP"/>
        </w:rPr>
        <w:t>The Chair</w:t>
      </w:r>
      <w:r w:rsidR="006141B4">
        <w:rPr>
          <w:rFonts w:hint="eastAsia"/>
          <w:bCs/>
          <w:lang w:eastAsia="ja-JP"/>
        </w:rPr>
        <w:t>man</w:t>
      </w:r>
      <w:r w:rsidRPr="00715140">
        <w:rPr>
          <w:rFonts w:eastAsia="Times New Roman"/>
          <w:bCs/>
          <w:lang w:eastAsia="ja-JP"/>
        </w:rPr>
        <w:t xml:space="preserve"> indicated that any decisions of this meeting relating to draft </w:t>
      </w:r>
      <w:r w:rsidR="00646081">
        <w:rPr>
          <w:rFonts w:hint="eastAsia"/>
          <w:bCs/>
          <w:lang w:eastAsia="ja-JP"/>
        </w:rPr>
        <w:t>R</w:t>
      </w:r>
      <w:r w:rsidRPr="00715140">
        <w:rPr>
          <w:rFonts w:eastAsia="Times New Roman"/>
          <w:bCs/>
          <w:lang w:eastAsia="ja-JP"/>
        </w:rPr>
        <w:t xml:space="preserve">esolutions on IMT issues will be conveyed to </w:t>
      </w:r>
      <w:r w:rsidR="00646081">
        <w:rPr>
          <w:rFonts w:hint="eastAsia"/>
          <w:bCs/>
          <w:lang w:eastAsia="ja-JP"/>
        </w:rPr>
        <w:t xml:space="preserve">the </w:t>
      </w:r>
      <w:r w:rsidR="00715140">
        <w:rPr>
          <w:rFonts w:hint="eastAsia"/>
          <w:bCs/>
          <w:lang w:eastAsia="ja-JP"/>
        </w:rPr>
        <w:t xml:space="preserve">Chairman of </w:t>
      </w:r>
      <w:r w:rsidRPr="00715140">
        <w:rPr>
          <w:rFonts w:eastAsia="Times New Roman"/>
          <w:bCs/>
          <w:lang w:eastAsia="ja-JP"/>
        </w:rPr>
        <w:t>SG</w:t>
      </w:r>
      <w:r w:rsidR="00F17381">
        <w:rPr>
          <w:rFonts w:eastAsia="Times New Roman"/>
          <w:bCs/>
          <w:lang w:eastAsia="ja-JP"/>
        </w:rPr>
        <w:t xml:space="preserve"> </w:t>
      </w:r>
      <w:r w:rsidRPr="00715140">
        <w:rPr>
          <w:rFonts w:eastAsia="Times New Roman"/>
          <w:bCs/>
          <w:lang w:eastAsia="ja-JP"/>
        </w:rPr>
        <w:t>4.</w:t>
      </w:r>
      <w:r w:rsidR="004A765D">
        <w:rPr>
          <w:rFonts w:eastAsia="Times New Roman"/>
          <w:bCs/>
          <w:lang w:eastAsia="ja-JP"/>
        </w:rPr>
        <w:br/>
      </w:r>
      <w:r w:rsidRPr="00715140">
        <w:rPr>
          <w:rFonts w:eastAsia="Times New Roman"/>
          <w:bCs/>
          <w:lang w:eastAsia="ja-JP"/>
        </w:rPr>
        <w:t>If there is any view from SG</w:t>
      </w:r>
      <w:r w:rsidR="00F17381">
        <w:rPr>
          <w:rFonts w:eastAsia="Times New Roman"/>
          <w:bCs/>
          <w:lang w:eastAsia="ja-JP"/>
        </w:rPr>
        <w:t xml:space="preserve"> </w:t>
      </w:r>
      <w:r w:rsidRPr="00715140">
        <w:rPr>
          <w:rFonts w:eastAsia="Times New Roman"/>
          <w:bCs/>
          <w:lang w:eastAsia="ja-JP"/>
        </w:rPr>
        <w:t>4</w:t>
      </w:r>
      <w:r w:rsidR="0001429E" w:rsidRPr="00715140">
        <w:rPr>
          <w:rFonts w:eastAsia="Times New Roman"/>
          <w:bCs/>
          <w:lang w:eastAsia="ja-JP"/>
        </w:rPr>
        <w:t>,</w:t>
      </w:r>
      <w:r w:rsidRPr="00715140">
        <w:rPr>
          <w:rFonts w:eastAsia="Times New Roman"/>
          <w:bCs/>
          <w:lang w:eastAsia="ja-JP"/>
        </w:rPr>
        <w:t xml:space="preserve"> th</w:t>
      </w:r>
      <w:r w:rsidR="0001429E" w:rsidRPr="00715140">
        <w:rPr>
          <w:rFonts w:eastAsia="Times New Roman"/>
          <w:bCs/>
          <w:lang w:eastAsia="ja-JP"/>
        </w:rPr>
        <w:t>is</w:t>
      </w:r>
      <w:r w:rsidRPr="00715140">
        <w:rPr>
          <w:rFonts w:eastAsia="Times New Roman"/>
          <w:bCs/>
          <w:lang w:eastAsia="ja-JP"/>
        </w:rPr>
        <w:t xml:space="preserve"> can be communicated to the RA and addressed there.</w:t>
      </w:r>
    </w:p>
    <w:p w:rsidR="00E61EDB" w:rsidRPr="00E61EDB" w:rsidRDefault="00E61EDB" w:rsidP="00E61EDB">
      <w:pPr>
        <w:pStyle w:val="Heading3"/>
      </w:pPr>
      <w:r w:rsidRPr="00E61EDB">
        <w:rPr>
          <w:rFonts w:hint="eastAsia"/>
        </w:rPr>
        <w:t>7.2.4</w:t>
      </w:r>
      <w:r w:rsidRPr="00E61EDB">
        <w:tab/>
      </w:r>
      <w:r w:rsidRPr="00E61EDB">
        <w:rPr>
          <w:rFonts w:hint="eastAsia"/>
        </w:rPr>
        <w:t>Proposal for suppression of Resolution</w:t>
      </w:r>
      <w:r w:rsidRPr="00E61EDB">
        <w:tab/>
      </w:r>
    </w:p>
    <w:p w:rsidR="00E61EDB" w:rsidRPr="00E61EDB" w:rsidRDefault="00041D8B" w:rsidP="00E61EDB">
      <w:pPr>
        <w:tabs>
          <w:tab w:val="center" w:pos="8080"/>
        </w:tabs>
        <w:rPr>
          <w:rFonts w:eastAsia="Times New Roman"/>
          <w:b/>
          <w:bCs/>
          <w:lang w:eastAsia="ja-JP"/>
        </w:rPr>
      </w:pPr>
      <w:r>
        <w:rPr>
          <w:rFonts w:eastAsia="Times New Roman"/>
          <w:bCs/>
          <w:lang w:eastAsia="ja-JP"/>
        </w:rPr>
        <w:t xml:space="preserve">The Chairman of WP 5D introduced </w:t>
      </w:r>
      <w:hyperlink r:id="rId50" w:history="1">
        <w:r w:rsidR="00E61EDB" w:rsidRPr="00041D8B">
          <w:rPr>
            <w:rStyle w:val="Hyperlink"/>
            <w:rFonts w:eastAsia="Times New Roman" w:hint="eastAsia"/>
            <w:bCs/>
            <w:lang w:eastAsia="ja-JP"/>
          </w:rPr>
          <w:t>5/245</w:t>
        </w:r>
      </w:hyperlink>
      <w:r w:rsidR="00277704">
        <w:rPr>
          <w:rFonts w:eastAsia="Times New Roman" w:hint="eastAsia"/>
          <w:bCs/>
          <w:lang w:eastAsia="ja-JP"/>
        </w:rPr>
        <w:t xml:space="preserve"> (</w:t>
      </w:r>
      <w:r w:rsidR="00277704">
        <w:rPr>
          <w:rFonts w:eastAsia="Times New Roman"/>
          <w:bCs/>
          <w:lang w:eastAsia="ja-JP"/>
        </w:rPr>
        <w:t>S</w:t>
      </w:r>
      <w:r w:rsidR="00E61EDB" w:rsidRPr="00E61EDB">
        <w:rPr>
          <w:rFonts w:eastAsia="Times New Roman" w:hint="eastAsia"/>
          <w:bCs/>
          <w:lang w:eastAsia="ja-JP"/>
        </w:rPr>
        <w:t>ection 2.2)</w:t>
      </w:r>
      <w:r>
        <w:rPr>
          <w:rFonts w:eastAsia="Times New Roman"/>
          <w:bCs/>
          <w:lang w:eastAsia="ja-JP"/>
        </w:rPr>
        <w:t xml:space="preserve">, which proposed the suppression of Resolution ITU-R </w:t>
      </w:r>
      <w:r w:rsidR="00277704">
        <w:rPr>
          <w:rFonts w:eastAsia="Times New Roman"/>
          <w:bCs/>
          <w:lang w:eastAsia="ja-JP"/>
        </w:rPr>
        <w:t>17-4</w:t>
      </w:r>
      <w:r>
        <w:rPr>
          <w:rFonts w:eastAsia="Times New Roman"/>
          <w:bCs/>
          <w:lang w:eastAsia="ja-JP"/>
        </w:rPr>
        <w:t>.</w:t>
      </w:r>
      <w:r w:rsidR="00F17381">
        <w:rPr>
          <w:rFonts w:eastAsia="Times New Roman"/>
          <w:bCs/>
          <w:lang w:eastAsia="ja-JP"/>
        </w:rPr>
        <w:t xml:space="preserve"> </w:t>
      </w:r>
      <w:r w:rsidR="00277704">
        <w:rPr>
          <w:rFonts w:eastAsia="Times New Roman"/>
          <w:bCs/>
          <w:lang w:eastAsia="ja-JP"/>
        </w:rPr>
        <w:t>There was no objection</w:t>
      </w:r>
      <w:r w:rsidR="006141B4">
        <w:rPr>
          <w:rFonts w:hint="eastAsia"/>
          <w:bCs/>
          <w:lang w:eastAsia="ja-JP"/>
        </w:rPr>
        <w:t xml:space="preserve"> and the suppression was a</w:t>
      </w:r>
      <w:r w:rsidR="00277704">
        <w:rPr>
          <w:rFonts w:eastAsia="Times New Roman"/>
          <w:bCs/>
          <w:lang w:eastAsia="ja-JP"/>
        </w:rPr>
        <w:t>greed.</w:t>
      </w:r>
    </w:p>
    <w:p w:rsidR="00E050AC" w:rsidRDefault="00E050AC" w:rsidP="00E050AC">
      <w:pPr>
        <w:pStyle w:val="Heading3"/>
      </w:pPr>
      <w:r>
        <w:t>7.</w:t>
      </w:r>
      <w:r w:rsidR="00360F00">
        <w:t>2</w:t>
      </w:r>
      <w:r>
        <w:t>.</w:t>
      </w:r>
      <w:r w:rsidR="00E61EDB">
        <w:t>5</w:t>
      </w:r>
      <w:r>
        <w:tab/>
        <w:t xml:space="preserve">Draft </w:t>
      </w:r>
      <w:r w:rsidR="00360F00">
        <w:t>Re</w:t>
      </w:r>
      <w:r w:rsidR="00E61EDB">
        <w:t>ports</w:t>
      </w:r>
    </w:p>
    <w:p w:rsidR="00E050AC" w:rsidRDefault="00E050AC" w:rsidP="00E050AC">
      <w:pPr>
        <w:rPr>
          <w:b/>
        </w:rPr>
      </w:pPr>
      <w:r w:rsidRPr="00F02E8E">
        <w:rPr>
          <w:b/>
        </w:rPr>
        <w:t xml:space="preserve">Document </w:t>
      </w:r>
      <w:hyperlink r:id="rId51" w:history="1">
        <w:r w:rsidR="000D1727">
          <w:rPr>
            <w:rStyle w:val="Hyperlink"/>
            <w:b/>
          </w:rPr>
          <w:t>5/202</w:t>
        </w:r>
      </w:hyperlink>
      <w:r w:rsidRPr="00F02E8E">
        <w:rPr>
          <w:b/>
        </w:rPr>
        <w:t xml:space="preserve"> - </w:t>
      </w:r>
      <w:r w:rsidR="00895F48" w:rsidRPr="00895F48">
        <w:rPr>
          <w:b/>
        </w:rPr>
        <w:t>Draft new Report ITU-R M.[IMT.BEYOND2020.TRAFFIC] - IMT Traffic estimates for the years 2020 to 2030</w:t>
      </w:r>
    </w:p>
    <w:p w:rsidR="00277704" w:rsidRDefault="00E050AC" w:rsidP="00E050AC">
      <w:pPr>
        <w:rPr>
          <w:lang w:eastAsia="ja-JP"/>
        </w:rPr>
      </w:pPr>
      <w:r>
        <w:t>Mr. Blust introduce</w:t>
      </w:r>
      <w:r>
        <w:rPr>
          <w:rFonts w:hint="eastAsia"/>
          <w:lang w:eastAsia="ja-JP"/>
        </w:rPr>
        <w:t>d</w:t>
      </w:r>
      <w:r>
        <w:t xml:space="preserve"> the document.</w:t>
      </w:r>
      <w:r>
        <w:rPr>
          <w:rFonts w:hint="eastAsia"/>
          <w:lang w:eastAsia="ja-JP"/>
        </w:rPr>
        <w:t xml:space="preserve"> </w:t>
      </w:r>
    </w:p>
    <w:p w:rsidR="004A765D" w:rsidRDefault="00277704" w:rsidP="00E050AC">
      <w:pPr>
        <w:rPr>
          <w:lang w:eastAsia="ja-JP"/>
        </w:rPr>
      </w:pPr>
      <w:r>
        <w:rPr>
          <w:lang w:eastAsia="ja-JP"/>
        </w:rPr>
        <w:t>Israel raise</w:t>
      </w:r>
      <w:r w:rsidR="00B32E48">
        <w:rPr>
          <w:lang w:eastAsia="ja-JP"/>
        </w:rPr>
        <w:t xml:space="preserve">d two issues regarding Page 7. </w:t>
      </w:r>
      <w:r w:rsidR="006141B4">
        <w:rPr>
          <w:rFonts w:hint="eastAsia"/>
          <w:lang w:eastAsia="ja-JP"/>
        </w:rPr>
        <w:t>It</w:t>
      </w:r>
      <w:r w:rsidR="006141B4">
        <w:rPr>
          <w:lang w:eastAsia="ja-JP"/>
        </w:rPr>
        <w:t xml:space="preserve"> </w:t>
      </w:r>
      <w:r>
        <w:rPr>
          <w:lang w:eastAsia="ja-JP"/>
        </w:rPr>
        <w:t xml:space="preserve">suggested updating to </w:t>
      </w:r>
      <w:r w:rsidR="0001429E">
        <w:rPr>
          <w:lang w:eastAsia="ja-JP"/>
        </w:rPr>
        <w:t xml:space="preserve">the number of users in 2011 on Page 7 </w:t>
      </w:r>
      <w:r w:rsidR="006141B4">
        <w:rPr>
          <w:rFonts w:hint="eastAsia"/>
          <w:lang w:eastAsia="ja-JP"/>
        </w:rPr>
        <w:t xml:space="preserve">to </w:t>
      </w:r>
      <w:r>
        <w:rPr>
          <w:lang w:eastAsia="ja-JP"/>
        </w:rPr>
        <w:t>refl</w:t>
      </w:r>
      <w:r w:rsidR="0001429E">
        <w:rPr>
          <w:lang w:eastAsia="ja-JP"/>
        </w:rPr>
        <w:t xml:space="preserve">ect the number in 2014, which was just released by </w:t>
      </w:r>
      <w:r>
        <w:rPr>
          <w:lang w:eastAsia="ja-JP"/>
        </w:rPr>
        <w:t>ITU-D.</w:t>
      </w:r>
    </w:p>
    <w:p w:rsidR="00277704" w:rsidRDefault="00277704" w:rsidP="00E050AC">
      <w:pPr>
        <w:rPr>
          <w:lang w:eastAsia="ja-JP"/>
        </w:rPr>
      </w:pPr>
      <w:r>
        <w:rPr>
          <w:lang w:eastAsia="ja-JP"/>
        </w:rPr>
        <w:lastRenderedPageBreak/>
        <w:t xml:space="preserve">In addition, </w:t>
      </w:r>
      <w:r w:rsidR="006141B4">
        <w:rPr>
          <w:rFonts w:hint="eastAsia"/>
          <w:lang w:eastAsia="ja-JP"/>
        </w:rPr>
        <w:t>it</w:t>
      </w:r>
      <w:r w:rsidR="006141B4">
        <w:rPr>
          <w:lang w:eastAsia="ja-JP"/>
        </w:rPr>
        <w:t xml:space="preserve"> </w:t>
      </w:r>
      <w:r>
        <w:rPr>
          <w:lang w:eastAsia="ja-JP"/>
        </w:rPr>
        <w:t xml:space="preserve">suggested </w:t>
      </w:r>
      <w:r w:rsidR="0001429E">
        <w:rPr>
          <w:lang w:eastAsia="ja-JP"/>
        </w:rPr>
        <w:t>a reference to Resol</w:t>
      </w:r>
      <w:r>
        <w:rPr>
          <w:lang w:eastAsia="ja-JP"/>
        </w:rPr>
        <w:t>u</w:t>
      </w:r>
      <w:r w:rsidR="0001429E">
        <w:rPr>
          <w:lang w:eastAsia="ja-JP"/>
        </w:rPr>
        <w:t>t</w:t>
      </w:r>
      <w:r>
        <w:rPr>
          <w:lang w:eastAsia="ja-JP"/>
        </w:rPr>
        <w:t xml:space="preserve">ion </w:t>
      </w:r>
      <w:r w:rsidR="006141B4">
        <w:rPr>
          <w:rFonts w:hint="eastAsia"/>
          <w:lang w:eastAsia="ja-JP"/>
        </w:rPr>
        <w:t xml:space="preserve">ITU-R </w:t>
      </w:r>
      <w:r>
        <w:rPr>
          <w:lang w:eastAsia="ja-JP"/>
        </w:rPr>
        <w:t>60 on reduction of energy consumption of environmental protection and mitigation of climate</w:t>
      </w:r>
      <w:r w:rsidR="0001429E">
        <w:rPr>
          <w:lang w:eastAsia="ja-JP"/>
        </w:rPr>
        <w:t xml:space="preserve"> in the part of Page 7</w:t>
      </w:r>
      <w:r>
        <w:rPr>
          <w:lang w:eastAsia="ja-JP"/>
        </w:rPr>
        <w:t>.</w:t>
      </w:r>
    </w:p>
    <w:p w:rsidR="00277704" w:rsidRDefault="00277704" w:rsidP="00E050AC">
      <w:pPr>
        <w:rPr>
          <w:lang w:eastAsia="ja-JP"/>
        </w:rPr>
      </w:pPr>
      <w:r>
        <w:rPr>
          <w:lang w:eastAsia="ja-JP"/>
        </w:rPr>
        <w:t xml:space="preserve">The Chairman of WP 5D noted that the ITU-D numbers were released following the conclusion of </w:t>
      </w:r>
      <w:r w:rsidR="0001429E">
        <w:rPr>
          <w:lang w:eastAsia="ja-JP"/>
        </w:rPr>
        <w:t xml:space="preserve">the last meeting of </w:t>
      </w:r>
      <w:r w:rsidR="004A765D">
        <w:rPr>
          <w:lang w:eastAsia="ja-JP"/>
        </w:rPr>
        <w:t xml:space="preserve">WP 5D. </w:t>
      </w:r>
      <w:r>
        <w:rPr>
          <w:lang w:eastAsia="ja-JP"/>
        </w:rPr>
        <w:t xml:space="preserve">He questioned whether reference to Resolution </w:t>
      </w:r>
      <w:r w:rsidR="00646081">
        <w:rPr>
          <w:rFonts w:hint="eastAsia"/>
          <w:lang w:eastAsia="ja-JP"/>
        </w:rPr>
        <w:t xml:space="preserve">ITU-R </w:t>
      </w:r>
      <w:r>
        <w:rPr>
          <w:lang w:eastAsia="ja-JP"/>
        </w:rPr>
        <w:t>60 would substantially impact the thrust of the document.</w:t>
      </w:r>
    </w:p>
    <w:p w:rsidR="00277704" w:rsidRDefault="00277704" w:rsidP="004A765D">
      <w:pPr>
        <w:rPr>
          <w:lang w:eastAsia="ja-JP"/>
        </w:rPr>
      </w:pPr>
      <w:r>
        <w:rPr>
          <w:lang w:eastAsia="ja-JP"/>
        </w:rPr>
        <w:t xml:space="preserve">The Chairman agreed to have the Secretariat update the number of users prior to publication. </w:t>
      </w:r>
      <w:r w:rsidR="004A765D">
        <w:rPr>
          <w:lang w:eastAsia="ja-JP"/>
        </w:rPr>
        <w:br/>
      </w:r>
      <w:r>
        <w:rPr>
          <w:lang w:eastAsia="ja-JP"/>
        </w:rPr>
        <w:t xml:space="preserve">The </w:t>
      </w:r>
      <w:r w:rsidR="0001429E">
        <w:rPr>
          <w:lang w:eastAsia="ja-JP"/>
        </w:rPr>
        <w:t xml:space="preserve">Chairman </w:t>
      </w:r>
      <w:r w:rsidR="006141B4">
        <w:rPr>
          <w:lang w:eastAsia="ja-JP"/>
        </w:rPr>
        <w:t>suggest</w:t>
      </w:r>
      <w:r w:rsidR="006141B4">
        <w:rPr>
          <w:rFonts w:hint="eastAsia"/>
          <w:lang w:eastAsia="ja-JP"/>
        </w:rPr>
        <w:t>ed</w:t>
      </w:r>
      <w:r w:rsidR="006141B4">
        <w:rPr>
          <w:lang w:eastAsia="ja-JP"/>
        </w:rPr>
        <w:t xml:space="preserve"> </w:t>
      </w:r>
      <w:r w:rsidR="006141B4">
        <w:rPr>
          <w:rFonts w:hint="eastAsia"/>
          <w:lang w:eastAsia="ja-JP"/>
        </w:rPr>
        <w:t>that</w:t>
      </w:r>
      <w:r w:rsidR="006141B4">
        <w:rPr>
          <w:lang w:eastAsia="ja-JP"/>
        </w:rPr>
        <w:t xml:space="preserve"> </w:t>
      </w:r>
      <w:r w:rsidR="006141B4">
        <w:rPr>
          <w:rFonts w:hint="eastAsia"/>
          <w:lang w:eastAsia="ja-JP"/>
        </w:rPr>
        <w:t>the proposed inclusion of</w:t>
      </w:r>
      <w:r w:rsidR="006141B4">
        <w:rPr>
          <w:lang w:eastAsia="ja-JP"/>
        </w:rPr>
        <w:t xml:space="preserve"> </w:t>
      </w:r>
      <w:r>
        <w:rPr>
          <w:lang w:eastAsia="ja-JP"/>
        </w:rPr>
        <w:t xml:space="preserve">reference to Resolution </w:t>
      </w:r>
      <w:r w:rsidR="006141B4">
        <w:rPr>
          <w:rFonts w:hint="eastAsia"/>
          <w:lang w:eastAsia="ja-JP"/>
        </w:rPr>
        <w:t xml:space="preserve">ITU-R </w:t>
      </w:r>
      <w:r>
        <w:rPr>
          <w:lang w:eastAsia="ja-JP"/>
        </w:rPr>
        <w:t xml:space="preserve">60 in future work </w:t>
      </w:r>
      <w:r w:rsidR="006141B4">
        <w:rPr>
          <w:rFonts w:hint="eastAsia"/>
          <w:lang w:eastAsia="ja-JP"/>
        </w:rPr>
        <w:t xml:space="preserve">could be mentioned </w:t>
      </w:r>
      <w:r>
        <w:rPr>
          <w:lang w:eastAsia="ja-JP"/>
        </w:rPr>
        <w:t xml:space="preserve">in the minutes of the Study Group 5 meeting, </w:t>
      </w:r>
      <w:r w:rsidR="004A765D">
        <w:rPr>
          <w:lang w:eastAsia="ja-JP"/>
        </w:rPr>
        <w:t>with the concurrence of Israel.</w:t>
      </w:r>
    </w:p>
    <w:p w:rsidR="00E050AC" w:rsidRDefault="00E050AC" w:rsidP="00E050AC">
      <w:r>
        <w:t xml:space="preserve">The document </w:t>
      </w:r>
      <w:r>
        <w:rPr>
          <w:rFonts w:hint="eastAsia"/>
          <w:lang w:eastAsia="ja-JP"/>
        </w:rPr>
        <w:t>wa</w:t>
      </w:r>
      <w:r>
        <w:t>s approved</w:t>
      </w:r>
      <w:r w:rsidR="00277704">
        <w:t xml:space="preserve"> as agreed to be edited</w:t>
      </w:r>
      <w:r>
        <w:t>.</w:t>
      </w:r>
    </w:p>
    <w:p w:rsidR="00E050AC" w:rsidRDefault="00E050AC" w:rsidP="00E050AC">
      <w:pPr>
        <w:rPr>
          <w:b/>
        </w:rPr>
      </w:pPr>
      <w:r>
        <w:rPr>
          <w:b/>
        </w:rPr>
        <w:t xml:space="preserve">Document </w:t>
      </w:r>
      <w:hyperlink r:id="rId52" w:history="1">
        <w:r w:rsidR="000D1727">
          <w:rPr>
            <w:rStyle w:val="Hyperlink"/>
            <w:b/>
          </w:rPr>
          <w:t>5/203</w:t>
        </w:r>
      </w:hyperlink>
      <w:r>
        <w:rPr>
          <w:b/>
        </w:rPr>
        <w:t xml:space="preserve"> - </w:t>
      </w:r>
      <w:r w:rsidR="00895F48" w:rsidRPr="00895F48">
        <w:rPr>
          <w:b/>
        </w:rPr>
        <w:t>Draft new Report ITU-R M.[IMT.AV] - Audio-visual capabilities and applications supported by terrestrial IMT systems</w:t>
      </w:r>
    </w:p>
    <w:p w:rsidR="00E050AC" w:rsidRDefault="00E050AC" w:rsidP="00E050AC">
      <w:r>
        <w:t>Mr. Blust introduce</w:t>
      </w:r>
      <w:r>
        <w:rPr>
          <w:rFonts w:hint="eastAsia"/>
          <w:lang w:eastAsia="ja-JP"/>
        </w:rPr>
        <w:t>d</w:t>
      </w:r>
      <w:r>
        <w:t xml:space="preserve"> the document.</w:t>
      </w:r>
      <w:r>
        <w:rPr>
          <w:rFonts w:hint="eastAsia"/>
          <w:lang w:eastAsia="ja-JP"/>
        </w:rPr>
        <w:t xml:space="preserve"> </w:t>
      </w:r>
      <w:r>
        <w:t>The document</w:t>
      </w:r>
      <w:r>
        <w:rPr>
          <w:rFonts w:hint="eastAsia"/>
          <w:lang w:eastAsia="ja-JP"/>
        </w:rPr>
        <w:t xml:space="preserve"> wa</w:t>
      </w:r>
      <w:r>
        <w:t xml:space="preserve">s </w:t>
      </w:r>
      <w:r w:rsidR="004A765D">
        <w:t xml:space="preserve">considered as a whole. </w:t>
      </w:r>
      <w:r w:rsidR="006141B4">
        <w:rPr>
          <w:rFonts w:hint="eastAsia"/>
          <w:lang w:eastAsia="ja-JP"/>
        </w:rPr>
        <w:t>It</w:t>
      </w:r>
      <w:r w:rsidR="00277704">
        <w:t xml:space="preserve"> was </w:t>
      </w:r>
      <w:r>
        <w:t>approved.</w:t>
      </w:r>
    </w:p>
    <w:p w:rsidR="00E050AC" w:rsidRDefault="00E050AC" w:rsidP="00E050AC">
      <w:pPr>
        <w:rPr>
          <w:b/>
        </w:rPr>
      </w:pPr>
      <w:r>
        <w:rPr>
          <w:b/>
        </w:rPr>
        <w:t xml:space="preserve">Document </w:t>
      </w:r>
      <w:hyperlink r:id="rId53" w:history="1">
        <w:r w:rsidR="000D1727">
          <w:rPr>
            <w:rStyle w:val="Hyperlink"/>
            <w:b/>
          </w:rPr>
          <w:t>5/206</w:t>
        </w:r>
      </w:hyperlink>
      <w:r>
        <w:rPr>
          <w:b/>
        </w:rPr>
        <w:t xml:space="preserve"> - </w:t>
      </w:r>
      <w:r w:rsidR="00895F48" w:rsidRPr="00895F48">
        <w:rPr>
          <w:b/>
        </w:rPr>
        <w:t>Draft new Report ITU-R M.[TDD.COEXISTENCE] - Coexistence of two TDD networks in the 2 300-2 400 MHz band</w:t>
      </w:r>
    </w:p>
    <w:p w:rsidR="00E61EDB" w:rsidRDefault="00E61EDB" w:rsidP="00E61EDB">
      <w:r>
        <w:t>Mr. Blust introduced the document.</w:t>
      </w:r>
      <w:r w:rsidRPr="008E3218">
        <w:rPr>
          <w:lang w:eastAsia="ja-JP"/>
        </w:rPr>
        <w:t xml:space="preserve"> </w:t>
      </w:r>
      <w:r>
        <w:rPr>
          <w:lang w:eastAsia="ja-JP"/>
        </w:rPr>
        <w:t xml:space="preserve">This document </w:t>
      </w:r>
      <w:r>
        <w:rPr>
          <w:rFonts w:hint="eastAsia"/>
          <w:lang w:eastAsia="ja-JP"/>
        </w:rPr>
        <w:t>wa</w:t>
      </w:r>
      <w:r>
        <w:rPr>
          <w:lang w:eastAsia="ja-JP"/>
        </w:rPr>
        <w:t xml:space="preserve">s </w:t>
      </w:r>
      <w:r w:rsidR="004A765D">
        <w:rPr>
          <w:lang w:eastAsia="ja-JP"/>
        </w:rPr>
        <w:t xml:space="preserve">considered as a whole. </w:t>
      </w:r>
      <w:r w:rsidR="006141B4">
        <w:rPr>
          <w:rFonts w:hint="eastAsia"/>
          <w:lang w:eastAsia="ja-JP"/>
        </w:rPr>
        <w:t>It</w:t>
      </w:r>
      <w:r w:rsidR="00986135">
        <w:rPr>
          <w:lang w:eastAsia="ja-JP"/>
        </w:rPr>
        <w:t xml:space="preserve"> was </w:t>
      </w:r>
      <w:r>
        <w:rPr>
          <w:lang w:eastAsia="ja-JP"/>
        </w:rPr>
        <w:t>approved</w:t>
      </w:r>
      <w:r>
        <w:rPr>
          <w:rFonts w:hint="eastAsia"/>
          <w:lang w:eastAsia="ja-JP"/>
        </w:rPr>
        <w:t>.</w:t>
      </w:r>
    </w:p>
    <w:p w:rsidR="00E61EDB" w:rsidRDefault="00E61EDB" w:rsidP="00E61EDB">
      <w:pPr>
        <w:rPr>
          <w:b/>
        </w:rPr>
      </w:pPr>
      <w:r>
        <w:rPr>
          <w:b/>
        </w:rPr>
        <w:t xml:space="preserve">Document </w:t>
      </w:r>
      <w:hyperlink r:id="rId54" w:history="1">
        <w:r w:rsidR="00895F48">
          <w:rPr>
            <w:rStyle w:val="Hyperlink"/>
            <w:b/>
          </w:rPr>
          <w:t>5/207</w:t>
        </w:r>
      </w:hyperlink>
      <w:r>
        <w:rPr>
          <w:b/>
        </w:rPr>
        <w:t xml:space="preserve"> - </w:t>
      </w:r>
      <w:r w:rsidR="00895F48" w:rsidRPr="00895F48">
        <w:rPr>
          <w:b/>
        </w:rPr>
        <w:t>Draft new Report ITU-R M.[IMT.ARCH] - Architecture and topology of IMT networks</w:t>
      </w:r>
    </w:p>
    <w:p w:rsidR="0001429E" w:rsidRDefault="00E61EDB" w:rsidP="00E61EDB">
      <w:pPr>
        <w:rPr>
          <w:lang w:eastAsia="ja-JP"/>
        </w:rPr>
      </w:pPr>
      <w:r>
        <w:t>Mr. Blust introduced the document.</w:t>
      </w:r>
      <w:r w:rsidRPr="008E3218">
        <w:rPr>
          <w:lang w:eastAsia="ja-JP"/>
        </w:rPr>
        <w:t xml:space="preserve"> </w:t>
      </w:r>
      <w:r w:rsidR="00986135">
        <w:rPr>
          <w:lang w:eastAsia="ja-JP"/>
        </w:rPr>
        <w:t>The Chairman noted</w:t>
      </w:r>
      <w:r w:rsidR="0001429E">
        <w:rPr>
          <w:lang w:eastAsia="ja-JP"/>
        </w:rPr>
        <w:t>,</w:t>
      </w:r>
      <w:r w:rsidR="00986135">
        <w:rPr>
          <w:lang w:eastAsia="ja-JP"/>
        </w:rPr>
        <w:t xml:space="preserve"> as an editorial</w:t>
      </w:r>
      <w:r w:rsidR="0001429E">
        <w:rPr>
          <w:lang w:eastAsia="ja-JP"/>
        </w:rPr>
        <w:t>,</w:t>
      </w:r>
      <w:r w:rsidR="00986135">
        <w:rPr>
          <w:lang w:eastAsia="ja-JP"/>
        </w:rPr>
        <w:t xml:space="preserve"> that the references to </w:t>
      </w:r>
      <w:r w:rsidR="0001429E">
        <w:rPr>
          <w:lang w:eastAsia="ja-JP"/>
        </w:rPr>
        <w:t xml:space="preserve">Report ITU-R </w:t>
      </w:r>
      <w:r w:rsidR="00986135">
        <w:rPr>
          <w:lang w:eastAsia="ja-JP"/>
        </w:rPr>
        <w:t xml:space="preserve">F.[IMT-BB] would need to be removed, as the document was </w:t>
      </w:r>
      <w:r w:rsidR="006141B4">
        <w:rPr>
          <w:rFonts w:hint="eastAsia"/>
          <w:lang w:eastAsia="ja-JP"/>
        </w:rPr>
        <w:t>yet to be</w:t>
      </w:r>
      <w:r w:rsidR="006141B4">
        <w:rPr>
          <w:lang w:eastAsia="ja-JP"/>
        </w:rPr>
        <w:t xml:space="preserve"> </w:t>
      </w:r>
      <w:r w:rsidR="00986135">
        <w:rPr>
          <w:lang w:eastAsia="ja-JP"/>
        </w:rPr>
        <w:t xml:space="preserve">approved in WP 5C. </w:t>
      </w:r>
      <w:r w:rsidR="0001429E">
        <w:rPr>
          <w:lang w:eastAsia="ja-JP"/>
        </w:rPr>
        <w:t>This was confirmed by the Chairman of WP 5C.</w:t>
      </w:r>
    </w:p>
    <w:p w:rsidR="00E61EDB" w:rsidRDefault="00E61EDB" w:rsidP="00E61EDB">
      <w:r>
        <w:rPr>
          <w:lang w:eastAsia="ja-JP"/>
        </w:rPr>
        <w:t xml:space="preserve">This document </w:t>
      </w:r>
      <w:r>
        <w:rPr>
          <w:rFonts w:hint="eastAsia"/>
          <w:lang w:eastAsia="ja-JP"/>
        </w:rPr>
        <w:t>wa</w:t>
      </w:r>
      <w:r>
        <w:rPr>
          <w:lang w:eastAsia="ja-JP"/>
        </w:rPr>
        <w:t xml:space="preserve">s </w:t>
      </w:r>
      <w:r w:rsidR="004A765D">
        <w:rPr>
          <w:lang w:eastAsia="ja-JP"/>
        </w:rPr>
        <w:t xml:space="preserve">considered as a whole. </w:t>
      </w:r>
      <w:r w:rsidR="006141B4">
        <w:rPr>
          <w:rFonts w:hint="eastAsia"/>
          <w:lang w:eastAsia="ja-JP"/>
        </w:rPr>
        <w:t>It</w:t>
      </w:r>
      <w:r w:rsidR="00986135">
        <w:rPr>
          <w:lang w:eastAsia="ja-JP"/>
        </w:rPr>
        <w:t xml:space="preserve"> was </w:t>
      </w:r>
      <w:r>
        <w:rPr>
          <w:lang w:eastAsia="ja-JP"/>
        </w:rPr>
        <w:t>approved</w:t>
      </w:r>
      <w:r w:rsidR="00986135">
        <w:rPr>
          <w:lang w:eastAsia="ja-JP"/>
        </w:rPr>
        <w:t xml:space="preserve"> as agreed to be edited</w:t>
      </w:r>
      <w:r>
        <w:rPr>
          <w:rFonts w:hint="eastAsia"/>
          <w:lang w:eastAsia="ja-JP"/>
        </w:rPr>
        <w:t>.</w:t>
      </w:r>
    </w:p>
    <w:p w:rsidR="00E61EDB" w:rsidRDefault="00E61EDB" w:rsidP="00E61EDB">
      <w:pPr>
        <w:rPr>
          <w:b/>
        </w:rPr>
      </w:pPr>
      <w:r>
        <w:rPr>
          <w:b/>
        </w:rPr>
        <w:t xml:space="preserve">Document </w:t>
      </w:r>
      <w:hyperlink r:id="rId55" w:history="1">
        <w:r w:rsidR="00895F48">
          <w:rPr>
            <w:rStyle w:val="Hyperlink"/>
            <w:b/>
          </w:rPr>
          <w:t>5/208</w:t>
        </w:r>
      </w:hyperlink>
      <w:r>
        <w:rPr>
          <w:b/>
        </w:rPr>
        <w:t xml:space="preserve"> - </w:t>
      </w:r>
      <w:r w:rsidR="00895F48" w:rsidRPr="00895F48">
        <w:rPr>
          <w:b/>
        </w:rPr>
        <w:t>Draft new Report ITU-R M.[IMT.ABOVE 6 GHz] - Technical feasibility of IMT in bands above 6 GHz</w:t>
      </w:r>
    </w:p>
    <w:p w:rsidR="00E050AC" w:rsidRDefault="00E050AC" w:rsidP="00E050AC">
      <w:r>
        <w:t>Mr. Blust introduced the document.</w:t>
      </w:r>
      <w:r w:rsidRPr="008E3218">
        <w:rPr>
          <w:lang w:eastAsia="ja-JP"/>
        </w:rPr>
        <w:t xml:space="preserve"> </w:t>
      </w:r>
      <w:r w:rsidR="00986135">
        <w:rPr>
          <w:lang w:eastAsia="ja-JP"/>
        </w:rPr>
        <w:t xml:space="preserve">The document was considered as a whole. </w:t>
      </w:r>
      <w:r w:rsidR="006141B4">
        <w:rPr>
          <w:rFonts w:hint="eastAsia"/>
          <w:lang w:eastAsia="ja-JP"/>
        </w:rPr>
        <w:t>It</w:t>
      </w:r>
      <w:r>
        <w:rPr>
          <w:lang w:eastAsia="ja-JP"/>
        </w:rPr>
        <w:t xml:space="preserve"> </w:t>
      </w:r>
      <w:r>
        <w:rPr>
          <w:rFonts w:hint="eastAsia"/>
          <w:lang w:eastAsia="ja-JP"/>
        </w:rPr>
        <w:t>wa</w:t>
      </w:r>
      <w:r>
        <w:rPr>
          <w:lang w:eastAsia="ja-JP"/>
        </w:rPr>
        <w:t>s approved</w:t>
      </w:r>
      <w:r>
        <w:rPr>
          <w:rFonts w:hint="eastAsia"/>
          <w:lang w:eastAsia="ja-JP"/>
        </w:rPr>
        <w:t>.</w:t>
      </w:r>
    </w:p>
    <w:p w:rsidR="00E61EDB" w:rsidRPr="00E61EDB" w:rsidRDefault="00E61EDB" w:rsidP="00E61EDB">
      <w:pPr>
        <w:pStyle w:val="Heading3"/>
      </w:pPr>
      <w:r w:rsidRPr="00E61EDB">
        <w:rPr>
          <w:rFonts w:hint="eastAsia"/>
        </w:rPr>
        <w:t>7.2.6</w:t>
      </w:r>
      <w:r w:rsidRPr="00E61EDB">
        <w:tab/>
      </w:r>
      <w:r w:rsidRPr="00E61EDB">
        <w:rPr>
          <w:rFonts w:hint="eastAsia"/>
        </w:rPr>
        <w:t>Draft Questions</w:t>
      </w:r>
      <w:r w:rsidRPr="00E61EDB">
        <w:tab/>
      </w:r>
    </w:p>
    <w:p w:rsidR="00E61EDB" w:rsidRDefault="00E61EDB" w:rsidP="00E61EDB">
      <w:pPr>
        <w:rPr>
          <w:b/>
        </w:rPr>
      </w:pPr>
      <w:r>
        <w:rPr>
          <w:b/>
        </w:rPr>
        <w:t xml:space="preserve">Document </w:t>
      </w:r>
      <w:hyperlink r:id="rId56" w:history="1">
        <w:r w:rsidR="00986135">
          <w:rPr>
            <w:rStyle w:val="Hyperlink"/>
            <w:b/>
          </w:rPr>
          <w:t>5/204</w:t>
        </w:r>
      </w:hyperlink>
      <w:r>
        <w:rPr>
          <w:b/>
        </w:rPr>
        <w:t xml:space="preserve"> - </w:t>
      </w:r>
      <w:r w:rsidR="00986135" w:rsidRPr="00986135">
        <w:rPr>
          <w:b/>
        </w:rPr>
        <w:t>Editorial update to Question ITU-R 77-7/5 - Consideration of the needs of developing countries in the development and implementation of IMT</w:t>
      </w:r>
    </w:p>
    <w:p w:rsidR="00E61EDB" w:rsidRDefault="00E61EDB" w:rsidP="00E61EDB">
      <w:r>
        <w:t>Mr. Blust introduced the document.</w:t>
      </w:r>
      <w:r w:rsidRPr="008E3218">
        <w:rPr>
          <w:lang w:eastAsia="ja-JP"/>
        </w:rPr>
        <w:t xml:space="preserve"> </w:t>
      </w:r>
      <w:r w:rsidR="00986135">
        <w:rPr>
          <w:lang w:eastAsia="ja-JP"/>
        </w:rPr>
        <w:t>The</w:t>
      </w:r>
      <w:r w:rsidR="004A765D">
        <w:rPr>
          <w:lang w:eastAsia="ja-JP"/>
        </w:rPr>
        <w:t xml:space="preserve"> document was taken as a whole.</w:t>
      </w:r>
      <w:r w:rsidR="00986135">
        <w:rPr>
          <w:lang w:eastAsia="ja-JP"/>
        </w:rPr>
        <w:t xml:space="preserve"> </w:t>
      </w:r>
      <w:r w:rsidR="006141B4">
        <w:rPr>
          <w:rFonts w:hint="eastAsia"/>
          <w:lang w:eastAsia="ja-JP"/>
        </w:rPr>
        <w:t>It</w:t>
      </w:r>
      <w:r w:rsidR="00986135">
        <w:rPr>
          <w:lang w:eastAsia="ja-JP"/>
        </w:rPr>
        <w:t xml:space="preserve"> </w:t>
      </w:r>
      <w:r>
        <w:rPr>
          <w:rFonts w:hint="eastAsia"/>
          <w:lang w:eastAsia="ja-JP"/>
        </w:rPr>
        <w:t>wa</w:t>
      </w:r>
      <w:r>
        <w:rPr>
          <w:lang w:eastAsia="ja-JP"/>
        </w:rPr>
        <w:t>s approved</w:t>
      </w:r>
      <w:r>
        <w:rPr>
          <w:rFonts w:hint="eastAsia"/>
          <w:lang w:eastAsia="ja-JP"/>
        </w:rPr>
        <w:t>.</w:t>
      </w:r>
    </w:p>
    <w:p w:rsidR="00986135" w:rsidRDefault="00986135" w:rsidP="00986135">
      <w:pPr>
        <w:rPr>
          <w:b/>
        </w:rPr>
      </w:pPr>
      <w:r>
        <w:rPr>
          <w:b/>
        </w:rPr>
        <w:t xml:space="preserve">Document </w:t>
      </w:r>
      <w:hyperlink r:id="rId57" w:history="1">
        <w:r>
          <w:rPr>
            <w:rStyle w:val="Hyperlink"/>
            <w:b/>
          </w:rPr>
          <w:t>5/205</w:t>
        </w:r>
      </w:hyperlink>
      <w:r>
        <w:rPr>
          <w:b/>
        </w:rPr>
        <w:t xml:space="preserve"> - </w:t>
      </w:r>
      <w:r w:rsidRPr="00986135">
        <w:rPr>
          <w:b/>
        </w:rPr>
        <w:t>Draft revision of Question ITU-R 229-3/5 - Further development of the terrestrial component of IMT</w:t>
      </w:r>
    </w:p>
    <w:p w:rsidR="00986135" w:rsidRDefault="00986135" w:rsidP="00986135">
      <w:pPr>
        <w:tabs>
          <w:tab w:val="center" w:pos="8080"/>
        </w:tabs>
        <w:rPr>
          <w:lang w:eastAsia="ja-JP"/>
        </w:rPr>
      </w:pPr>
      <w:r>
        <w:t>Mr. Blust introduced the document.</w:t>
      </w:r>
      <w:r w:rsidRPr="008E3218">
        <w:rPr>
          <w:lang w:eastAsia="ja-JP"/>
        </w:rPr>
        <w:t xml:space="preserve"> </w:t>
      </w:r>
      <w:r>
        <w:rPr>
          <w:lang w:eastAsia="ja-JP"/>
        </w:rPr>
        <w:t xml:space="preserve">The meeting considered the document section-by-section. </w:t>
      </w:r>
    </w:p>
    <w:p w:rsidR="00986135" w:rsidRDefault="00986135" w:rsidP="00986135">
      <w:pPr>
        <w:tabs>
          <w:tab w:val="center" w:pos="8080"/>
        </w:tabs>
        <w:rPr>
          <w:lang w:eastAsia="ja-JP"/>
        </w:rPr>
      </w:pPr>
      <w:r>
        <w:rPr>
          <w:lang w:eastAsia="ja-JP"/>
        </w:rPr>
        <w:t xml:space="preserve">The Russian Federation questioned the data in </w:t>
      </w:r>
      <w:r w:rsidRPr="00986135">
        <w:rPr>
          <w:i/>
          <w:lang w:eastAsia="ja-JP"/>
        </w:rPr>
        <w:t>considering</w:t>
      </w:r>
      <w:r>
        <w:rPr>
          <w:lang w:eastAsia="ja-JP"/>
        </w:rPr>
        <w:t xml:space="preserve"> a</w:t>
      </w:r>
      <w:r w:rsidR="006141B4">
        <w:rPr>
          <w:rFonts w:hint="eastAsia"/>
          <w:lang w:eastAsia="ja-JP"/>
        </w:rPr>
        <w:t>)</w:t>
      </w:r>
      <w:r>
        <w:rPr>
          <w:lang w:eastAsia="ja-JP"/>
        </w:rPr>
        <w:t xml:space="preserve"> and whether it referred to subscriptions or indivi</w:t>
      </w:r>
      <w:r w:rsidR="004A765D">
        <w:rPr>
          <w:lang w:eastAsia="ja-JP"/>
        </w:rPr>
        <w:t>duals without service.</w:t>
      </w:r>
      <w:r>
        <w:rPr>
          <w:lang w:eastAsia="ja-JP"/>
        </w:rPr>
        <w:t xml:space="preserve"> The Chairman of WP 5D agreed to confirm the data with the information recently released by the ITU.</w:t>
      </w:r>
    </w:p>
    <w:p w:rsidR="00E61EDB" w:rsidRPr="00E61EDB" w:rsidRDefault="00986135" w:rsidP="00986135">
      <w:pPr>
        <w:tabs>
          <w:tab w:val="center" w:pos="8080"/>
        </w:tabs>
        <w:rPr>
          <w:rFonts w:eastAsia="Times New Roman"/>
          <w:lang w:eastAsia="ja-JP"/>
        </w:rPr>
      </w:pPr>
      <w:r>
        <w:rPr>
          <w:lang w:eastAsia="ja-JP"/>
        </w:rPr>
        <w:t xml:space="preserve">The document was </w:t>
      </w:r>
      <w:r w:rsidR="006141B4">
        <w:rPr>
          <w:rFonts w:hint="eastAsia"/>
          <w:lang w:eastAsia="ja-JP"/>
        </w:rPr>
        <w:t>agreed</w:t>
      </w:r>
      <w:r w:rsidR="006141B4">
        <w:rPr>
          <w:lang w:eastAsia="ja-JP"/>
        </w:rPr>
        <w:t xml:space="preserve"> </w:t>
      </w:r>
      <w:r>
        <w:rPr>
          <w:lang w:eastAsia="ja-JP"/>
        </w:rPr>
        <w:t xml:space="preserve">pending confirmation/revision of </w:t>
      </w:r>
      <w:r w:rsidRPr="00986135">
        <w:rPr>
          <w:i/>
          <w:lang w:eastAsia="ja-JP"/>
        </w:rPr>
        <w:t>considering</w:t>
      </w:r>
      <w:r>
        <w:rPr>
          <w:lang w:eastAsia="ja-JP"/>
        </w:rPr>
        <w:t xml:space="preserve"> a</w:t>
      </w:r>
      <w:r w:rsidR="006141B4">
        <w:rPr>
          <w:rFonts w:hint="eastAsia"/>
          <w:lang w:eastAsia="ja-JP"/>
        </w:rPr>
        <w:t>)</w:t>
      </w:r>
      <w:r w:rsidR="004A765D">
        <w:rPr>
          <w:lang w:eastAsia="ja-JP"/>
        </w:rPr>
        <w:t xml:space="preserve">. </w:t>
      </w:r>
      <w:r w:rsidR="00646081">
        <w:rPr>
          <w:rFonts w:hint="eastAsia"/>
          <w:lang w:eastAsia="ja-JP"/>
        </w:rPr>
        <w:t xml:space="preserve">The </w:t>
      </w:r>
      <w:r>
        <w:rPr>
          <w:lang w:eastAsia="ja-JP"/>
        </w:rPr>
        <w:t>PSAA was applied</w:t>
      </w:r>
      <w:r>
        <w:rPr>
          <w:rFonts w:hint="eastAsia"/>
          <w:lang w:eastAsia="ja-JP"/>
        </w:rPr>
        <w:t>.</w:t>
      </w:r>
    </w:p>
    <w:p w:rsidR="00E61EDB" w:rsidRPr="00E61EDB" w:rsidRDefault="00E61EDB" w:rsidP="00E61EDB">
      <w:pPr>
        <w:pStyle w:val="Heading3"/>
      </w:pPr>
      <w:r w:rsidRPr="00E61EDB">
        <w:rPr>
          <w:rFonts w:hint="eastAsia"/>
        </w:rPr>
        <w:t>7.2.7</w:t>
      </w:r>
      <w:r w:rsidRPr="00E61EDB">
        <w:tab/>
      </w:r>
      <w:r w:rsidRPr="00E61EDB">
        <w:rPr>
          <w:rFonts w:hint="eastAsia"/>
        </w:rPr>
        <w:t>Proposal for suppression of Question</w:t>
      </w:r>
      <w:r w:rsidRPr="00E61EDB">
        <w:tab/>
      </w:r>
    </w:p>
    <w:p w:rsidR="00E61EDB" w:rsidRDefault="00E61EDB" w:rsidP="00E61EDB">
      <w:pPr>
        <w:rPr>
          <w:b/>
        </w:rPr>
      </w:pPr>
      <w:r>
        <w:rPr>
          <w:b/>
        </w:rPr>
        <w:t xml:space="preserve">Document </w:t>
      </w:r>
      <w:hyperlink r:id="rId58" w:history="1">
        <w:r w:rsidR="00986135">
          <w:rPr>
            <w:rStyle w:val="Hyperlink"/>
            <w:b/>
          </w:rPr>
          <w:t>5/245</w:t>
        </w:r>
      </w:hyperlink>
      <w:r>
        <w:rPr>
          <w:b/>
        </w:rPr>
        <w:t xml:space="preserve"> </w:t>
      </w:r>
      <w:r w:rsidR="00986135">
        <w:rPr>
          <w:b/>
        </w:rPr>
        <w:t>(Section 2.3) –</w:t>
      </w:r>
      <w:r>
        <w:rPr>
          <w:b/>
        </w:rPr>
        <w:t xml:space="preserve"> </w:t>
      </w:r>
      <w:r w:rsidR="00986135">
        <w:rPr>
          <w:b/>
        </w:rPr>
        <w:t xml:space="preserve">Proposed suppression of </w:t>
      </w:r>
      <w:r w:rsidR="00986135" w:rsidRPr="00986135">
        <w:rPr>
          <w:rFonts w:hint="eastAsia"/>
          <w:b/>
        </w:rPr>
        <w:t xml:space="preserve">Question </w:t>
      </w:r>
      <w:r w:rsidR="00986135" w:rsidRPr="00986135">
        <w:rPr>
          <w:b/>
        </w:rPr>
        <w:t>ITU-R 251/5</w:t>
      </w:r>
      <w:r w:rsidR="00986135" w:rsidRPr="00986135">
        <w:rPr>
          <w:rFonts w:hint="eastAsia"/>
          <w:b/>
        </w:rPr>
        <w:t xml:space="preserve"> </w:t>
      </w:r>
      <w:r w:rsidR="00986135">
        <w:rPr>
          <w:b/>
        </w:rPr>
        <w:t>on p</w:t>
      </w:r>
      <w:r w:rsidRPr="00814DA5">
        <w:rPr>
          <w:b/>
        </w:rPr>
        <w:t>assive and active antenna systems for base stations of IMT systems</w:t>
      </w:r>
    </w:p>
    <w:p w:rsidR="00E61EDB" w:rsidRDefault="00E61EDB" w:rsidP="00E61EDB">
      <w:r>
        <w:t xml:space="preserve">Mr. Blust introduced the </w:t>
      </w:r>
      <w:r w:rsidR="00986135">
        <w:t>rationale fo</w:t>
      </w:r>
      <w:r w:rsidR="004A765D">
        <w:t xml:space="preserve">r suppression of the Question. </w:t>
      </w:r>
      <w:r w:rsidR="00986135">
        <w:t xml:space="preserve">The suppression </w:t>
      </w:r>
      <w:r>
        <w:rPr>
          <w:rFonts w:hint="eastAsia"/>
          <w:lang w:eastAsia="ja-JP"/>
        </w:rPr>
        <w:t>wa</w:t>
      </w:r>
      <w:r>
        <w:rPr>
          <w:lang w:eastAsia="ja-JP"/>
        </w:rPr>
        <w:t xml:space="preserve">s </w:t>
      </w:r>
      <w:r w:rsidR="006141B4">
        <w:rPr>
          <w:rFonts w:hint="eastAsia"/>
          <w:lang w:eastAsia="ja-JP"/>
        </w:rPr>
        <w:t>agreed to apply the PSAA</w:t>
      </w:r>
      <w:r>
        <w:rPr>
          <w:rFonts w:hint="eastAsia"/>
          <w:lang w:eastAsia="ja-JP"/>
        </w:rPr>
        <w:t>.</w:t>
      </w:r>
    </w:p>
    <w:p w:rsidR="00E61EDB" w:rsidRPr="00986135" w:rsidRDefault="00E61EDB" w:rsidP="00986135">
      <w:pPr>
        <w:pStyle w:val="Heading3"/>
      </w:pPr>
      <w:r w:rsidRPr="00E61EDB">
        <w:rPr>
          <w:rFonts w:hint="eastAsia"/>
        </w:rPr>
        <w:lastRenderedPageBreak/>
        <w:t>7.2.8</w:t>
      </w:r>
      <w:r w:rsidRPr="00E61EDB">
        <w:tab/>
      </w:r>
      <w:r w:rsidRPr="00E61EDB">
        <w:rPr>
          <w:rFonts w:hint="eastAsia"/>
        </w:rPr>
        <w:t>Other issue</w:t>
      </w:r>
    </w:p>
    <w:p w:rsidR="00E61EDB" w:rsidRDefault="00E61EDB" w:rsidP="00E61EDB">
      <w:pPr>
        <w:rPr>
          <w:b/>
        </w:rPr>
      </w:pPr>
      <w:r>
        <w:rPr>
          <w:b/>
        </w:rPr>
        <w:t xml:space="preserve">Document </w:t>
      </w:r>
      <w:hyperlink r:id="rId59" w:history="1">
        <w:r w:rsidR="00986135">
          <w:rPr>
            <w:rStyle w:val="Hyperlink"/>
            <w:b/>
          </w:rPr>
          <w:t>5/197</w:t>
        </w:r>
      </w:hyperlink>
      <w:r>
        <w:rPr>
          <w:b/>
        </w:rPr>
        <w:t xml:space="preserve"> - </w:t>
      </w:r>
      <w:r w:rsidR="006141B4" w:rsidRPr="005D1E61">
        <w:rPr>
          <w:b/>
        </w:rPr>
        <w:t>Service types and their peak bit rates</w:t>
      </w:r>
      <w:r w:rsidR="006141B4" w:rsidDel="006141B4">
        <w:rPr>
          <w:b/>
        </w:rPr>
        <w:t xml:space="preserve"> </w:t>
      </w:r>
    </w:p>
    <w:p w:rsidR="00986135" w:rsidRDefault="00986135" w:rsidP="00E61EDB">
      <w:pPr>
        <w:rPr>
          <w:lang w:eastAsia="ja-JP"/>
        </w:rPr>
      </w:pPr>
      <w:r>
        <w:t xml:space="preserve">Israel introduced the document, which proposed editorials and clarifications for </w:t>
      </w:r>
      <w:r w:rsidRPr="00986135">
        <w:t>Recommendation ITU-R M.1768-1</w:t>
      </w:r>
      <w:r w:rsidR="0001429E">
        <w:t xml:space="preserve">, </w:t>
      </w:r>
      <w:r w:rsidRPr="00986135">
        <w:t>‘Methodology for calculation of spectrum requirements for the terrestrial component of International Mobile Tel</w:t>
      </w:r>
      <w:r>
        <w:t>ecommunications’</w:t>
      </w:r>
      <w:r w:rsidR="0001429E">
        <w:t>.</w:t>
      </w:r>
      <w:r w:rsidR="00E61EDB" w:rsidRPr="008E3218">
        <w:rPr>
          <w:lang w:eastAsia="ja-JP"/>
        </w:rPr>
        <w:t xml:space="preserve"> </w:t>
      </w:r>
    </w:p>
    <w:p w:rsidR="00986135" w:rsidRDefault="00986135" w:rsidP="00E61EDB">
      <w:pPr>
        <w:rPr>
          <w:lang w:eastAsia="ja-JP"/>
        </w:rPr>
      </w:pPr>
      <w:r>
        <w:rPr>
          <w:lang w:eastAsia="ja-JP"/>
        </w:rPr>
        <w:t>The Chairman of WP 5D noted that this</w:t>
      </w:r>
      <w:r w:rsidR="0001429E">
        <w:rPr>
          <w:lang w:eastAsia="ja-JP"/>
        </w:rPr>
        <w:t xml:space="preserve"> topic could hav</w:t>
      </w:r>
      <w:r>
        <w:rPr>
          <w:lang w:eastAsia="ja-JP"/>
        </w:rPr>
        <w:t>e been usefully addressed at the rec</w:t>
      </w:r>
      <w:r w:rsidR="004A765D">
        <w:rPr>
          <w:lang w:eastAsia="ja-JP"/>
        </w:rPr>
        <w:t xml:space="preserve">ently completed WP 5D meeting. </w:t>
      </w:r>
      <w:r>
        <w:rPr>
          <w:lang w:eastAsia="ja-JP"/>
        </w:rPr>
        <w:t xml:space="preserve">Given that </w:t>
      </w:r>
      <w:r w:rsidR="0001429E">
        <w:rPr>
          <w:lang w:eastAsia="ja-JP"/>
        </w:rPr>
        <w:t>Recommendation ITU-R M.1768-1</w:t>
      </w:r>
      <w:r>
        <w:rPr>
          <w:lang w:eastAsia="ja-JP"/>
        </w:rPr>
        <w:t xml:space="preserve"> was used to support the work f</w:t>
      </w:r>
      <w:r w:rsidR="0001429E">
        <w:rPr>
          <w:lang w:eastAsia="ja-JP"/>
        </w:rPr>
        <w:t>or</w:t>
      </w:r>
      <w:r>
        <w:rPr>
          <w:lang w:eastAsia="ja-JP"/>
        </w:rPr>
        <w:t xml:space="preserve"> WRC</w:t>
      </w:r>
      <w:r w:rsidR="0001429E">
        <w:rPr>
          <w:lang w:eastAsia="ja-JP"/>
        </w:rPr>
        <w:t>-15</w:t>
      </w:r>
      <w:r>
        <w:rPr>
          <w:lang w:eastAsia="ja-JP"/>
        </w:rPr>
        <w:t xml:space="preserve">, it would not be advisable to revise the document </w:t>
      </w:r>
      <w:r w:rsidR="006141B4">
        <w:rPr>
          <w:rFonts w:hint="eastAsia"/>
          <w:lang w:eastAsia="ja-JP"/>
        </w:rPr>
        <w:t xml:space="preserve">at this meeting </w:t>
      </w:r>
      <w:r>
        <w:rPr>
          <w:lang w:eastAsia="ja-JP"/>
        </w:rPr>
        <w:t>without the input of the relevant experts.</w:t>
      </w:r>
      <w:r w:rsidR="006141B4">
        <w:rPr>
          <w:rFonts w:hint="eastAsia"/>
          <w:lang w:eastAsia="ja-JP"/>
        </w:rPr>
        <w:t xml:space="preserve"> </w:t>
      </w:r>
      <w:r>
        <w:rPr>
          <w:lang w:eastAsia="ja-JP"/>
        </w:rPr>
        <w:t xml:space="preserve">The Chairman proposed to transfer this document to WP 5D for </w:t>
      </w:r>
      <w:r w:rsidR="0001429E">
        <w:rPr>
          <w:lang w:eastAsia="ja-JP"/>
        </w:rPr>
        <w:t>its</w:t>
      </w:r>
      <w:r>
        <w:rPr>
          <w:lang w:eastAsia="ja-JP"/>
        </w:rPr>
        <w:t xml:space="preserve"> consideration in the first meeting in 2016. The meeting agreed with this way forward.</w:t>
      </w:r>
    </w:p>
    <w:p w:rsidR="00A4194F" w:rsidRDefault="00A4194F" w:rsidP="00A4194F">
      <w:pPr>
        <w:rPr>
          <w:lang w:eastAsia="ja-JP"/>
        </w:rPr>
      </w:pPr>
      <w:r w:rsidRPr="002E38C2">
        <w:rPr>
          <w:rFonts w:hint="eastAsia"/>
        </w:rPr>
        <w:t xml:space="preserve">Before </w:t>
      </w:r>
      <w:r w:rsidR="002E38C2" w:rsidRPr="002E38C2">
        <w:rPr>
          <w:rFonts w:hint="eastAsia"/>
          <w:lang w:eastAsia="ja-JP"/>
        </w:rPr>
        <w:t>finishing</w:t>
      </w:r>
      <w:r w:rsidRPr="002E38C2">
        <w:rPr>
          <w:rFonts w:hint="eastAsia"/>
        </w:rPr>
        <w:t xml:space="preserve"> </w:t>
      </w:r>
      <w:r w:rsidRPr="002E38C2">
        <w:t>the consideration of the output</w:t>
      </w:r>
      <w:r w:rsidRPr="002E38C2">
        <w:rPr>
          <w:rFonts w:hint="eastAsia"/>
        </w:rPr>
        <w:t>s</w:t>
      </w:r>
      <w:r w:rsidRPr="002E38C2">
        <w:t xml:space="preserve"> from </w:t>
      </w:r>
      <w:r w:rsidRPr="002E38C2">
        <w:rPr>
          <w:rFonts w:hint="eastAsia"/>
        </w:rPr>
        <w:t xml:space="preserve">WP 5D, Mr. Blust </w:t>
      </w:r>
      <w:r w:rsidRPr="002E38C2">
        <w:rPr>
          <w:rFonts w:hint="eastAsia"/>
          <w:lang w:eastAsia="ja-JP"/>
        </w:rPr>
        <w:t>expressed</w:t>
      </w:r>
      <w:r w:rsidRPr="002E38C2">
        <w:rPr>
          <w:rFonts w:hint="eastAsia"/>
        </w:rPr>
        <w:t xml:space="preserve"> his </w:t>
      </w:r>
      <w:r w:rsidRPr="002E38C2">
        <w:rPr>
          <w:lang w:eastAsia="ja-JP"/>
        </w:rPr>
        <w:t>appreciation</w:t>
      </w:r>
      <w:r w:rsidRPr="002E38C2">
        <w:rPr>
          <w:rFonts w:hint="eastAsia"/>
          <w:lang w:eastAsia="ja-JP"/>
        </w:rPr>
        <w:t xml:space="preserve"> to the members for their dedication to WP 5D during this study period and made </w:t>
      </w:r>
      <w:r w:rsidRPr="002E38C2">
        <w:rPr>
          <w:lang w:eastAsia="ja-JP"/>
        </w:rPr>
        <w:t>remarks</w:t>
      </w:r>
      <w:r w:rsidRPr="002E38C2">
        <w:rPr>
          <w:rFonts w:hint="eastAsia"/>
          <w:lang w:eastAsia="ja-JP"/>
        </w:rPr>
        <w:t xml:space="preserve"> on expectation on future work in a new study </w:t>
      </w:r>
      <w:r w:rsidRPr="002E38C2">
        <w:rPr>
          <w:lang w:eastAsia="ja-JP"/>
        </w:rPr>
        <w:t>period</w:t>
      </w:r>
      <w:r w:rsidRPr="002E38C2">
        <w:rPr>
          <w:rFonts w:hint="eastAsia"/>
          <w:lang w:eastAsia="ja-JP"/>
        </w:rPr>
        <w:t xml:space="preserve"> in WP 5D. He also expressed his </w:t>
      </w:r>
      <w:r w:rsidR="002C00D8" w:rsidRPr="002E38C2">
        <w:rPr>
          <w:lang w:eastAsia="ja-JP"/>
        </w:rPr>
        <w:t xml:space="preserve">gratitude to </w:t>
      </w:r>
      <w:r w:rsidRPr="002E38C2">
        <w:rPr>
          <w:rFonts w:hint="eastAsia"/>
          <w:lang w:eastAsia="ja-JP"/>
        </w:rPr>
        <w:t xml:space="preserve">the Chairman </w:t>
      </w:r>
      <w:r w:rsidR="002C00D8" w:rsidRPr="002E38C2">
        <w:rPr>
          <w:lang w:eastAsia="ja-JP"/>
        </w:rPr>
        <w:t xml:space="preserve">for his leadership in Study Group 5 and for his invaluable guidance to </w:t>
      </w:r>
      <w:r w:rsidRPr="002E38C2">
        <w:rPr>
          <w:rFonts w:hint="eastAsia"/>
          <w:lang w:eastAsia="ja-JP"/>
        </w:rPr>
        <w:t xml:space="preserve">him </w:t>
      </w:r>
      <w:r w:rsidR="002C00D8" w:rsidRPr="002E38C2">
        <w:rPr>
          <w:lang w:eastAsia="ja-JP"/>
        </w:rPr>
        <w:t>and the Working Party.</w:t>
      </w:r>
      <w:r w:rsidRPr="002E38C2">
        <w:rPr>
          <w:rFonts w:hint="eastAsia"/>
          <w:lang w:eastAsia="ja-JP"/>
        </w:rPr>
        <w:t xml:space="preserve"> The Chairman thanked to Mr. Blust and </w:t>
      </w:r>
      <w:r w:rsidRPr="002E38C2">
        <w:rPr>
          <w:lang w:eastAsia="ja-JP"/>
        </w:rPr>
        <w:t xml:space="preserve">all the members </w:t>
      </w:r>
      <w:r w:rsidRPr="002E38C2">
        <w:rPr>
          <w:rFonts w:hint="eastAsia"/>
          <w:lang w:eastAsia="ja-JP"/>
        </w:rPr>
        <w:t xml:space="preserve">who have achieved significant work in this study period and looked forward to making more </w:t>
      </w:r>
      <w:r w:rsidR="002F1B86" w:rsidRPr="002E38C2">
        <w:rPr>
          <w:rFonts w:hint="eastAsia"/>
          <w:lang w:eastAsia="ja-JP"/>
        </w:rPr>
        <w:t xml:space="preserve">developments </w:t>
      </w:r>
      <w:r w:rsidRPr="002E38C2">
        <w:rPr>
          <w:rFonts w:hint="eastAsia"/>
          <w:lang w:eastAsia="ja-JP"/>
        </w:rPr>
        <w:t>in the next study period from WP 5D.</w:t>
      </w:r>
    </w:p>
    <w:p w:rsidR="004642D6" w:rsidRPr="00D83935" w:rsidRDefault="004642D6" w:rsidP="004642D6">
      <w:pPr>
        <w:pStyle w:val="Heading2"/>
        <w:rPr>
          <w:lang w:eastAsia="ja-JP"/>
        </w:rPr>
      </w:pPr>
      <w:r>
        <w:t>7.</w:t>
      </w:r>
      <w:r>
        <w:rPr>
          <w:rFonts w:hint="eastAsia"/>
          <w:lang w:eastAsia="ja-JP"/>
        </w:rPr>
        <w:t>3</w:t>
      </w:r>
      <w:r w:rsidRPr="00D83935">
        <w:tab/>
      </w:r>
      <w:r w:rsidRPr="00D83935">
        <w:rPr>
          <w:rFonts w:hint="eastAsia"/>
        </w:rPr>
        <w:t xml:space="preserve">Working </w:t>
      </w:r>
      <w:r w:rsidRPr="00DD1CDD">
        <w:rPr>
          <w:rFonts w:hint="eastAsia"/>
        </w:rPr>
        <w:t>Party</w:t>
      </w:r>
      <w:r w:rsidRPr="00D83935">
        <w:rPr>
          <w:rFonts w:hint="eastAsia"/>
        </w:rPr>
        <w:t xml:space="preserve"> 5</w:t>
      </w:r>
      <w:r>
        <w:rPr>
          <w:rFonts w:hint="eastAsia"/>
          <w:lang w:eastAsia="ja-JP"/>
        </w:rPr>
        <w:t>A</w:t>
      </w:r>
    </w:p>
    <w:p w:rsidR="004642D6" w:rsidRDefault="004642D6" w:rsidP="004642D6">
      <w:pPr>
        <w:pStyle w:val="Heading3"/>
      </w:pPr>
      <w:r>
        <w:t>7.</w:t>
      </w:r>
      <w:r>
        <w:rPr>
          <w:rFonts w:hint="eastAsia"/>
          <w:lang w:eastAsia="ja-JP"/>
        </w:rPr>
        <w:t>3</w:t>
      </w:r>
      <w:r w:rsidRPr="00D83935">
        <w:rPr>
          <w:rFonts w:hint="eastAsia"/>
        </w:rPr>
        <w:t>.1</w:t>
      </w:r>
      <w:r w:rsidRPr="00D83935">
        <w:tab/>
      </w:r>
      <w:r w:rsidRPr="00D83935">
        <w:rPr>
          <w:rFonts w:hint="eastAsia"/>
        </w:rPr>
        <w:t>Executive Report</w:t>
      </w:r>
      <w:r>
        <w:t xml:space="preserve"> contained in </w:t>
      </w:r>
      <w:r>
        <w:rPr>
          <w:rFonts w:hint="eastAsia"/>
          <w:lang w:eastAsia="ja-JP"/>
        </w:rPr>
        <w:t>Document</w:t>
      </w:r>
      <w:r>
        <w:t xml:space="preserve"> </w:t>
      </w:r>
      <w:hyperlink r:id="rId60" w:history="1">
        <w:r w:rsidRPr="00EF1682">
          <w:rPr>
            <w:rStyle w:val="Hyperlink"/>
          </w:rPr>
          <w:t>5/24</w:t>
        </w:r>
        <w:r w:rsidRPr="00EF1682">
          <w:rPr>
            <w:rStyle w:val="Hyperlink"/>
            <w:rFonts w:hint="eastAsia"/>
            <w:lang w:eastAsia="ja-JP"/>
          </w:rPr>
          <w:t>2</w:t>
        </w:r>
      </w:hyperlink>
    </w:p>
    <w:p w:rsidR="001428FD" w:rsidRDefault="00EF1682" w:rsidP="00E61EDB">
      <w:pPr>
        <w:rPr>
          <w:lang w:eastAsia="ja-JP"/>
        </w:rPr>
      </w:pPr>
      <w:r>
        <w:t xml:space="preserve">Mr. </w:t>
      </w:r>
      <w:r w:rsidR="002F1B86">
        <w:rPr>
          <w:lang w:eastAsia="ja-JP"/>
        </w:rPr>
        <w:t>José Costa</w:t>
      </w:r>
      <w:r>
        <w:t xml:space="preserve"> (Chairman</w:t>
      </w:r>
      <w:r>
        <w:rPr>
          <w:rFonts w:hint="eastAsia"/>
          <w:lang w:eastAsia="ja-JP"/>
        </w:rPr>
        <w:t>,</w:t>
      </w:r>
      <w:r>
        <w:t xml:space="preserve"> WP 5A)</w:t>
      </w:r>
      <w:r w:rsidRPr="0061457C">
        <w:t xml:space="preserve"> </w:t>
      </w:r>
      <w:r>
        <w:rPr>
          <w:rFonts w:hint="eastAsia"/>
          <w:lang w:eastAsia="ja-JP"/>
        </w:rPr>
        <w:t>introduced his report</w:t>
      </w:r>
      <w:r w:rsidR="002F1B86">
        <w:rPr>
          <w:rFonts w:hint="eastAsia"/>
          <w:lang w:eastAsia="ja-JP"/>
        </w:rPr>
        <w:t>.</w:t>
      </w:r>
      <w:r w:rsidR="001428FD">
        <w:rPr>
          <w:rFonts w:hint="eastAsia"/>
          <w:lang w:eastAsia="ja-JP"/>
        </w:rPr>
        <w:t xml:space="preserve"> S</w:t>
      </w:r>
      <w:r w:rsidR="001428FD" w:rsidRPr="001428FD">
        <w:rPr>
          <w:lang w:eastAsia="ja-JP"/>
        </w:rPr>
        <w:t xml:space="preserve">ince the </w:t>
      </w:r>
      <w:r w:rsidR="001428FD">
        <w:rPr>
          <w:rFonts w:hint="eastAsia"/>
          <w:lang w:eastAsia="ja-JP"/>
        </w:rPr>
        <w:t xml:space="preserve">last meeting of </w:t>
      </w:r>
      <w:r w:rsidR="001428FD" w:rsidRPr="001428FD">
        <w:rPr>
          <w:lang w:eastAsia="ja-JP"/>
        </w:rPr>
        <w:t xml:space="preserve">Study Group 5 </w:t>
      </w:r>
      <w:r w:rsidR="001428FD">
        <w:rPr>
          <w:rFonts w:hint="eastAsia"/>
          <w:lang w:eastAsia="ja-JP"/>
        </w:rPr>
        <w:t xml:space="preserve">in November, 2014, WP 5A </w:t>
      </w:r>
      <w:r w:rsidR="001428FD" w:rsidRPr="001428FD">
        <w:rPr>
          <w:lang w:eastAsia="ja-JP"/>
        </w:rPr>
        <w:t>held its fifteenth meeting from 6-16 July 2015 in Bucharest, Romania</w:t>
      </w:r>
      <w:r w:rsidR="004B0CFD" w:rsidRPr="004B0CFD">
        <w:rPr>
          <w:lang w:eastAsia="ja-JP"/>
        </w:rPr>
        <w:t xml:space="preserve">. </w:t>
      </w:r>
      <w:r w:rsidR="004B0CFD">
        <w:rPr>
          <w:rFonts w:hint="eastAsia"/>
          <w:lang w:eastAsia="ja-JP"/>
        </w:rPr>
        <w:t xml:space="preserve">Mr. Costa </w:t>
      </w:r>
      <w:r w:rsidR="004B0CFD" w:rsidRPr="004B0CFD">
        <w:rPr>
          <w:lang w:eastAsia="ja-JP"/>
        </w:rPr>
        <w:t>thank</w:t>
      </w:r>
      <w:r w:rsidR="004B0CFD">
        <w:rPr>
          <w:rFonts w:hint="eastAsia"/>
          <w:lang w:eastAsia="ja-JP"/>
        </w:rPr>
        <w:t>ed</w:t>
      </w:r>
      <w:r w:rsidR="004B0CFD" w:rsidRPr="004B0CFD">
        <w:rPr>
          <w:lang w:eastAsia="ja-JP"/>
        </w:rPr>
        <w:t xml:space="preserve"> the administration of Romania because the organization of the meeting and the facilities w</w:t>
      </w:r>
      <w:r w:rsidR="004B0CFD">
        <w:rPr>
          <w:rFonts w:hint="eastAsia"/>
          <w:lang w:eastAsia="ja-JP"/>
        </w:rPr>
        <w:t>ere</w:t>
      </w:r>
      <w:r w:rsidR="004B0CFD" w:rsidRPr="004B0CFD">
        <w:rPr>
          <w:lang w:eastAsia="ja-JP"/>
        </w:rPr>
        <w:t xml:space="preserve"> excellent.</w:t>
      </w:r>
      <w:r w:rsidR="001428FD">
        <w:rPr>
          <w:rFonts w:hint="eastAsia"/>
          <w:lang w:eastAsia="ja-JP"/>
        </w:rPr>
        <w:t xml:space="preserve"> </w:t>
      </w:r>
      <w:r w:rsidR="001428FD">
        <w:rPr>
          <w:lang w:eastAsia="ja-JP"/>
        </w:rPr>
        <w:t>Executive</w:t>
      </w:r>
      <w:r w:rsidR="001428FD">
        <w:rPr>
          <w:rFonts w:hint="eastAsia"/>
          <w:lang w:eastAsia="ja-JP"/>
        </w:rPr>
        <w:t xml:space="preserve"> summary of the results of this </w:t>
      </w:r>
      <w:r w:rsidR="001428FD" w:rsidRPr="001428FD">
        <w:rPr>
          <w:lang w:eastAsia="ja-JP"/>
        </w:rPr>
        <w:t>fifteenth</w:t>
      </w:r>
      <w:r w:rsidR="001428FD">
        <w:rPr>
          <w:rFonts w:hint="eastAsia"/>
          <w:lang w:eastAsia="ja-JP"/>
        </w:rPr>
        <w:t xml:space="preserve"> meeting was detailed in section 3 and objectives for the next sixteenth meeting were described in Annex 1 in Document </w:t>
      </w:r>
      <w:hyperlink r:id="rId61" w:history="1">
        <w:r w:rsidR="001428FD" w:rsidRPr="001428FD">
          <w:rPr>
            <w:rStyle w:val="Hyperlink"/>
            <w:rFonts w:hint="eastAsia"/>
            <w:lang w:eastAsia="ja-JP"/>
          </w:rPr>
          <w:t>5/242</w:t>
        </w:r>
      </w:hyperlink>
      <w:r w:rsidR="001428FD">
        <w:rPr>
          <w:rFonts w:hint="eastAsia"/>
          <w:lang w:eastAsia="ja-JP"/>
        </w:rPr>
        <w:t xml:space="preserve">, respectively. </w:t>
      </w:r>
    </w:p>
    <w:p w:rsidR="001428FD" w:rsidRPr="001428FD" w:rsidRDefault="00B07CBA" w:rsidP="00E61EDB">
      <w:pPr>
        <w:rPr>
          <w:lang w:eastAsia="ja-JP"/>
        </w:rPr>
      </w:pPr>
      <w:r>
        <w:rPr>
          <w:rFonts w:hint="eastAsia"/>
          <w:lang w:eastAsia="ja-JP"/>
        </w:rPr>
        <w:t>No comments and questions were provided to his report.</w:t>
      </w:r>
    </w:p>
    <w:p w:rsidR="004642D6" w:rsidRDefault="004642D6" w:rsidP="004642D6">
      <w:pPr>
        <w:pStyle w:val="Heading3"/>
      </w:pPr>
      <w:r>
        <w:t>7.</w:t>
      </w:r>
      <w:r>
        <w:rPr>
          <w:rFonts w:hint="eastAsia"/>
          <w:lang w:eastAsia="ja-JP"/>
        </w:rPr>
        <w:t>3</w:t>
      </w:r>
      <w:r>
        <w:t>.2</w:t>
      </w:r>
      <w:r>
        <w:tab/>
        <w:t>Draft Recommendations</w:t>
      </w:r>
    </w:p>
    <w:p w:rsidR="00EF1682" w:rsidRDefault="004642D6" w:rsidP="004642D6">
      <w:pPr>
        <w:rPr>
          <w:b/>
          <w:lang w:eastAsia="ja-JP"/>
        </w:rPr>
      </w:pPr>
      <w:r>
        <w:rPr>
          <w:b/>
        </w:rPr>
        <w:t xml:space="preserve">Document </w:t>
      </w:r>
      <w:hyperlink r:id="rId62" w:history="1">
        <w:r w:rsidRPr="00181B0C">
          <w:rPr>
            <w:rStyle w:val="Hyperlink"/>
            <w:b/>
          </w:rPr>
          <w:t>5/</w:t>
        </w:r>
        <w:r w:rsidRPr="00181B0C">
          <w:rPr>
            <w:rStyle w:val="Hyperlink"/>
            <w:rFonts w:hint="eastAsia"/>
            <w:b/>
            <w:lang w:eastAsia="ja-JP"/>
          </w:rPr>
          <w:t>221</w:t>
        </w:r>
      </w:hyperlink>
      <w:r>
        <w:rPr>
          <w:b/>
        </w:rPr>
        <w:t xml:space="preserve"> - </w:t>
      </w:r>
      <w:r w:rsidR="00EF1682" w:rsidRPr="00EF1682">
        <w:rPr>
          <w:b/>
          <w:lang w:eastAsia="ja-JP"/>
        </w:rPr>
        <w:t>Draft revision o</w:t>
      </w:r>
      <w:r w:rsidR="00EF1682">
        <w:rPr>
          <w:b/>
          <w:lang w:eastAsia="ja-JP"/>
        </w:rPr>
        <w:t>f Recommendation ITU-R M.1544-0</w:t>
      </w:r>
      <w:r w:rsidR="00181B0C">
        <w:rPr>
          <w:b/>
        </w:rPr>
        <w:t xml:space="preserve"> - </w:t>
      </w:r>
      <w:r w:rsidR="00EF1682" w:rsidRPr="00EF1682">
        <w:rPr>
          <w:b/>
          <w:lang w:eastAsia="ja-JP"/>
        </w:rPr>
        <w:t>Minimum qualifications of radio am</w:t>
      </w:r>
      <w:r w:rsidR="00EF1682">
        <w:rPr>
          <w:b/>
          <w:lang w:eastAsia="ja-JP"/>
        </w:rPr>
        <w:t>ateurs</w:t>
      </w:r>
    </w:p>
    <w:p w:rsidR="0092794E" w:rsidRDefault="004642D6" w:rsidP="00DF62C8">
      <w:pPr>
        <w:rPr>
          <w:lang w:eastAsia="ja-JP"/>
        </w:rPr>
      </w:pPr>
      <w:r>
        <w:t xml:space="preserve">Mr. </w:t>
      </w:r>
      <w:r w:rsidR="00EF1682">
        <w:rPr>
          <w:rFonts w:hint="eastAsia"/>
          <w:lang w:eastAsia="ja-JP"/>
        </w:rPr>
        <w:t>Costa</w:t>
      </w:r>
      <w:r>
        <w:t xml:space="preserve"> introduce</w:t>
      </w:r>
      <w:r>
        <w:rPr>
          <w:rFonts w:hint="eastAsia"/>
          <w:lang w:eastAsia="ja-JP"/>
        </w:rPr>
        <w:t>d</w:t>
      </w:r>
      <w:r>
        <w:t xml:space="preserve"> the document</w:t>
      </w:r>
      <w:r w:rsidR="003C0644">
        <w:rPr>
          <w:rFonts w:hint="eastAsia"/>
          <w:lang w:eastAsia="ja-JP"/>
        </w:rPr>
        <w:t>. N</w:t>
      </w:r>
      <w:r w:rsidR="005B0591">
        <w:rPr>
          <w:rFonts w:hint="eastAsia"/>
          <w:lang w:eastAsia="ja-JP"/>
        </w:rPr>
        <w:t xml:space="preserve">o comment </w:t>
      </w:r>
      <w:r w:rsidR="0092794E">
        <w:rPr>
          <w:rFonts w:hint="eastAsia"/>
          <w:lang w:eastAsia="ja-JP"/>
        </w:rPr>
        <w:t>was</w:t>
      </w:r>
      <w:r w:rsidR="005B0591">
        <w:rPr>
          <w:rFonts w:hint="eastAsia"/>
          <w:lang w:eastAsia="ja-JP"/>
        </w:rPr>
        <w:t xml:space="preserve"> provided</w:t>
      </w:r>
      <w:r w:rsidR="003C0644">
        <w:rPr>
          <w:rFonts w:hint="eastAsia"/>
          <w:lang w:eastAsia="ja-JP"/>
        </w:rPr>
        <w:t xml:space="preserve"> and t</w:t>
      </w:r>
      <w:r w:rsidR="0092794E">
        <w:rPr>
          <w:rFonts w:hint="eastAsia"/>
          <w:lang w:eastAsia="ja-JP"/>
        </w:rPr>
        <w:t>he substance of the document</w:t>
      </w:r>
      <w:r w:rsidR="00740F07" w:rsidRPr="00740F07">
        <w:rPr>
          <w:lang w:eastAsia="ja-JP"/>
        </w:rPr>
        <w:t xml:space="preserve"> was agreed by the meeting</w:t>
      </w:r>
      <w:r w:rsidR="003C0644">
        <w:rPr>
          <w:rFonts w:hint="eastAsia"/>
          <w:lang w:eastAsia="ja-JP"/>
        </w:rPr>
        <w:t>. I</w:t>
      </w:r>
      <w:r w:rsidR="0092794E">
        <w:rPr>
          <w:rFonts w:hint="eastAsia"/>
          <w:lang w:eastAsia="ja-JP"/>
        </w:rPr>
        <w:t xml:space="preserve">t was </w:t>
      </w:r>
      <w:r w:rsidR="0092794E">
        <w:rPr>
          <w:lang w:eastAsia="ja-JP"/>
        </w:rPr>
        <w:t xml:space="preserve">agreed to </w:t>
      </w:r>
      <w:r w:rsidR="0092794E">
        <w:rPr>
          <w:rFonts w:hint="eastAsia"/>
          <w:lang w:eastAsia="ja-JP"/>
        </w:rPr>
        <w:t xml:space="preserve">apply </w:t>
      </w:r>
      <w:r w:rsidR="00646081">
        <w:rPr>
          <w:rFonts w:hint="eastAsia"/>
          <w:lang w:eastAsia="ja-JP"/>
        </w:rPr>
        <w:t xml:space="preserve">the </w:t>
      </w:r>
      <w:r w:rsidR="0092794E">
        <w:rPr>
          <w:rFonts w:hint="eastAsia"/>
          <w:lang w:eastAsia="ja-JP"/>
        </w:rPr>
        <w:t>PSAA to this document</w:t>
      </w:r>
      <w:r w:rsidR="0092794E">
        <w:rPr>
          <w:lang w:eastAsia="ja-JP"/>
        </w:rPr>
        <w:t>.</w:t>
      </w:r>
    </w:p>
    <w:p w:rsidR="004642D6" w:rsidRDefault="004642D6" w:rsidP="004642D6">
      <w:pPr>
        <w:rPr>
          <w:b/>
        </w:rPr>
      </w:pPr>
      <w:r>
        <w:rPr>
          <w:b/>
        </w:rPr>
        <w:t xml:space="preserve">Document </w:t>
      </w:r>
      <w:hyperlink r:id="rId63" w:history="1">
        <w:r w:rsidR="007F728C" w:rsidRPr="00181B0C">
          <w:rPr>
            <w:rStyle w:val="Hyperlink"/>
            <w:b/>
          </w:rPr>
          <w:t>5/</w:t>
        </w:r>
        <w:r w:rsidR="007F728C" w:rsidRPr="00181B0C">
          <w:rPr>
            <w:rStyle w:val="Hyperlink"/>
            <w:rFonts w:hint="eastAsia"/>
            <w:b/>
            <w:lang w:eastAsia="ja-JP"/>
          </w:rPr>
          <w:t>22</w:t>
        </w:r>
        <w:r w:rsidR="007F728C">
          <w:rPr>
            <w:rStyle w:val="Hyperlink"/>
            <w:rFonts w:hint="eastAsia"/>
            <w:b/>
            <w:lang w:eastAsia="ja-JP"/>
          </w:rPr>
          <w:t>2</w:t>
        </w:r>
      </w:hyperlink>
      <w:r>
        <w:rPr>
          <w:b/>
        </w:rPr>
        <w:t xml:space="preserve"> - </w:t>
      </w:r>
      <w:r w:rsidR="007F728C" w:rsidRPr="007F728C">
        <w:rPr>
          <w:b/>
        </w:rPr>
        <w:t>Draft new Recommendation ITU-R M.[V2X] - Radio interface standards of vehicle-to-vehicle and vehicle-to-infrastructure communications for Intelligent Transport System applications</w:t>
      </w:r>
    </w:p>
    <w:p w:rsidR="003C0644" w:rsidRDefault="007F728C" w:rsidP="007F728C">
      <w:pPr>
        <w:rPr>
          <w:lang w:eastAsia="ja-JP"/>
        </w:rPr>
      </w:pPr>
      <w:r>
        <w:t xml:space="preserve">Mr. </w:t>
      </w:r>
      <w:r>
        <w:rPr>
          <w:rFonts w:hint="eastAsia"/>
          <w:lang w:eastAsia="ja-JP"/>
        </w:rPr>
        <w:t>Costa</w:t>
      </w:r>
      <w:r>
        <w:t xml:space="preserve"> introduce</w:t>
      </w:r>
      <w:r>
        <w:rPr>
          <w:rFonts w:hint="eastAsia"/>
          <w:lang w:eastAsia="ja-JP"/>
        </w:rPr>
        <w:t>d</w:t>
      </w:r>
      <w:r>
        <w:t xml:space="preserve"> the document</w:t>
      </w:r>
      <w:r w:rsidR="00DF62C8">
        <w:rPr>
          <w:rFonts w:hint="eastAsia"/>
          <w:lang w:eastAsia="ja-JP"/>
        </w:rPr>
        <w:t xml:space="preserve"> and confirmed </w:t>
      </w:r>
      <w:r w:rsidR="003C0644" w:rsidRPr="003C0644">
        <w:rPr>
          <w:lang w:eastAsia="ja-JP"/>
        </w:rPr>
        <w:t>that there were no intellectual property issues.</w:t>
      </w:r>
      <w:r w:rsidR="003C0644">
        <w:rPr>
          <w:rFonts w:hint="eastAsia"/>
          <w:lang w:eastAsia="ja-JP"/>
        </w:rPr>
        <w:t xml:space="preserve"> No comment was provided and the substance of the document</w:t>
      </w:r>
      <w:r w:rsidR="003C0644" w:rsidRPr="00740F07">
        <w:rPr>
          <w:lang w:eastAsia="ja-JP"/>
        </w:rPr>
        <w:t xml:space="preserve"> was agreed by the meeting</w:t>
      </w:r>
      <w:r w:rsidR="003C0644">
        <w:rPr>
          <w:rFonts w:hint="eastAsia"/>
          <w:lang w:eastAsia="ja-JP"/>
        </w:rPr>
        <w:t xml:space="preserve">. It was </w:t>
      </w:r>
      <w:r w:rsidR="003C0644">
        <w:rPr>
          <w:lang w:eastAsia="ja-JP"/>
        </w:rPr>
        <w:t xml:space="preserve">agreed to </w:t>
      </w:r>
      <w:r w:rsidR="003C0644">
        <w:rPr>
          <w:rFonts w:hint="eastAsia"/>
          <w:lang w:eastAsia="ja-JP"/>
        </w:rPr>
        <w:t xml:space="preserve">apply </w:t>
      </w:r>
      <w:r w:rsidR="00646081">
        <w:rPr>
          <w:rFonts w:hint="eastAsia"/>
          <w:lang w:eastAsia="ja-JP"/>
        </w:rPr>
        <w:t xml:space="preserve">the </w:t>
      </w:r>
      <w:r w:rsidR="003C0644">
        <w:rPr>
          <w:rFonts w:hint="eastAsia"/>
          <w:lang w:eastAsia="ja-JP"/>
        </w:rPr>
        <w:t>PSAA to this document</w:t>
      </w:r>
      <w:r w:rsidR="003C0644">
        <w:rPr>
          <w:lang w:eastAsia="ja-JP"/>
        </w:rPr>
        <w:t>.</w:t>
      </w:r>
    </w:p>
    <w:p w:rsidR="002C4CD0" w:rsidRDefault="002C4CD0" w:rsidP="002C4CD0">
      <w:pPr>
        <w:pStyle w:val="Heading3"/>
        <w:rPr>
          <w:lang w:eastAsia="ja-JP"/>
        </w:rPr>
      </w:pPr>
      <w:r>
        <w:rPr>
          <w:lang w:eastAsia="ja-JP"/>
        </w:rPr>
        <w:t>7.</w:t>
      </w:r>
      <w:r>
        <w:rPr>
          <w:rFonts w:hint="eastAsia"/>
          <w:lang w:eastAsia="ja-JP"/>
        </w:rPr>
        <w:t>3</w:t>
      </w:r>
      <w:r>
        <w:rPr>
          <w:lang w:eastAsia="ja-JP"/>
        </w:rPr>
        <w:t>.</w:t>
      </w:r>
      <w:r>
        <w:rPr>
          <w:rFonts w:hint="eastAsia"/>
          <w:lang w:eastAsia="ja-JP"/>
        </w:rPr>
        <w:t>3</w:t>
      </w:r>
      <w:r>
        <w:rPr>
          <w:lang w:eastAsia="ja-JP"/>
        </w:rPr>
        <w:tab/>
        <w:t>Draft Reports</w:t>
      </w:r>
    </w:p>
    <w:p w:rsidR="00D15F4B" w:rsidRDefault="002C4CD0" w:rsidP="002C4CD0">
      <w:pPr>
        <w:rPr>
          <w:b/>
          <w:lang w:eastAsia="ja-JP"/>
        </w:rPr>
      </w:pPr>
      <w:r>
        <w:rPr>
          <w:b/>
          <w:lang w:eastAsia="ja-JP"/>
        </w:rPr>
        <w:t xml:space="preserve">Document </w:t>
      </w:r>
      <w:hyperlink r:id="rId64" w:history="1">
        <w:r w:rsidR="00D15F4B" w:rsidRPr="00181B0C">
          <w:rPr>
            <w:rStyle w:val="Hyperlink"/>
            <w:b/>
          </w:rPr>
          <w:t>5/</w:t>
        </w:r>
        <w:r w:rsidR="00D15F4B" w:rsidRPr="00181B0C">
          <w:rPr>
            <w:rStyle w:val="Hyperlink"/>
            <w:rFonts w:hint="eastAsia"/>
            <w:b/>
            <w:lang w:eastAsia="ja-JP"/>
          </w:rPr>
          <w:t>22</w:t>
        </w:r>
        <w:r w:rsidR="00D15F4B">
          <w:rPr>
            <w:rStyle w:val="Hyperlink"/>
            <w:rFonts w:hint="eastAsia"/>
            <w:b/>
            <w:lang w:eastAsia="ja-JP"/>
          </w:rPr>
          <w:t>3</w:t>
        </w:r>
      </w:hyperlink>
      <w:r w:rsidRPr="0029171A">
        <w:rPr>
          <w:b/>
          <w:lang w:eastAsia="ja-JP"/>
        </w:rPr>
        <w:t xml:space="preserve"> - </w:t>
      </w:r>
      <w:r w:rsidR="00D15F4B" w:rsidRPr="00D15F4B">
        <w:rPr>
          <w:b/>
          <w:lang w:eastAsia="ja-JP"/>
        </w:rPr>
        <w:t>Draft revision Report ITU-R M.2228 - Advanced intelligent transport system radiocommunications</w:t>
      </w:r>
    </w:p>
    <w:p w:rsidR="003C0644" w:rsidRDefault="00D15F4B" w:rsidP="003C0644">
      <w:pPr>
        <w:rPr>
          <w:lang w:eastAsia="ja-JP"/>
        </w:rPr>
      </w:pPr>
      <w:r>
        <w:t xml:space="preserve">Mr. </w:t>
      </w:r>
      <w:r>
        <w:rPr>
          <w:rFonts w:hint="eastAsia"/>
          <w:lang w:eastAsia="ja-JP"/>
        </w:rPr>
        <w:t>Costa</w:t>
      </w:r>
      <w:r>
        <w:t xml:space="preserve"> introduce</w:t>
      </w:r>
      <w:r>
        <w:rPr>
          <w:rFonts w:hint="eastAsia"/>
          <w:lang w:eastAsia="ja-JP"/>
        </w:rPr>
        <w:t>d</w:t>
      </w:r>
      <w:r>
        <w:t xml:space="preserve"> the document.</w:t>
      </w:r>
      <w:r w:rsidR="003C0644">
        <w:rPr>
          <w:rFonts w:hint="eastAsia"/>
          <w:lang w:eastAsia="ja-JP"/>
        </w:rPr>
        <w:t xml:space="preserve"> It was confirmed that the summary of revision in the first page would be removed when publishing the document. No </w:t>
      </w:r>
      <w:r w:rsidR="003C0644">
        <w:rPr>
          <w:lang w:eastAsia="ja-JP"/>
        </w:rPr>
        <w:t>further</w:t>
      </w:r>
      <w:r w:rsidR="003C0644">
        <w:rPr>
          <w:rFonts w:hint="eastAsia"/>
          <w:lang w:eastAsia="ja-JP"/>
        </w:rPr>
        <w:t xml:space="preserve"> comment was provided, and the document was approved.</w:t>
      </w:r>
    </w:p>
    <w:p w:rsidR="00DA6AE2" w:rsidRDefault="002C4CD0" w:rsidP="002C4CD0">
      <w:pPr>
        <w:rPr>
          <w:b/>
          <w:lang w:eastAsia="ja-JP"/>
        </w:rPr>
      </w:pPr>
      <w:r>
        <w:rPr>
          <w:b/>
          <w:lang w:eastAsia="ja-JP"/>
        </w:rPr>
        <w:lastRenderedPageBreak/>
        <w:t xml:space="preserve">Document </w:t>
      </w:r>
      <w:hyperlink r:id="rId65" w:history="1">
        <w:r w:rsidR="00DA6AE2" w:rsidRPr="00181B0C">
          <w:rPr>
            <w:rStyle w:val="Hyperlink"/>
            <w:b/>
          </w:rPr>
          <w:t>5/</w:t>
        </w:r>
        <w:r w:rsidR="00DA6AE2" w:rsidRPr="00181B0C">
          <w:rPr>
            <w:rStyle w:val="Hyperlink"/>
            <w:rFonts w:hint="eastAsia"/>
            <w:b/>
            <w:lang w:eastAsia="ja-JP"/>
          </w:rPr>
          <w:t>2</w:t>
        </w:r>
        <w:r w:rsidR="00DA6AE2">
          <w:rPr>
            <w:rStyle w:val="Hyperlink"/>
            <w:rFonts w:hint="eastAsia"/>
            <w:b/>
            <w:lang w:eastAsia="ja-JP"/>
          </w:rPr>
          <w:t>63</w:t>
        </w:r>
      </w:hyperlink>
      <w:r>
        <w:rPr>
          <w:b/>
          <w:lang w:eastAsia="ja-JP"/>
        </w:rPr>
        <w:t xml:space="preserve"> - </w:t>
      </w:r>
      <w:r w:rsidR="00DA6AE2" w:rsidRPr="00DA6AE2">
        <w:rPr>
          <w:b/>
          <w:lang w:eastAsia="ja-JP"/>
        </w:rPr>
        <w:t>Draft new Report ITU-R M.[PPDR]</w:t>
      </w:r>
      <w:r w:rsidR="00DA6AE2" w:rsidRPr="00D15F4B">
        <w:rPr>
          <w:b/>
          <w:lang w:eastAsia="ja-JP"/>
        </w:rPr>
        <w:t xml:space="preserve"> - </w:t>
      </w:r>
      <w:r w:rsidR="00DA6AE2" w:rsidRPr="00DA6AE2">
        <w:rPr>
          <w:b/>
          <w:lang w:eastAsia="ja-JP"/>
        </w:rPr>
        <w:t>Radiocommunication objectives and requirements for Public Protection and Disaster Relief (P</w:t>
      </w:r>
      <w:r w:rsidR="00DA6AE2">
        <w:rPr>
          <w:b/>
          <w:lang w:eastAsia="ja-JP"/>
        </w:rPr>
        <w:t>PDR)</w:t>
      </w:r>
    </w:p>
    <w:p w:rsidR="00F8090A" w:rsidRPr="00754C2B" w:rsidRDefault="00CD5E84" w:rsidP="00F8090A">
      <w:pPr>
        <w:rPr>
          <w:lang w:eastAsia="ja-JP"/>
        </w:rPr>
      </w:pPr>
      <w:r>
        <w:t xml:space="preserve">Mr. </w:t>
      </w:r>
      <w:r>
        <w:rPr>
          <w:rFonts w:hint="eastAsia"/>
          <w:lang w:eastAsia="ja-JP"/>
        </w:rPr>
        <w:t>Costa</w:t>
      </w:r>
      <w:r>
        <w:t xml:space="preserve"> introduce</w:t>
      </w:r>
      <w:r>
        <w:rPr>
          <w:rFonts w:hint="eastAsia"/>
          <w:lang w:eastAsia="ja-JP"/>
        </w:rPr>
        <w:t>d</w:t>
      </w:r>
      <w:r>
        <w:t xml:space="preserve"> the document.</w:t>
      </w:r>
      <w:r w:rsidR="003C0644">
        <w:rPr>
          <w:rFonts w:hint="eastAsia"/>
          <w:lang w:eastAsia="ja-JP"/>
        </w:rPr>
        <w:t xml:space="preserve"> No comment was provided, and the </w:t>
      </w:r>
      <w:r w:rsidR="00F8090A">
        <w:rPr>
          <w:lang w:eastAsia="ja-JP"/>
        </w:rPr>
        <w:t xml:space="preserve">document </w:t>
      </w:r>
      <w:r w:rsidR="00F8090A">
        <w:rPr>
          <w:rFonts w:hint="eastAsia"/>
          <w:lang w:eastAsia="ja-JP"/>
        </w:rPr>
        <w:t>wa</w:t>
      </w:r>
      <w:r w:rsidR="00F8090A">
        <w:rPr>
          <w:lang w:eastAsia="ja-JP"/>
        </w:rPr>
        <w:t>s approved</w:t>
      </w:r>
      <w:r w:rsidR="00F8090A">
        <w:rPr>
          <w:rFonts w:hint="eastAsia"/>
          <w:lang w:eastAsia="ja-JP"/>
        </w:rPr>
        <w:t xml:space="preserve"> together with </w:t>
      </w:r>
      <w:r w:rsidR="00F8090A" w:rsidRPr="00754C2B">
        <w:t xml:space="preserve">simultaneous suppression of </w:t>
      </w:r>
      <w:hyperlink r:id="rId66" w:history="1">
        <w:r w:rsidR="00F8090A" w:rsidRPr="00754C2B">
          <w:rPr>
            <w:rStyle w:val="Hyperlink"/>
          </w:rPr>
          <w:t>Report ITU-R M.2033</w:t>
        </w:r>
      </w:hyperlink>
      <w:r w:rsidR="0000284A">
        <w:rPr>
          <w:rFonts w:hint="eastAsia"/>
          <w:lang w:eastAsia="ja-JP"/>
        </w:rPr>
        <w:t>,</w:t>
      </w:r>
      <w:r w:rsidR="0000284A" w:rsidRPr="0000284A">
        <w:rPr>
          <w:rFonts w:hint="eastAsia"/>
          <w:lang w:eastAsia="ja-JP"/>
        </w:rPr>
        <w:t xml:space="preserve"> </w:t>
      </w:r>
      <w:r w:rsidR="0000284A">
        <w:rPr>
          <w:rFonts w:hint="eastAsia"/>
          <w:lang w:eastAsia="ja-JP"/>
        </w:rPr>
        <w:t xml:space="preserve">which </w:t>
      </w:r>
      <w:r w:rsidR="00B23E8F">
        <w:rPr>
          <w:rFonts w:hint="eastAsia"/>
          <w:lang w:eastAsia="ja-JP"/>
        </w:rPr>
        <w:t>is</w:t>
      </w:r>
      <w:r w:rsidR="0000284A">
        <w:rPr>
          <w:rFonts w:hint="eastAsia"/>
          <w:lang w:eastAsia="ja-JP"/>
        </w:rPr>
        <w:t xml:space="preserve"> superseded by the new Report.</w:t>
      </w:r>
    </w:p>
    <w:p w:rsidR="00CD5E84" w:rsidRDefault="002C4CD0" w:rsidP="002C4CD0">
      <w:pPr>
        <w:rPr>
          <w:b/>
          <w:lang w:eastAsia="ja-JP"/>
        </w:rPr>
      </w:pPr>
      <w:r w:rsidRPr="0029171A">
        <w:rPr>
          <w:b/>
          <w:lang w:eastAsia="ja-JP"/>
        </w:rPr>
        <w:t xml:space="preserve">Document </w:t>
      </w:r>
      <w:hyperlink r:id="rId67" w:history="1">
        <w:r w:rsidR="00CD5E84" w:rsidRPr="00181B0C">
          <w:rPr>
            <w:rStyle w:val="Hyperlink"/>
            <w:b/>
          </w:rPr>
          <w:t>5/</w:t>
        </w:r>
        <w:r w:rsidR="00CD5E84" w:rsidRPr="00181B0C">
          <w:rPr>
            <w:rStyle w:val="Hyperlink"/>
            <w:rFonts w:hint="eastAsia"/>
            <w:b/>
            <w:lang w:eastAsia="ja-JP"/>
          </w:rPr>
          <w:t>2</w:t>
        </w:r>
        <w:r w:rsidR="00CD5E84">
          <w:rPr>
            <w:rStyle w:val="Hyperlink"/>
            <w:rFonts w:hint="eastAsia"/>
            <w:b/>
            <w:lang w:eastAsia="ja-JP"/>
          </w:rPr>
          <w:t>65</w:t>
        </w:r>
      </w:hyperlink>
      <w:r w:rsidRPr="0029171A">
        <w:rPr>
          <w:b/>
          <w:lang w:eastAsia="ja-JP"/>
        </w:rPr>
        <w:t xml:space="preserve"> - </w:t>
      </w:r>
      <w:r w:rsidR="00CD5E84" w:rsidRPr="00CD5E84">
        <w:rPr>
          <w:b/>
          <w:lang w:eastAsia="ja-JP"/>
        </w:rPr>
        <w:t>Draft new Report ITU-R M.[LOCAL_COVERAGE] - Operational guidelines for the deployment of broadband wireless access systems for local coverage operating below 6 GHz</w:t>
      </w:r>
    </w:p>
    <w:p w:rsidR="00CD5E84" w:rsidRDefault="00CD5E84" w:rsidP="00CD5E84">
      <w:pPr>
        <w:rPr>
          <w:lang w:eastAsia="ja-JP"/>
        </w:rPr>
      </w:pPr>
      <w:r>
        <w:t xml:space="preserve">Mr. </w:t>
      </w:r>
      <w:r>
        <w:rPr>
          <w:rFonts w:hint="eastAsia"/>
          <w:lang w:eastAsia="ja-JP"/>
        </w:rPr>
        <w:t>Costa</w:t>
      </w:r>
      <w:r>
        <w:t xml:space="preserve"> introduce</w:t>
      </w:r>
      <w:r>
        <w:rPr>
          <w:rFonts w:hint="eastAsia"/>
          <w:lang w:eastAsia="ja-JP"/>
        </w:rPr>
        <w:t>d</w:t>
      </w:r>
      <w:r>
        <w:t xml:space="preserve"> the document.</w:t>
      </w:r>
      <w:r w:rsidR="003C0644">
        <w:rPr>
          <w:rFonts w:hint="eastAsia"/>
          <w:lang w:eastAsia="ja-JP"/>
        </w:rPr>
        <w:t xml:space="preserve"> No comment was provided, and the document was approved.</w:t>
      </w:r>
    </w:p>
    <w:p w:rsidR="002C4CD0" w:rsidRPr="00BD6FBB" w:rsidRDefault="002C4CD0" w:rsidP="002C4CD0">
      <w:pPr>
        <w:pStyle w:val="Heading3"/>
        <w:rPr>
          <w:lang w:val="fr-CH" w:eastAsia="ja-JP"/>
        </w:rPr>
      </w:pPr>
      <w:r w:rsidRPr="00BD6FBB">
        <w:rPr>
          <w:lang w:val="fr-CH" w:eastAsia="ja-JP"/>
        </w:rPr>
        <w:t>7.</w:t>
      </w:r>
      <w:r w:rsidRPr="00BD6FBB">
        <w:rPr>
          <w:rFonts w:hint="eastAsia"/>
          <w:lang w:val="fr-CH" w:eastAsia="ja-JP"/>
        </w:rPr>
        <w:t>3</w:t>
      </w:r>
      <w:r w:rsidRPr="00BD6FBB">
        <w:rPr>
          <w:lang w:val="fr-CH" w:eastAsia="ja-JP"/>
        </w:rPr>
        <w:t>.</w:t>
      </w:r>
      <w:r w:rsidRPr="00BD6FBB">
        <w:rPr>
          <w:rFonts w:hint="eastAsia"/>
          <w:lang w:val="fr-CH" w:eastAsia="ja-JP"/>
        </w:rPr>
        <w:t>4</w:t>
      </w:r>
      <w:r w:rsidRPr="00BD6FBB">
        <w:rPr>
          <w:lang w:val="fr-CH" w:eastAsia="ja-JP"/>
        </w:rPr>
        <w:tab/>
        <w:t>Draft Questions</w:t>
      </w:r>
    </w:p>
    <w:p w:rsidR="00CD5E84" w:rsidRPr="00BD6FBB" w:rsidRDefault="002C4CD0" w:rsidP="002C4CD0">
      <w:pPr>
        <w:rPr>
          <w:b/>
          <w:lang w:val="fr-CH" w:eastAsia="ja-JP"/>
        </w:rPr>
      </w:pPr>
      <w:r w:rsidRPr="00BD6FBB">
        <w:rPr>
          <w:b/>
          <w:lang w:val="fr-CH" w:eastAsia="ja-JP"/>
        </w:rPr>
        <w:t xml:space="preserve">Document </w:t>
      </w:r>
      <w:hyperlink r:id="rId68" w:history="1">
        <w:r w:rsidR="00CD5E84" w:rsidRPr="00BD6FBB">
          <w:rPr>
            <w:rStyle w:val="Hyperlink"/>
            <w:b/>
            <w:lang w:val="fr-CH"/>
          </w:rPr>
          <w:t>5/</w:t>
        </w:r>
        <w:r w:rsidR="00CD5E84" w:rsidRPr="00BD6FBB">
          <w:rPr>
            <w:rStyle w:val="Hyperlink"/>
            <w:rFonts w:hint="eastAsia"/>
            <w:b/>
            <w:lang w:val="fr-CH" w:eastAsia="ja-JP"/>
          </w:rPr>
          <w:t>230</w:t>
        </w:r>
      </w:hyperlink>
      <w:r w:rsidRPr="00BD6FBB">
        <w:rPr>
          <w:b/>
          <w:lang w:val="fr-CH" w:eastAsia="ja-JP"/>
        </w:rPr>
        <w:t xml:space="preserve"> - </w:t>
      </w:r>
      <w:r w:rsidR="00CD5E84" w:rsidRPr="00BD6FBB">
        <w:rPr>
          <w:b/>
          <w:lang w:val="fr-CH" w:eastAsia="ja-JP"/>
        </w:rPr>
        <w:t xml:space="preserve">Draft revision of </w:t>
      </w:r>
      <w:r w:rsidR="00CD5E84" w:rsidRPr="00BD6FBB">
        <w:rPr>
          <w:rFonts w:hint="eastAsia"/>
          <w:b/>
          <w:lang w:val="fr-CH" w:eastAsia="ja-JP"/>
        </w:rPr>
        <w:t>Questions</w:t>
      </w:r>
    </w:p>
    <w:p w:rsidR="00E10052" w:rsidRDefault="00CD5E84" w:rsidP="00CD5E84">
      <w:pPr>
        <w:rPr>
          <w:lang w:eastAsia="ja-JP"/>
        </w:rPr>
      </w:pPr>
      <w:r>
        <w:t xml:space="preserve">Mr. </w:t>
      </w:r>
      <w:r>
        <w:rPr>
          <w:rFonts w:hint="eastAsia"/>
          <w:lang w:eastAsia="ja-JP"/>
        </w:rPr>
        <w:t>Costa</w:t>
      </w:r>
      <w:r>
        <w:t xml:space="preserve"> introduce</w:t>
      </w:r>
      <w:r>
        <w:rPr>
          <w:rFonts w:hint="eastAsia"/>
          <w:lang w:eastAsia="ja-JP"/>
        </w:rPr>
        <w:t>d</w:t>
      </w:r>
      <w:r>
        <w:t xml:space="preserve"> the document</w:t>
      </w:r>
      <w:r w:rsidR="00F8090A">
        <w:rPr>
          <w:rFonts w:hint="eastAsia"/>
          <w:lang w:eastAsia="ja-JP"/>
        </w:rPr>
        <w:t>, which contain</w:t>
      </w:r>
      <w:r w:rsidR="00E10052">
        <w:rPr>
          <w:rFonts w:hint="eastAsia"/>
          <w:lang w:eastAsia="ja-JP"/>
        </w:rPr>
        <w:t>ed</w:t>
      </w:r>
      <w:r w:rsidR="00F8090A">
        <w:rPr>
          <w:rFonts w:hint="eastAsia"/>
          <w:lang w:eastAsia="ja-JP"/>
        </w:rPr>
        <w:t xml:space="preserve"> </w:t>
      </w:r>
      <w:r w:rsidR="00134CD0">
        <w:rPr>
          <w:rFonts w:hint="eastAsia"/>
          <w:lang w:eastAsia="ja-JP"/>
        </w:rPr>
        <w:t xml:space="preserve">fourteen draft revisions of Questions </w:t>
      </w:r>
      <w:r w:rsidR="00F8090A">
        <w:rPr>
          <w:rFonts w:hint="eastAsia"/>
          <w:lang w:eastAsia="ja-JP"/>
        </w:rPr>
        <w:t xml:space="preserve">and one </w:t>
      </w:r>
      <w:r w:rsidR="00134CD0">
        <w:rPr>
          <w:rFonts w:hint="eastAsia"/>
          <w:lang w:eastAsia="ja-JP"/>
        </w:rPr>
        <w:t xml:space="preserve">draft </w:t>
      </w:r>
      <w:r w:rsidR="00F8090A">
        <w:rPr>
          <w:rFonts w:hint="eastAsia"/>
          <w:lang w:eastAsia="ja-JP"/>
        </w:rPr>
        <w:t xml:space="preserve">new </w:t>
      </w:r>
      <w:r w:rsidR="00134CD0">
        <w:rPr>
          <w:rFonts w:hint="eastAsia"/>
          <w:lang w:eastAsia="ja-JP"/>
        </w:rPr>
        <w:t>Q</w:t>
      </w:r>
      <w:r w:rsidR="00F8090A">
        <w:rPr>
          <w:rFonts w:hint="eastAsia"/>
          <w:lang w:eastAsia="ja-JP"/>
        </w:rPr>
        <w:t xml:space="preserve">uestion for </w:t>
      </w:r>
      <w:r w:rsidR="00F8090A">
        <w:rPr>
          <w:lang w:eastAsia="ja-JP"/>
        </w:rPr>
        <w:t>consideration</w:t>
      </w:r>
      <w:r>
        <w:t>.</w:t>
      </w:r>
      <w:r w:rsidR="00F8090A">
        <w:rPr>
          <w:rFonts w:hint="eastAsia"/>
          <w:lang w:eastAsia="ja-JP"/>
        </w:rPr>
        <w:t xml:space="preserve"> </w:t>
      </w:r>
      <w:r w:rsidR="00E10052">
        <w:rPr>
          <w:rFonts w:hint="eastAsia"/>
          <w:lang w:eastAsia="ja-JP"/>
        </w:rPr>
        <w:t xml:space="preserve">He </w:t>
      </w:r>
      <w:r w:rsidR="00E10052">
        <w:rPr>
          <w:lang w:eastAsia="ja-JP"/>
        </w:rPr>
        <w:t>noted</w:t>
      </w:r>
      <w:r w:rsidR="00E10052">
        <w:rPr>
          <w:rFonts w:hint="eastAsia"/>
          <w:lang w:eastAsia="ja-JP"/>
        </w:rPr>
        <w:t xml:space="preserve"> that some of the revised Questions only had editorial changes and could be approved </w:t>
      </w:r>
      <w:r w:rsidR="00FD339B">
        <w:rPr>
          <w:rFonts w:hint="eastAsia"/>
          <w:lang w:eastAsia="ja-JP"/>
        </w:rPr>
        <w:t xml:space="preserve">in this Study Group 5 meeting </w:t>
      </w:r>
      <w:r w:rsidR="00E10052">
        <w:rPr>
          <w:rFonts w:hint="eastAsia"/>
          <w:lang w:eastAsia="ja-JP"/>
        </w:rPr>
        <w:t xml:space="preserve">as editorial updates. </w:t>
      </w:r>
    </w:p>
    <w:p w:rsidR="00E10052" w:rsidRDefault="00E10052" w:rsidP="00CD5E84">
      <w:pPr>
        <w:rPr>
          <w:lang w:eastAsia="ja-JP"/>
        </w:rPr>
      </w:pPr>
      <w:r>
        <w:rPr>
          <w:rFonts w:hint="eastAsia"/>
          <w:lang w:eastAsia="ja-JP"/>
        </w:rPr>
        <w:t xml:space="preserve">Mr. Costa also pointed out that </w:t>
      </w:r>
      <w:r w:rsidRPr="00E10052">
        <w:rPr>
          <w:lang w:eastAsia="ja-JP"/>
        </w:rPr>
        <w:t xml:space="preserve">the draft revision of </w:t>
      </w:r>
      <w:r>
        <w:rPr>
          <w:rFonts w:hint="eastAsia"/>
          <w:lang w:eastAsia="ja-JP"/>
        </w:rPr>
        <w:t xml:space="preserve">Question </w:t>
      </w:r>
      <w:r w:rsidRPr="00E10052">
        <w:rPr>
          <w:lang w:eastAsia="ja-JP"/>
        </w:rPr>
        <w:t>ITU-R 242</w:t>
      </w:r>
      <w:r w:rsidR="00646081">
        <w:rPr>
          <w:rFonts w:hint="eastAsia"/>
          <w:lang w:eastAsia="ja-JP"/>
        </w:rPr>
        <w:t>/5</w:t>
      </w:r>
      <w:r w:rsidRPr="00E10052">
        <w:rPr>
          <w:lang w:eastAsia="ja-JP"/>
        </w:rPr>
        <w:t xml:space="preserve"> </w:t>
      </w:r>
      <w:r>
        <w:rPr>
          <w:lang w:eastAsia="ja-JP"/>
        </w:rPr>
        <w:t>“</w:t>
      </w:r>
      <w:r w:rsidRPr="00E10052">
        <w:rPr>
          <w:lang w:eastAsia="ja-JP"/>
        </w:rPr>
        <w:t>Reference radiation patterns of omnidirectional and sectoral antennas in point-to-multipoint fixed wireless systems for use in sharing studies</w:t>
      </w:r>
      <w:r>
        <w:rPr>
          <w:lang w:eastAsia="ja-JP"/>
        </w:rPr>
        <w:t>”</w:t>
      </w:r>
      <w:r>
        <w:rPr>
          <w:rFonts w:hint="eastAsia"/>
          <w:lang w:eastAsia="ja-JP"/>
        </w:rPr>
        <w:t xml:space="preserve"> was</w:t>
      </w:r>
      <w:r w:rsidRPr="00E10052">
        <w:rPr>
          <w:lang w:eastAsia="ja-JP"/>
        </w:rPr>
        <w:t xml:space="preserve"> undertaken by W</w:t>
      </w:r>
      <w:r w:rsidR="00FD339B">
        <w:rPr>
          <w:rFonts w:hint="eastAsia"/>
          <w:lang w:eastAsia="ja-JP"/>
        </w:rPr>
        <w:t>Ps</w:t>
      </w:r>
      <w:r w:rsidRPr="00E10052">
        <w:rPr>
          <w:lang w:eastAsia="ja-JP"/>
        </w:rPr>
        <w:t xml:space="preserve"> 5A and 5C </w:t>
      </w:r>
      <w:r w:rsidR="006A504D">
        <w:rPr>
          <w:rFonts w:hint="eastAsia"/>
          <w:lang w:eastAsia="ja-JP"/>
        </w:rPr>
        <w:t xml:space="preserve">to include land mobile system antenna patterns, </w:t>
      </w:r>
      <w:r w:rsidRPr="00E10052">
        <w:rPr>
          <w:lang w:eastAsia="ja-JP"/>
        </w:rPr>
        <w:t xml:space="preserve">and this </w:t>
      </w:r>
      <w:r w:rsidR="00FD339B">
        <w:rPr>
          <w:rFonts w:hint="eastAsia"/>
          <w:lang w:eastAsia="ja-JP"/>
        </w:rPr>
        <w:t xml:space="preserve">revised </w:t>
      </w:r>
      <w:r>
        <w:rPr>
          <w:rFonts w:hint="eastAsia"/>
          <w:lang w:eastAsia="ja-JP"/>
        </w:rPr>
        <w:t>Question would be</w:t>
      </w:r>
      <w:r w:rsidR="006A504D">
        <w:rPr>
          <w:rFonts w:hint="eastAsia"/>
          <w:lang w:eastAsia="ja-JP"/>
        </w:rPr>
        <w:t>come</w:t>
      </w:r>
      <w:r w:rsidRPr="00E10052">
        <w:rPr>
          <w:lang w:eastAsia="ja-JP"/>
        </w:rPr>
        <w:t xml:space="preserve"> </w:t>
      </w:r>
      <w:r w:rsidR="006A504D">
        <w:rPr>
          <w:lang w:eastAsia="ja-JP"/>
        </w:rPr>
        <w:t>under the joint responsibility</w:t>
      </w:r>
      <w:r w:rsidR="006A504D">
        <w:rPr>
          <w:rFonts w:hint="eastAsia"/>
          <w:lang w:eastAsia="ja-JP"/>
        </w:rPr>
        <w:t xml:space="preserve"> </w:t>
      </w:r>
      <w:r w:rsidRPr="00E10052">
        <w:rPr>
          <w:lang w:eastAsia="ja-JP"/>
        </w:rPr>
        <w:t xml:space="preserve">of </w:t>
      </w:r>
      <w:r>
        <w:rPr>
          <w:rFonts w:hint="eastAsia"/>
          <w:lang w:eastAsia="ja-JP"/>
        </w:rPr>
        <w:t xml:space="preserve">both </w:t>
      </w:r>
      <w:r>
        <w:rPr>
          <w:lang w:eastAsia="ja-JP"/>
        </w:rPr>
        <w:t>Working Part</w:t>
      </w:r>
      <w:r>
        <w:rPr>
          <w:rFonts w:hint="eastAsia"/>
          <w:lang w:eastAsia="ja-JP"/>
        </w:rPr>
        <w:t>ies</w:t>
      </w:r>
      <w:r w:rsidRPr="00E10052">
        <w:rPr>
          <w:lang w:eastAsia="ja-JP"/>
        </w:rPr>
        <w:t>.</w:t>
      </w:r>
      <w:r>
        <w:rPr>
          <w:rFonts w:hint="eastAsia"/>
          <w:lang w:eastAsia="ja-JP"/>
        </w:rPr>
        <w:t xml:space="preserve"> </w:t>
      </w:r>
      <w:r w:rsidR="00FD339B">
        <w:rPr>
          <w:rFonts w:hint="eastAsia"/>
          <w:lang w:eastAsia="ja-JP"/>
        </w:rPr>
        <w:t>The United States</w:t>
      </w:r>
      <w:r>
        <w:rPr>
          <w:rFonts w:hint="eastAsia"/>
          <w:lang w:eastAsia="ja-JP"/>
        </w:rPr>
        <w:t xml:space="preserve"> questioned why WP 5D would not have joint possibility for this revised Question </w:t>
      </w:r>
      <w:r w:rsidRPr="00E10052">
        <w:rPr>
          <w:lang w:eastAsia="ja-JP"/>
        </w:rPr>
        <w:t>from the IMT perspective</w:t>
      </w:r>
      <w:r w:rsidR="006A504D">
        <w:rPr>
          <w:rFonts w:hint="eastAsia"/>
          <w:lang w:eastAsia="ja-JP"/>
        </w:rPr>
        <w:t>.</w:t>
      </w:r>
      <w:r>
        <w:rPr>
          <w:rFonts w:hint="eastAsia"/>
          <w:lang w:eastAsia="ja-JP"/>
        </w:rPr>
        <w:t xml:space="preserve"> Germany commented that, in the Working Group </w:t>
      </w:r>
      <w:r>
        <w:rPr>
          <w:lang w:eastAsia="ja-JP"/>
        </w:rPr>
        <w:t>discussion</w:t>
      </w:r>
      <w:r>
        <w:rPr>
          <w:rFonts w:hint="eastAsia"/>
          <w:lang w:eastAsia="ja-JP"/>
        </w:rPr>
        <w:t xml:space="preserve"> </w:t>
      </w:r>
      <w:r w:rsidR="00FD339B">
        <w:rPr>
          <w:rFonts w:hint="eastAsia"/>
          <w:lang w:eastAsia="ja-JP"/>
        </w:rPr>
        <w:t>with</w:t>
      </w:r>
      <w:r>
        <w:rPr>
          <w:rFonts w:hint="eastAsia"/>
          <w:lang w:eastAsia="ja-JP"/>
        </w:rPr>
        <w:t xml:space="preserve">in WP 5A, </w:t>
      </w:r>
      <w:r w:rsidRPr="00E10052">
        <w:rPr>
          <w:lang w:eastAsia="ja-JP"/>
        </w:rPr>
        <w:t xml:space="preserve">it was suggested </w:t>
      </w:r>
      <w:r>
        <w:rPr>
          <w:rFonts w:hint="eastAsia"/>
          <w:lang w:eastAsia="ja-JP"/>
        </w:rPr>
        <w:t xml:space="preserve">that WP 5D </w:t>
      </w:r>
      <w:r w:rsidRPr="00E10052">
        <w:rPr>
          <w:lang w:eastAsia="ja-JP"/>
        </w:rPr>
        <w:t xml:space="preserve">should be involved in this </w:t>
      </w:r>
      <w:r>
        <w:rPr>
          <w:rFonts w:hint="eastAsia"/>
          <w:lang w:eastAsia="ja-JP"/>
        </w:rPr>
        <w:t xml:space="preserve">revised Question. Based on this </w:t>
      </w:r>
      <w:r>
        <w:rPr>
          <w:lang w:eastAsia="ja-JP"/>
        </w:rPr>
        <w:t>discussion</w:t>
      </w:r>
      <w:r>
        <w:rPr>
          <w:rFonts w:hint="eastAsia"/>
          <w:lang w:eastAsia="ja-JP"/>
        </w:rPr>
        <w:t xml:space="preserve">, the meeting agreed to assign this revised Question to WP 5D as well. </w:t>
      </w:r>
    </w:p>
    <w:p w:rsidR="00E10052" w:rsidRDefault="00E10052" w:rsidP="00E10052">
      <w:pPr>
        <w:rPr>
          <w:lang w:eastAsia="ja-JP"/>
        </w:rPr>
      </w:pPr>
      <w:r>
        <w:rPr>
          <w:rFonts w:hint="eastAsia"/>
          <w:lang w:eastAsia="ja-JP"/>
        </w:rPr>
        <w:t xml:space="preserve">The Chairman asked the meeting to </w:t>
      </w:r>
      <w:r w:rsidR="006A504D">
        <w:rPr>
          <w:rFonts w:hint="eastAsia"/>
          <w:lang w:eastAsia="ja-JP"/>
        </w:rPr>
        <w:t>consider</w:t>
      </w:r>
      <w:r>
        <w:rPr>
          <w:rFonts w:hint="eastAsia"/>
          <w:lang w:eastAsia="ja-JP"/>
        </w:rPr>
        <w:t xml:space="preserve"> the following five draft revisions of Question</w:t>
      </w:r>
      <w:r w:rsidR="006A504D">
        <w:rPr>
          <w:rFonts w:hint="eastAsia"/>
          <w:lang w:eastAsia="ja-JP"/>
        </w:rPr>
        <w:t>s</w:t>
      </w:r>
      <w:r>
        <w:rPr>
          <w:rFonts w:hint="eastAsia"/>
          <w:lang w:eastAsia="ja-JP"/>
        </w:rPr>
        <w:t xml:space="preserve"> and one draft new Question contained in Document </w:t>
      </w:r>
      <w:hyperlink r:id="rId69" w:history="1">
        <w:r w:rsidRPr="00E10052">
          <w:rPr>
            <w:rStyle w:val="Hyperlink"/>
            <w:rFonts w:hint="eastAsia"/>
            <w:lang w:eastAsia="ja-JP"/>
          </w:rPr>
          <w:t>5/230</w:t>
        </w:r>
      </w:hyperlink>
      <w:r w:rsidR="006A504D">
        <w:rPr>
          <w:rFonts w:hint="eastAsia"/>
          <w:lang w:eastAsia="ja-JP"/>
        </w:rPr>
        <w:t>:</w:t>
      </w:r>
      <w:r>
        <w:rPr>
          <w:rFonts w:hint="eastAsia"/>
          <w:lang w:eastAsia="ja-JP"/>
        </w:rPr>
        <w:t xml:space="preserve"> </w:t>
      </w:r>
    </w:p>
    <w:p w:rsidR="006A504D" w:rsidRDefault="00E10052" w:rsidP="006A504D">
      <w:pPr>
        <w:pStyle w:val="enumlev1"/>
        <w:rPr>
          <w:lang w:eastAsia="ja-JP"/>
        </w:rPr>
      </w:pPr>
      <w:r>
        <w:t>−</w:t>
      </w:r>
      <w:r w:rsidRPr="00941D2F">
        <w:tab/>
      </w:r>
      <w:r w:rsidR="006A504D">
        <w:rPr>
          <w:rFonts w:hint="eastAsia"/>
          <w:lang w:eastAsia="ja-JP"/>
        </w:rPr>
        <w:t xml:space="preserve">Draft revisions of </w:t>
      </w:r>
      <w:r>
        <w:t>Q</w:t>
      </w:r>
      <w:r w:rsidR="006A504D">
        <w:rPr>
          <w:rFonts w:hint="eastAsia"/>
          <w:lang w:eastAsia="ja-JP"/>
        </w:rPr>
        <w:t>.</w:t>
      </w:r>
      <w:r>
        <w:t xml:space="preserve"> ITU-R 1-5/5</w:t>
      </w:r>
      <w:r w:rsidR="006A504D">
        <w:rPr>
          <w:rFonts w:hint="eastAsia"/>
          <w:lang w:eastAsia="ja-JP"/>
        </w:rPr>
        <w:t xml:space="preserve">, </w:t>
      </w:r>
      <w:r>
        <w:t>Q</w:t>
      </w:r>
      <w:r w:rsidR="006A504D">
        <w:rPr>
          <w:rFonts w:hint="eastAsia"/>
          <w:lang w:eastAsia="ja-JP"/>
        </w:rPr>
        <w:t>.</w:t>
      </w:r>
      <w:r>
        <w:t xml:space="preserve"> ITU-R 48-6/5</w:t>
      </w:r>
      <w:r w:rsidR="006A504D">
        <w:rPr>
          <w:rFonts w:hint="eastAsia"/>
          <w:lang w:eastAsia="ja-JP"/>
        </w:rPr>
        <w:t>,</w:t>
      </w:r>
      <w:r>
        <w:t xml:space="preserve"> Q</w:t>
      </w:r>
      <w:r w:rsidR="006A504D">
        <w:rPr>
          <w:rFonts w:hint="eastAsia"/>
          <w:lang w:eastAsia="ja-JP"/>
        </w:rPr>
        <w:t>.</w:t>
      </w:r>
      <w:r>
        <w:t xml:space="preserve"> ITU-R 209-4/5</w:t>
      </w:r>
      <w:r w:rsidR="006A504D">
        <w:rPr>
          <w:rFonts w:hint="eastAsia"/>
          <w:lang w:eastAsia="ja-JP"/>
        </w:rPr>
        <w:t>,</w:t>
      </w:r>
      <w:r>
        <w:t xml:space="preserve"> </w:t>
      </w:r>
    </w:p>
    <w:p w:rsidR="00E10052" w:rsidRDefault="006A504D">
      <w:pPr>
        <w:pStyle w:val="enumlev1"/>
        <w:ind w:leftChars="50" w:left="120" w:firstLineChars="422" w:firstLine="1013"/>
        <w:pPrChange w:id="16" w:author="Buonomo, Sergio" w:date="2015-08-26T10:20:00Z">
          <w:pPr>
            <w:pStyle w:val="enumlev1"/>
            <w:ind w:leftChars="50" w:left="120" w:firstLineChars="400" w:firstLine="960"/>
          </w:pPr>
        </w:pPrChange>
      </w:pPr>
      <w:r>
        <w:t>Q</w:t>
      </w:r>
      <w:r>
        <w:rPr>
          <w:rFonts w:hint="eastAsia"/>
          <w:lang w:eastAsia="ja-JP"/>
        </w:rPr>
        <w:t xml:space="preserve">. </w:t>
      </w:r>
      <w:r>
        <w:t>ITU-R 241-2/5</w:t>
      </w:r>
      <w:r>
        <w:rPr>
          <w:rFonts w:hint="eastAsia"/>
          <w:lang w:eastAsia="ja-JP"/>
        </w:rPr>
        <w:t xml:space="preserve"> and Q.</w:t>
      </w:r>
      <w:r w:rsidR="00E10052">
        <w:t xml:space="preserve"> ITU-R 242-2/5</w:t>
      </w:r>
      <w:r>
        <w:rPr>
          <w:rFonts w:hint="eastAsia"/>
          <w:lang w:eastAsia="ja-JP"/>
        </w:rPr>
        <w:t>;</w:t>
      </w:r>
      <w:r w:rsidR="00E10052">
        <w:t xml:space="preserve"> </w:t>
      </w:r>
    </w:p>
    <w:p w:rsidR="00E10052" w:rsidRDefault="00E10052" w:rsidP="00E10052">
      <w:pPr>
        <w:pStyle w:val="enumlev1"/>
        <w:rPr>
          <w:lang w:eastAsia="ja-JP"/>
        </w:rPr>
      </w:pPr>
      <w:r>
        <w:t>−</w:t>
      </w:r>
      <w:r w:rsidRPr="00941D2F">
        <w:tab/>
      </w:r>
      <w:r>
        <w:t xml:space="preserve">Draft new Question ITU-R [THZ LAND MOBILE CHAR] </w:t>
      </w:r>
      <w:r w:rsidR="006A504D">
        <w:rPr>
          <w:rFonts w:hint="eastAsia"/>
          <w:lang w:eastAsia="ja-JP"/>
        </w:rPr>
        <w:t>.</w:t>
      </w:r>
    </w:p>
    <w:p w:rsidR="006A504D" w:rsidRDefault="006A504D" w:rsidP="00E10052">
      <w:pPr>
        <w:rPr>
          <w:lang w:eastAsia="ja-JP"/>
        </w:rPr>
      </w:pPr>
      <w:r>
        <w:rPr>
          <w:rFonts w:hint="eastAsia"/>
          <w:lang w:eastAsia="ja-JP"/>
        </w:rPr>
        <w:t xml:space="preserve">No comment was provided and the substance of these Questions </w:t>
      </w:r>
      <w:r w:rsidRPr="00740F07">
        <w:rPr>
          <w:lang w:eastAsia="ja-JP"/>
        </w:rPr>
        <w:t>was agreed by the meeting</w:t>
      </w:r>
      <w:r>
        <w:rPr>
          <w:rFonts w:hint="eastAsia"/>
          <w:lang w:eastAsia="ja-JP"/>
        </w:rPr>
        <w:t xml:space="preserve">. It was </w:t>
      </w:r>
      <w:r>
        <w:rPr>
          <w:lang w:eastAsia="ja-JP"/>
        </w:rPr>
        <w:t xml:space="preserve">agreed to </w:t>
      </w:r>
      <w:r>
        <w:rPr>
          <w:rFonts w:hint="eastAsia"/>
          <w:lang w:eastAsia="ja-JP"/>
        </w:rPr>
        <w:t>apply PSAA for these Questions.</w:t>
      </w:r>
    </w:p>
    <w:p w:rsidR="00E10052" w:rsidRPr="00E10052" w:rsidRDefault="00E10052" w:rsidP="00E10052">
      <w:pPr>
        <w:rPr>
          <w:lang w:val="en-US" w:eastAsia="ja-JP"/>
        </w:rPr>
      </w:pPr>
      <w:r>
        <w:rPr>
          <w:rFonts w:hint="eastAsia"/>
          <w:lang w:val="en-US" w:eastAsia="ja-JP"/>
        </w:rPr>
        <w:t xml:space="preserve">For the following </w:t>
      </w:r>
      <w:r w:rsidR="006A504D">
        <w:rPr>
          <w:rFonts w:hint="eastAsia"/>
          <w:lang w:val="en-US" w:eastAsia="ja-JP"/>
        </w:rPr>
        <w:t>9</w:t>
      </w:r>
      <w:r>
        <w:rPr>
          <w:rFonts w:hint="eastAsia"/>
          <w:lang w:val="en-US" w:eastAsia="ja-JP"/>
        </w:rPr>
        <w:t xml:space="preserve"> </w:t>
      </w:r>
      <w:r w:rsidR="006A504D">
        <w:rPr>
          <w:rFonts w:hint="eastAsia"/>
          <w:lang w:val="en-US" w:eastAsia="ja-JP"/>
        </w:rPr>
        <w:t>Q</w:t>
      </w:r>
      <w:r>
        <w:rPr>
          <w:rFonts w:hint="eastAsia"/>
          <w:lang w:val="en-US" w:eastAsia="ja-JP"/>
        </w:rPr>
        <w:t>uestions, the Chairman suggested to apply editorial updates i</w:t>
      </w:r>
      <w:r w:rsidRPr="00E10052">
        <w:rPr>
          <w:lang w:val="en-US" w:eastAsia="ja-JP"/>
        </w:rPr>
        <w:t>n accordance with the procedure in Section 11 of Resolution ITU R 1-6.</w:t>
      </w:r>
      <w:r>
        <w:rPr>
          <w:rFonts w:hint="eastAsia"/>
          <w:lang w:val="en-US" w:eastAsia="ja-JP"/>
        </w:rPr>
        <w:t xml:space="preserve"> No comment was provided </w:t>
      </w:r>
      <w:r w:rsidR="00FD339B">
        <w:rPr>
          <w:rFonts w:hint="eastAsia"/>
          <w:lang w:val="en-US" w:eastAsia="ja-JP"/>
        </w:rPr>
        <w:t>to</w:t>
      </w:r>
      <w:r w:rsidR="0070581A">
        <w:rPr>
          <w:rFonts w:hint="eastAsia"/>
          <w:lang w:val="en-US" w:eastAsia="ja-JP"/>
        </w:rPr>
        <w:t xml:space="preserve"> his suggestion, </w:t>
      </w:r>
      <w:r>
        <w:rPr>
          <w:rFonts w:hint="eastAsia"/>
          <w:lang w:val="en-US" w:eastAsia="ja-JP"/>
        </w:rPr>
        <w:t xml:space="preserve">and it was agreed to adopt this procedure for these Questions. </w:t>
      </w:r>
    </w:p>
    <w:p w:rsidR="006A504D" w:rsidRDefault="00E10052" w:rsidP="00E10052">
      <w:pPr>
        <w:pStyle w:val="enumlev1"/>
        <w:rPr>
          <w:lang w:eastAsia="ja-JP"/>
        </w:rPr>
      </w:pPr>
      <w:r>
        <w:t>−</w:t>
      </w:r>
      <w:r w:rsidRPr="00941D2F">
        <w:tab/>
      </w:r>
      <w:r w:rsidR="006A504D">
        <w:rPr>
          <w:rFonts w:hint="eastAsia"/>
          <w:lang w:eastAsia="ja-JP"/>
        </w:rPr>
        <w:t>Editorial</w:t>
      </w:r>
      <w:r>
        <w:t xml:space="preserve"> revision</w:t>
      </w:r>
      <w:r w:rsidR="006A504D">
        <w:rPr>
          <w:rFonts w:hint="eastAsia"/>
          <w:lang w:eastAsia="ja-JP"/>
        </w:rPr>
        <w:t>s</w:t>
      </w:r>
      <w:r>
        <w:t xml:space="preserve"> of Q</w:t>
      </w:r>
      <w:r w:rsidR="006A504D">
        <w:rPr>
          <w:rFonts w:hint="eastAsia"/>
          <w:lang w:eastAsia="ja-JP"/>
        </w:rPr>
        <w:t>.</w:t>
      </w:r>
      <w:r>
        <w:t xml:space="preserve"> ITU-R 7-7/5</w:t>
      </w:r>
      <w:r w:rsidR="006A504D">
        <w:rPr>
          <w:rFonts w:hint="eastAsia"/>
          <w:lang w:eastAsia="ja-JP"/>
        </w:rPr>
        <w:t xml:space="preserve">, </w:t>
      </w:r>
      <w:r>
        <w:t>Q</w:t>
      </w:r>
      <w:r w:rsidR="006A504D">
        <w:rPr>
          <w:rFonts w:hint="eastAsia"/>
          <w:lang w:eastAsia="ja-JP"/>
        </w:rPr>
        <w:t>.</w:t>
      </w:r>
      <w:r>
        <w:t xml:space="preserve"> ITU-R 37-6/5</w:t>
      </w:r>
      <w:r w:rsidR="006A504D">
        <w:rPr>
          <w:rFonts w:hint="eastAsia"/>
          <w:lang w:eastAsia="ja-JP"/>
        </w:rPr>
        <w:t>,</w:t>
      </w:r>
      <w:r>
        <w:t xml:space="preserve"> Q</w:t>
      </w:r>
      <w:r w:rsidR="006A504D">
        <w:rPr>
          <w:rFonts w:hint="eastAsia"/>
          <w:lang w:eastAsia="ja-JP"/>
        </w:rPr>
        <w:t>.</w:t>
      </w:r>
      <w:r>
        <w:t xml:space="preserve"> ITU-R 101-4/5</w:t>
      </w:r>
      <w:r w:rsidR="006A504D">
        <w:rPr>
          <w:rFonts w:hint="eastAsia"/>
          <w:lang w:eastAsia="ja-JP"/>
        </w:rPr>
        <w:t>,</w:t>
      </w:r>
      <w:r>
        <w:t xml:space="preserve"> </w:t>
      </w:r>
    </w:p>
    <w:p w:rsidR="006A504D" w:rsidRDefault="00E10052">
      <w:pPr>
        <w:pStyle w:val="enumlev1"/>
        <w:ind w:leftChars="50" w:left="120" w:firstLineChars="422" w:firstLine="1013"/>
        <w:rPr>
          <w:lang w:eastAsia="ja-JP"/>
        </w:rPr>
        <w:pPrChange w:id="17" w:author="Buonomo, Sergio" w:date="2015-08-26T10:19:00Z">
          <w:pPr>
            <w:pStyle w:val="enumlev1"/>
            <w:ind w:leftChars="50" w:left="120" w:firstLineChars="450" w:firstLine="1080"/>
          </w:pPr>
        </w:pPrChange>
      </w:pPr>
      <w:r>
        <w:t>Q</w:t>
      </w:r>
      <w:r w:rsidR="006A504D">
        <w:rPr>
          <w:rFonts w:hint="eastAsia"/>
          <w:lang w:eastAsia="ja-JP"/>
        </w:rPr>
        <w:t>.</w:t>
      </w:r>
      <w:r>
        <w:t xml:space="preserve"> ITU-R 205-5/5</w:t>
      </w:r>
      <w:r w:rsidR="006A504D">
        <w:rPr>
          <w:rFonts w:hint="eastAsia"/>
          <w:lang w:eastAsia="ja-JP"/>
        </w:rPr>
        <w:t>,</w:t>
      </w:r>
      <w:r>
        <w:t xml:space="preserve"> Q</w:t>
      </w:r>
      <w:r w:rsidR="006A504D">
        <w:rPr>
          <w:rFonts w:hint="eastAsia"/>
          <w:lang w:eastAsia="ja-JP"/>
        </w:rPr>
        <w:t>.</w:t>
      </w:r>
      <w:r>
        <w:t xml:space="preserve"> ITU-R 212-4/5</w:t>
      </w:r>
      <w:r w:rsidR="006A504D">
        <w:rPr>
          <w:rFonts w:hint="eastAsia"/>
          <w:lang w:eastAsia="ja-JP"/>
        </w:rPr>
        <w:t xml:space="preserve">, </w:t>
      </w:r>
      <w:r>
        <w:t>Q</w:t>
      </w:r>
      <w:r w:rsidR="006A504D">
        <w:rPr>
          <w:rFonts w:hint="eastAsia"/>
          <w:lang w:eastAsia="ja-JP"/>
        </w:rPr>
        <w:t>.</w:t>
      </w:r>
      <w:r>
        <w:t xml:space="preserve"> ITU-R 215-4/5</w:t>
      </w:r>
      <w:r w:rsidR="006A504D">
        <w:rPr>
          <w:rFonts w:hint="eastAsia"/>
          <w:lang w:eastAsia="ja-JP"/>
        </w:rPr>
        <w:t>,</w:t>
      </w:r>
      <w:r>
        <w:t xml:space="preserve"> Q</w:t>
      </w:r>
      <w:r w:rsidR="006A504D">
        <w:rPr>
          <w:rFonts w:hint="eastAsia"/>
          <w:lang w:eastAsia="ja-JP"/>
        </w:rPr>
        <w:t>.</w:t>
      </w:r>
      <w:r>
        <w:t xml:space="preserve"> ITU-R 238-2/5</w:t>
      </w:r>
    </w:p>
    <w:p w:rsidR="00CD5E84" w:rsidRDefault="00E10052">
      <w:pPr>
        <w:pStyle w:val="enumlev1"/>
        <w:ind w:leftChars="50" w:left="120" w:firstLineChars="422" w:firstLine="1013"/>
        <w:rPr>
          <w:lang w:eastAsia="ja-JP"/>
        </w:rPr>
        <w:pPrChange w:id="18" w:author="Buonomo, Sergio" w:date="2015-08-26T10:19:00Z">
          <w:pPr>
            <w:pStyle w:val="enumlev1"/>
            <w:ind w:leftChars="50" w:left="120" w:firstLineChars="450" w:firstLine="1080"/>
          </w:pPr>
        </w:pPrChange>
      </w:pPr>
      <w:r>
        <w:t>Q</w:t>
      </w:r>
      <w:r w:rsidR="006A504D">
        <w:rPr>
          <w:rFonts w:hint="eastAsia"/>
          <w:lang w:eastAsia="ja-JP"/>
        </w:rPr>
        <w:t>.</w:t>
      </w:r>
      <w:r>
        <w:t xml:space="preserve"> ITU-R 250-1/5</w:t>
      </w:r>
      <w:r w:rsidR="006A504D">
        <w:rPr>
          <w:rFonts w:hint="eastAsia"/>
          <w:lang w:eastAsia="ja-JP"/>
        </w:rPr>
        <w:t xml:space="preserve"> and</w:t>
      </w:r>
      <w:r>
        <w:t xml:space="preserve"> Q</w:t>
      </w:r>
      <w:r w:rsidR="006A504D">
        <w:rPr>
          <w:rFonts w:hint="eastAsia"/>
          <w:lang w:eastAsia="ja-JP"/>
        </w:rPr>
        <w:t>.</w:t>
      </w:r>
      <w:r>
        <w:t xml:space="preserve"> ITU-R 254/5</w:t>
      </w:r>
      <w:r w:rsidR="006A504D">
        <w:rPr>
          <w:rFonts w:hint="eastAsia"/>
          <w:lang w:eastAsia="ja-JP"/>
        </w:rPr>
        <w:t>.</w:t>
      </w:r>
    </w:p>
    <w:p w:rsidR="00473C46" w:rsidRDefault="00473C46" w:rsidP="006A504D">
      <w:pPr>
        <w:spacing w:before="240"/>
        <w:rPr>
          <w:lang w:eastAsia="ja-JP"/>
        </w:rPr>
      </w:pPr>
      <w:r w:rsidRPr="00A4194F">
        <w:rPr>
          <w:rFonts w:hint="eastAsia"/>
        </w:rPr>
        <w:t xml:space="preserve">Before closing </w:t>
      </w:r>
      <w:r w:rsidRPr="00A4194F">
        <w:t>the consideration of the output</w:t>
      </w:r>
      <w:r w:rsidRPr="00A4194F">
        <w:rPr>
          <w:rFonts w:hint="eastAsia"/>
        </w:rPr>
        <w:t>s</w:t>
      </w:r>
      <w:r w:rsidRPr="00A4194F">
        <w:t xml:space="preserve"> from </w:t>
      </w:r>
      <w:r w:rsidRPr="00A4194F">
        <w:rPr>
          <w:rFonts w:hint="eastAsia"/>
        </w:rPr>
        <w:t>WP 5</w:t>
      </w:r>
      <w:r>
        <w:rPr>
          <w:rFonts w:hint="eastAsia"/>
          <w:lang w:eastAsia="ja-JP"/>
        </w:rPr>
        <w:t>A</w:t>
      </w:r>
      <w:r w:rsidRPr="00A4194F">
        <w:rPr>
          <w:rFonts w:hint="eastAsia"/>
        </w:rPr>
        <w:t xml:space="preserve">, Mr. </w:t>
      </w:r>
      <w:r>
        <w:rPr>
          <w:rFonts w:hint="eastAsia"/>
          <w:lang w:eastAsia="ja-JP"/>
        </w:rPr>
        <w:t xml:space="preserve">Costa </w:t>
      </w:r>
      <w:r w:rsidRPr="00473C46">
        <w:rPr>
          <w:lang w:eastAsia="ja-JP"/>
        </w:rPr>
        <w:t>thank</w:t>
      </w:r>
      <w:r>
        <w:rPr>
          <w:rFonts w:hint="eastAsia"/>
          <w:lang w:eastAsia="ja-JP"/>
        </w:rPr>
        <w:t>ed</w:t>
      </w:r>
      <w:r w:rsidRPr="00473C46">
        <w:rPr>
          <w:lang w:eastAsia="ja-JP"/>
        </w:rPr>
        <w:t xml:space="preserve"> all the participants in W</w:t>
      </w:r>
      <w:r>
        <w:rPr>
          <w:rFonts w:hint="eastAsia"/>
          <w:lang w:eastAsia="ja-JP"/>
        </w:rPr>
        <w:t>P</w:t>
      </w:r>
      <w:r w:rsidRPr="00473C46">
        <w:rPr>
          <w:lang w:eastAsia="ja-JP"/>
        </w:rPr>
        <w:t xml:space="preserve"> 5A a</w:t>
      </w:r>
      <w:r>
        <w:rPr>
          <w:rFonts w:hint="eastAsia"/>
          <w:lang w:eastAsia="ja-JP"/>
        </w:rPr>
        <w:t xml:space="preserve">nd their </w:t>
      </w:r>
      <w:r w:rsidRPr="00473C46">
        <w:rPr>
          <w:lang w:eastAsia="ja-JP"/>
        </w:rPr>
        <w:t>hard work</w:t>
      </w:r>
      <w:r>
        <w:rPr>
          <w:rFonts w:hint="eastAsia"/>
          <w:lang w:eastAsia="ja-JP"/>
        </w:rPr>
        <w:t>, in particular, the chairman of the W</w:t>
      </w:r>
      <w:r>
        <w:rPr>
          <w:lang w:eastAsia="ja-JP"/>
        </w:rPr>
        <w:t>o</w:t>
      </w:r>
      <w:r>
        <w:rPr>
          <w:rFonts w:hint="eastAsia"/>
          <w:lang w:eastAsia="ja-JP"/>
        </w:rPr>
        <w:t>rking Groups,</w:t>
      </w:r>
      <w:r w:rsidRPr="00473C46">
        <w:rPr>
          <w:lang w:eastAsia="ja-JP"/>
        </w:rPr>
        <w:t xml:space="preserve"> the liaison Rapporteurs,</w:t>
      </w:r>
      <w:r>
        <w:rPr>
          <w:rFonts w:hint="eastAsia"/>
          <w:lang w:eastAsia="ja-JP"/>
        </w:rPr>
        <w:t xml:space="preserve"> and </w:t>
      </w:r>
      <w:r w:rsidRPr="00473C46">
        <w:rPr>
          <w:lang w:eastAsia="ja-JP"/>
        </w:rPr>
        <w:t>Rapporteurs for the handbook</w:t>
      </w:r>
      <w:r>
        <w:rPr>
          <w:rFonts w:hint="eastAsia"/>
          <w:lang w:eastAsia="ja-JP"/>
        </w:rPr>
        <w:t xml:space="preserve">. He also expressed his sincere thanks to the Chairman for his </w:t>
      </w:r>
      <w:r w:rsidR="00FD339B">
        <w:rPr>
          <w:rFonts w:hint="eastAsia"/>
          <w:lang w:eastAsia="ja-JP"/>
        </w:rPr>
        <w:t xml:space="preserve">valuable </w:t>
      </w:r>
      <w:r>
        <w:rPr>
          <w:rFonts w:hint="eastAsia"/>
          <w:lang w:eastAsia="ja-JP"/>
        </w:rPr>
        <w:t xml:space="preserve">support. The Chairman </w:t>
      </w:r>
      <w:r w:rsidRPr="00473C46">
        <w:rPr>
          <w:lang w:eastAsia="ja-JP"/>
        </w:rPr>
        <w:t>express</w:t>
      </w:r>
      <w:r>
        <w:rPr>
          <w:rFonts w:hint="eastAsia"/>
          <w:lang w:eastAsia="ja-JP"/>
        </w:rPr>
        <w:t>ed</w:t>
      </w:r>
      <w:r w:rsidRPr="00473C46">
        <w:rPr>
          <w:lang w:eastAsia="ja-JP"/>
        </w:rPr>
        <w:t xml:space="preserve"> </w:t>
      </w:r>
      <w:r>
        <w:rPr>
          <w:rFonts w:hint="eastAsia"/>
          <w:lang w:eastAsia="ja-JP"/>
        </w:rPr>
        <w:t>his</w:t>
      </w:r>
      <w:r w:rsidRPr="00473C46">
        <w:rPr>
          <w:lang w:eastAsia="ja-JP"/>
        </w:rPr>
        <w:t xml:space="preserve"> sincere </w:t>
      </w:r>
      <w:r>
        <w:rPr>
          <w:rFonts w:hint="eastAsia"/>
          <w:lang w:eastAsia="ja-JP"/>
        </w:rPr>
        <w:t>appreciation</w:t>
      </w:r>
      <w:r w:rsidRPr="00473C46">
        <w:rPr>
          <w:lang w:eastAsia="ja-JP"/>
        </w:rPr>
        <w:t xml:space="preserve"> </w:t>
      </w:r>
      <w:r>
        <w:rPr>
          <w:rFonts w:hint="eastAsia"/>
          <w:lang w:eastAsia="ja-JP"/>
        </w:rPr>
        <w:t>to</w:t>
      </w:r>
      <w:r w:rsidRPr="00473C46">
        <w:rPr>
          <w:lang w:eastAsia="ja-JP"/>
        </w:rPr>
        <w:t xml:space="preserve"> excellent leadership and work </w:t>
      </w:r>
      <w:r w:rsidR="00FD339B">
        <w:rPr>
          <w:rFonts w:hint="eastAsia"/>
          <w:lang w:eastAsia="ja-JP"/>
        </w:rPr>
        <w:t xml:space="preserve">by Mr. Costa </w:t>
      </w:r>
      <w:r w:rsidRPr="00473C46">
        <w:rPr>
          <w:lang w:eastAsia="ja-JP"/>
        </w:rPr>
        <w:t>since 2004</w:t>
      </w:r>
      <w:r>
        <w:rPr>
          <w:rFonts w:hint="eastAsia"/>
          <w:lang w:eastAsia="ja-JP"/>
        </w:rPr>
        <w:t>, and thanked all the members within WP 5A</w:t>
      </w:r>
      <w:r w:rsidRPr="00473C46">
        <w:rPr>
          <w:lang w:eastAsia="ja-JP"/>
        </w:rPr>
        <w:t xml:space="preserve">. </w:t>
      </w:r>
    </w:p>
    <w:p w:rsidR="00BE5C31" w:rsidRPr="00D83935" w:rsidRDefault="00BE5C31" w:rsidP="00BE5C31">
      <w:pPr>
        <w:pStyle w:val="Heading2"/>
        <w:rPr>
          <w:lang w:eastAsia="ja-JP"/>
        </w:rPr>
      </w:pPr>
      <w:r>
        <w:lastRenderedPageBreak/>
        <w:t>7.</w:t>
      </w:r>
      <w:r>
        <w:rPr>
          <w:rFonts w:hint="eastAsia"/>
          <w:lang w:eastAsia="ja-JP"/>
        </w:rPr>
        <w:t>4</w:t>
      </w:r>
      <w:r w:rsidRPr="00D83935">
        <w:tab/>
      </w:r>
      <w:r w:rsidRPr="00D83935">
        <w:rPr>
          <w:rFonts w:hint="eastAsia"/>
        </w:rPr>
        <w:t xml:space="preserve">Working </w:t>
      </w:r>
      <w:r w:rsidRPr="00DD1CDD">
        <w:rPr>
          <w:rFonts w:hint="eastAsia"/>
        </w:rPr>
        <w:t>Party</w:t>
      </w:r>
      <w:r w:rsidRPr="00D83935">
        <w:rPr>
          <w:rFonts w:hint="eastAsia"/>
        </w:rPr>
        <w:t xml:space="preserve"> 5</w:t>
      </w:r>
      <w:r>
        <w:rPr>
          <w:rFonts w:hint="eastAsia"/>
          <w:lang w:eastAsia="ja-JP"/>
        </w:rPr>
        <w:t>C</w:t>
      </w:r>
    </w:p>
    <w:p w:rsidR="00BE5C31" w:rsidRDefault="00BE5C31" w:rsidP="00BE5C31">
      <w:pPr>
        <w:pStyle w:val="Heading3"/>
      </w:pPr>
      <w:r>
        <w:t>7.</w:t>
      </w:r>
      <w:r>
        <w:rPr>
          <w:rFonts w:hint="eastAsia"/>
          <w:lang w:eastAsia="ja-JP"/>
        </w:rPr>
        <w:t>4</w:t>
      </w:r>
      <w:r w:rsidRPr="00D83935">
        <w:rPr>
          <w:rFonts w:hint="eastAsia"/>
        </w:rPr>
        <w:t>.1</w:t>
      </w:r>
      <w:r w:rsidRPr="00D83935">
        <w:tab/>
      </w:r>
      <w:r w:rsidRPr="00D83935">
        <w:rPr>
          <w:rFonts w:hint="eastAsia"/>
        </w:rPr>
        <w:t>Executive Report</w:t>
      </w:r>
      <w:r>
        <w:t xml:space="preserve"> contained in </w:t>
      </w:r>
      <w:r>
        <w:rPr>
          <w:rFonts w:hint="eastAsia"/>
          <w:lang w:eastAsia="ja-JP"/>
        </w:rPr>
        <w:t>Document</w:t>
      </w:r>
      <w:r>
        <w:t xml:space="preserve"> </w:t>
      </w:r>
      <w:hyperlink r:id="rId70" w:history="1">
        <w:r w:rsidRPr="006169DB">
          <w:rPr>
            <w:rStyle w:val="Hyperlink"/>
          </w:rPr>
          <w:t>5/24</w:t>
        </w:r>
        <w:r w:rsidRPr="006169DB">
          <w:rPr>
            <w:rStyle w:val="Hyperlink"/>
            <w:rFonts w:hint="eastAsia"/>
            <w:lang w:eastAsia="ja-JP"/>
          </w:rPr>
          <w:t>4</w:t>
        </w:r>
      </w:hyperlink>
    </w:p>
    <w:p w:rsidR="004B0CFD" w:rsidRDefault="001A37DD" w:rsidP="00BB441C">
      <w:pPr>
        <w:rPr>
          <w:lang w:eastAsia="ja-JP"/>
        </w:rPr>
      </w:pPr>
      <w:r>
        <w:rPr>
          <w:lang w:eastAsia="ja-JP"/>
        </w:rPr>
        <w:t>Mr. Charles Glass (</w:t>
      </w:r>
      <w:r>
        <w:rPr>
          <w:rFonts w:hint="eastAsia"/>
          <w:lang w:eastAsia="ja-JP"/>
        </w:rPr>
        <w:t xml:space="preserve">Chairman, </w:t>
      </w:r>
      <w:r>
        <w:rPr>
          <w:lang w:eastAsia="ja-JP"/>
        </w:rPr>
        <w:t xml:space="preserve">WP 5C) </w:t>
      </w:r>
      <w:r>
        <w:rPr>
          <w:rFonts w:hint="eastAsia"/>
          <w:bCs/>
          <w:lang w:eastAsia="ja-JP"/>
        </w:rPr>
        <w:t>introduced his report</w:t>
      </w:r>
      <w:r w:rsidR="004B0CFD">
        <w:rPr>
          <w:rFonts w:hint="eastAsia"/>
          <w:bCs/>
          <w:lang w:eastAsia="ja-JP"/>
        </w:rPr>
        <w:t xml:space="preserve"> </w:t>
      </w:r>
      <w:r w:rsidR="004B0CFD" w:rsidRPr="004B0CFD">
        <w:rPr>
          <w:bCs/>
          <w:lang w:eastAsia="ja-JP"/>
        </w:rPr>
        <w:t xml:space="preserve">with an editorial correction of the </w:t>
      </w:r>
      <w:r w:rsidR="004B0CFD">
        <w:rPr>
          <w:rFonts w:hint="eastAsia"/>
          <w:bCs/>
          <w:lang w:eastAsia="ja-JP"/>
        </w:rPr>
        <w:t>meeting number in section 4.</w:t>
      </w:r>
      <w:r w:rsidR="00BB441C">
        <w:rPr>
          <w:rFonts w:hint="eastAsia"/>
          <w:lang w:eastAsia="ja-JP"/>
        </w:rPr>
        <w:t xml:space="preserve"> S</w:t>
      </w:r>
      <w:r w:rsidR="00BB441C" w:rsidRPr="001428FD">
        <w:rPr>
          <w:lang w:eastAsia="ja-JP"/>
        </w:rPr>
        <w:t xml:space="preserve">ince the </w:t>
      </w:r>
      <w:r w:rsidR="00BB441C">
        <w:rPr>
          <w:rFonts w:hint="eastAsia"/>
          <w:lang w:eastAsia="ja-JP"/>
        </w:rPr>
        <w:t xml:space="preserve">last meeting of </w:t>
      </w:r>
      <w:r w:rsidR="00BB441C" w:rsidRPr="001428FD">
        <w:rPr>
          <w:lang w:eastAsia="ja-JP"/>
        </w:rPr>
        <w:t xml:space="preserve">Study Group 5 </w:t>
      </w:r>
      <w:r w:rsidR="00BB441C">
        <w:rPr>
          <w:rFonts w:hint="eastAsia"/>
          <w:lang w:eastAsia="ja-JP"/>
        </w:rPr>
        <w:t>in November, 2014, WP 5</w:t>
      </w:r>
      <w:r w:rsidR="004B0CFD">
        <w:rPr>
          <w:rFonts w:hint="eastAsia"/>
          <w:lang w:eastAsia="ja-JP"/>
        </w:rPr>
        <w:t>C</w:t>
      </w:r>
      <w:r w:rsidR="00BB441C">
        <w:rPr>
          <w:rFonts w:hint="eastAsia"/>
          <w:lang w:eastAsia="ja-JP"/>
        </w:rPr>
        <w:t xml:space="preserve"> </w:t>
      </w:r>
      <w:r w:rsidR="00BB441C" w:rsidRPr="001428FD">
        <w:rPr>
          <w:lang w:eastAsia="ja-JP"/>
        </w:rPr>
        <w:t>held its fifteenth meeting from 6-16 July 2015 in Bucharest, Romania</w:t>
      </w:r>
      <w:r w:rsidR="00BB441C">
        <w:rPr>
          <w:rFonts w:hint="eastAsia"/>
          <w:lang w:eastAsia="ja-JP"/>
        </w:rPr>
        <w:t xml:space="preserve">. </w:t>
      </w:r>
      <w:r w:rsidR="004B0CFD">
        <w:rPr>
          <w:rFonts w:hint="eastAsia"/>
          <w:lang w:eastAsia="ja-JP"/>
        </w:rPr>
        <w:t>Mr. Glass expressed his</w:t>
      </w:r>
      <w:r w:rsidR="004B0CFD" w:rsidRPr="004B0CFD">
        <w:rPr>
          <w:lang w:eastAsia="ja-JP"/>
        </w:rPr>
        <w:t xml:space="preserve"> warm thanks to th</w:t>
      </w:r>
      <w:r w:rsidR="004B0CFD">
        <w:rPr>
          <w:rFonts w:hint="eastAsia"/>
          <w:lang w:eastAsia="ja-JP"/>
        </w:rPr>
        <w:t>e</w:t>
      </w:r>
      <w:r w:rsidR="004B0CFD" w:rsidRPr="004B0CFD">
        <w:rPr>
          <w:lang w:eastAsia="ja-JP"/>
        </w:rPr>
        <w:t xml:space="preserve"> administration </w:t>
      </w:r>
      <w:r w:rsidR="004B0CFD">
        <w:rPr>
          <w:rFonts w:hint="eastAsia"/>
          <w:lang w:eastAsia="ja-JP"/>
        </w:rPr>
        <w:t xml:space="preserve">of Romania </w:t>
      </w:r>
      <w:r w:rsidR="004B0CFD" w:rsidRPr="004B0CFD">
        <w:rPr>
          <w:lang w:eastAsia="ja-JP"/>
        </w:rPr>
        <w:t xml:space="preserve">for hosting </w:t>
      </w:r>
      <w:r w:rsidR="004B0CFD">
        <w:rPr>
          <w:rFonts w:hint="eastAsia"/>
          <w:lang w:eastAsia="ja-JP"/>
        </w:rPr>
        <w:t xml:space="preserve">and </w:t>
      </w:r>
      <w:r w:rsidR="004B0CFD" w:rsidRPr="004B0CFD">
        <w:rPr>
          <w:lang w:eastAsia="ja-JP"/>
        </w:rPr>
        <w:t xml:space="preserve">wonderful support </w:t>
      </w:r>
      <w:r w:rsidR="004B0CFD">
        <w:rPr>
          <w:rFonts w:hint="eastAsia"/>
          <w:lang w:eastAsia="ja-JP"/>
        </w:rPr>
        <w:t>during the meeting</w:t>
      </w:r>
      <w:r w:rsidR="004B0CFD" w:rsidRPr="004B0CFD">
        <w:rPr>
          <w:lang w:eastAsia="ja-JP"/>
        </w:rPr>
        <w:t>.</w:t>
      </w:r>
      <w:r w:rsidR="004B0CFD">
        <w:rPr>
          <w:rFonts w:hint="eastAsia"/>
          <w:lang w:eastAsia="ja-JP"/>
        </w:rPr>
        <w:t xml:space="preserve"> </w:t>
      </w:r>
      <w:r w:rsidR="00BB441C">
        <w:rPr>
          <w:lang w:eastAsia="ja-JP"/>
        </w:rPr>
        <w:t>Executive</w:t>
      </w:r>
      <w:r w:rsidR="00BB441C">
        <w:rPr>
          <w:rFonts w:hint="eastAsia"/>
          <w:lang w:eastAsia="ja-JP"/>
        </w:rPr>
        <w:t xml:space="preserve"> summary of the results of this </w:t>
      </w:r>
      <w:r w:rsidR="00BB441C" w:rsidRPr="001428FD">
        <w:rPr>
          <w:lang w:eastAsia="ja-JP"/>
        </w:rPr>
        <w:t>fifteenth</w:t>
      </w:r>
      <w:r w:rsidR="00BB441C">
        <w:rPr>
          <w:rFonts w:hint="eastAsia"/>
          <w:lang w:eastAsia="ja-JP"/>
        </w:rPr>
        <w:t xml:space="preserve"> meeting was detailed in section </w:t>
      </w:r>
      <w:r w:rsidR="004B0CFD">
        <w:rPr>
          <w:rFonts w:hint="eastAsia"/>
          <w:lang w:eastAsia="ja-JP"/>
        </w:rPr>
        <w:t>4.</w:t>
      </w:r>
    </w:p>
    <w:p w:rsidR="004B0CFD" w:rsidRPr="004B0CFD" w:rsidRDefault="004B0CFD" w:rsidP="00BB441C">
      <w:pPr>
        <w:rPr>
          <w:lang w:eastAsia="ja-JP"/>
        </w:rPr>
      </w:pPr>
      <w:r>
        <w:rPr>
          <w:rFonts w:hint="eastAsia"/>
          <w:lang w:eastAsia="ja-JP"/>
        </w:rPr>
        <w:t xml:space="preserve">After the introduction of the report, China indicated that an editorial correction of the year </w:t>
      </w:r>
      <w:r w:rsidR="0000284A">
        <w:rPr>
          <w:rFonts w:hint="eastAsia"/>
          <w:lang w:eastAsia="ja-JP"/>
        </w:rPr>
        <w:t xml:space="preserve">of the meeting </w:t>
      </w:r>
      <w:r>
        <w:rPr>
          <w:rFonts w:hint="eastAsia"/>
          <w:lang w:eastAsia="ja-JP"/>
        </w:rPr>
        <w:t xml:space="preserve">was required in the first line of the introduction section. </w:t>
      </w:r>
    </w:p>
    <w:p w:rsidR="00BE5C31" w:rsidRDefault="00BE5C31" w:rsidP="00BE5C31">
      <w:pPr>
        <w:pStyle w:val="Heading3"/>
      </w:pPr>
      <w:r>
        <w:t>7.</w:t>
      </w:r>
      <w:r w:rsidR="00AF3B50">
        <w:rPr>
          <w:rFonts w:hint="eastAsia"/>
          <w:lang w:eastAsia="ja-JP"/>
        </w:rPr>
        <w:t>4</w:t>
      </w:r>
      <w:r>
        <w:t>.2</w:t>
      </w:r>
      <w:r>
        <w:tab/>
        <w:t>Draft Recommendations</w:t>
      </w:r>
    </w:p>
    <w:p w:rsidR="006169DB" w:rsidRDefault="00BE5C31" w:rsidP="00BE5C31">
      <w:pPr>
        <w:rPr>
          <w:b/>
          <w:lang w:eastAsia="ja-JP"/>
        </w:rPr>
      </w:pPr>
      <w:r>
        <w:rPr>
          <w:b/>
        </w:rPr>
        <w:t xml:space="preserve">Document </w:t>
      </w:r>
      <w:hyperlink r:id="rId71" w:history="1">
        <w:r w:rsidRPr="006169DB">
          <w:rPr>
            <w:rStyle w:val="Hyperlink"/>
            <w:b/>
          </w:rPr>
          <w:t>5/</w:t>
        </w:r>
        <w:r w:rsidRPr="006169DB">
          <w:rPr>
            <w:rStyle w:val="Hyperlink"/>
            <w:rFonts w:hint="eastAsia"/>
            <w:b/>
            <w:lang w:eastAsia="ja-JP"/>
          </w:rPr>
          <w:t>227(Rev.1)</w:t>
        </w:r>
      </w:hyperlink>
      <w:r>
        <w:rPr>
          <w:b/>
        </w:rPr>
        <w:t xml:space="preserve"> - </w:t>
      </w:r>
      <w:r w:rsidR="006169DB" w:rsidRPr="006169DB">
        <w:rPr>
          <w:b/>
        </w:rPr>
        <w:t xml:space="preserve">Draft revision of Recommendation ITU-R F.1247-3 - Technical and operational characteristics of systems in the fixed service to facilitate sharing with the space research, space operation and Earth exploration-satellite services operating in the bands </w:t>
      </w:r>
      <w:r w:rsidR="004A765D">
        <w:rPr>
          <w:b/>
        </w:rPr>
        <w:br/>
      </w:r>
      <w:r w:rsidR="006169DB" w:rsidRPr="006169DB">
        <w:rPr>
          <w:b/>
        </w:rPr>
        <w:t>2 02</w:t>
      </w:r>
      <w:r w:rsidR="00F8090A">
        <w:rPr>
          <w:b/>
        </w:rPr>
        <w:t>5-2 110 MHz and 2 200-2 290 MHz</w:t>
      </w:r>
    </w:p>
    <w:p w:rsidR="00BE5C31" w:rsidRDefault="00BE5C31" w:rsidP="00BE5C31">
      <w:pPr>
        <w:rPr>
          <w:lang w:eastAsia="ja-JP"/>
        </w:rPr>
      </w:pPr>
      <w:r>
        <w:t xml:space="preserve">Mr. </w:t>
      </w:r>
      <w:r w:rsidR="00F8090A">
        <w:rPr>
          <w:rFonts w:hint="eastAsia"/>
          <w:lang w:eastAsia="ja-JP"/>
        </w:rPr>
        <w:t>Glass</w:t>
      </w:r>
      <w:r>
        <w:t xml:space="preserve"> introduce</w:t>
      </w:r>
      <w:r>
        <w:rPr>
          <w:rFonts w:hint="eastAsia"/>
          <w:lang w:eastAsia="ja-JP"/>
        </w:rPr>
        <w:t>d</w:t>
      </w:r>
      <w:r>
        <w:t xml:space="preserve"> the document.</w:t>
      </w:r>
      <w:r w:rsidR="00835E34">
        <w:rPr>
          <w:rFonts w:hint="eastAsia"/>
          <w:lang w:eastAsia="ja-JP"/>
        </w:rPr>
        <w:t xml:space="preserve"> No comment was provided and the substance of the document</w:t>
      </w:r>
      <w:r w:rsidR="00835E34" w:rsidRPr="00740F07">
        <w:rPr>
          <w:lang w:eastAsia="ja-JP"/>
        </w:rPr>
        <w:t xml:space="preserve"> was agreed by the meeting</w:t>
      </w:r>
      <w:r w:rsidR="00835E34">
        <w:rPr>
          <w:rFonts w:hint="eastAsia"/>
          <w:lang w:eastAsia="ja-JP"/>
        </w:rPr>
        <w:t xml:space="preserve">. It was </w:t>
      </w:r>
      <w:r w:rsidR="00835E34">
        <w:rPr>
          <w:lang w:eastAsia="ja-JP"/>
        </w:rPr>
        <w:t xml:space="preserve">agreed to </w:t>
      </w:r>
      <w:r w:rsidR="00835E34">
        <w:rPr>
          <w:rFonts w:hint="eastAsia"/>
          <w:lang w:eastAsia="ja-JP"/>
        </w:rPr>
        <w:t xml:space="preserve">apply </w:t>
      </w:r>
      <w:r w:rsidR="00646081">
        <w:rPr>
          <w:rFonts w:hint="eastAsia"/>
          <w:lang w:eastAsia="ja-JP"/>
        </w:rPr>
        <w:t xml:space="preserve">the </w:t>
      </w:r>
      <w:r w:rsidR="00835E34">
        <w:rPr>
          <w:rFonts w:hint="eastAsia"/>
          <w:lang w:eastAsia="ja-JP"/>
        </w:rPr>
        <w:t>PSAA to this document</w:t>
      </w:r>
      <w:r w:rsidR="00835E34">
        <w:rPr>
          <w:lang w:eastAsia="ja-JP"/>
        </w:rPr>
        <w:t>.</w:t>
      </w:r>
    </w:p>
    <w:p w:rsidR="00EE6FEF" w:rsidRDefault="00BE5C31" w:rsidP="00BE5C31">
      <w:pPr>
        <w:rPr>
          <w:b/>
          <w:lang w:eastAsia="ja-JP"/>
        </w:rPr>
      </w:pPr>
      <w:r>
        <w:rPr>
          <w:b/>
        </w:rPr>
        <w:t xml:space="preserve">Document </w:t>
      </w:r>
      <w:hyperlink r:id="rId72" w:history="1">
        <w:r w:rsidRPr="00122A48">
          <w:rPr>
            <w:rStyle w:val="Hyperlink"/>
            <w:b/>
          </w:rPr>
          <w:t>5/</w:t>
        </w:r>
        <w:r w:rsidRPr="00122A48">
          <w:rPr>
            <w:rStyle w:val="Hyperlink"/>
            <w:rFonts w:hint="eastAsia"/>
            <w:b/>
            <w:lang w:eastAsia="ja-JP"/>
          </w:rPr>
          <w:t>228(Rev.1)</w:t>
        </w:r>
      </w:hyperlink>
      <w:r>
        <w:rPr>
          <w:b/>
        </w:rPr>
        <w:t xml:space="preserve"> - </w:t>
      </w:r>
      <w:r w:rsidR="00122A48" w:rsidRPr="00122A48">
        <w:rPr>
          <w:b/>
        </w:rPr>
        <w:t>Draft revision of Recommendation ITU-R F.1509-2 - Technical and operational requirements that facilitate sharing between point-to-multipoint systems in the fixed service and the inter-satellite service in the band 25.25-27.5 GHz</w:t>
      </w:r>
    </w:p>
    <w:p w:rsidR="00835E34" w:rsidRDefault="00835E34" w:rsidP="00835E34">
      <w:pPr>
        <w:rPr>
          <w:lang w:eastAsia="ja-JP"/>
        </w:rPr>
      </w:pPr>
      <w:r>
        <w:t xml:space="preserve">Mr. </w:t>
      </w:r>
      <w:r>
        <w:rPr>
          <w:rFonts w:hint="eastAsia"/>
          <w:lang w:eastAsia="ja-JP"/>
        </w:rPr>
        <w:t>Glass</w:t>
      </w:r>
      <w:r>
        <w:t xml:space="preserve"> introduce</w:t>
      </w:r>
      <w:r>
        <w:rPr>
          <w:rFonts w:hint="eastAsia"/>
          <w:lang w:eastAsia="ja-JP"/>
        </w:rPr>
        <w:t>d</w:t>
      </w:r>
      <w:r>
        <w:t xml:space="preserve"> the document.</w:t>
      </w:r>
      <w:r>
        <w:rPr>
          <w:rFonts w:hint="eastAsia"/>
          <w:lang w:eastAsia="ja-JP"/>
        </w:rPr>
        <w:t xml:space="preserve"> No comment was provided and the substance of the document</w:t>
      </w:r>
      <w:r w:rsidRPr="00740F07">
        <w:rPr>
          <w:lang w:eastAsia="ja-JP"/>
        </w:rPr>
        <w:t xml:space="preserve"> was agreed by the meeting</w:t>
      </w:r>
      <w:r>
        <w:rPr>
          <w:rFonts w:hint="eastAsia"/>
          <w:lang w:eastAsia="ja-JP"/>
        </w:rPr>
        <w:t xml:space="preserve">. It was </w:t>
      </w:r>
      <w:r>
        <w:rPr>
          <w:lang w:eastAsia="ja-JP"/>
        </w:rPr>
        <w:t xml:space="preserve">agreed to </w:t>
      </w:r>
      <w:r>
        <w:rPr>
          <w:rFonts w:hint="eastAsia"/>
          <w:lang w:eastAsia="ja-JP"/>
        </w:rPr>
        <w:t xml:space="preserve">apply </w:t>
      </w:r>
      <w:r w:rsidR="00646081">
        <w:rPr>
          <w:rFonts w:hint="eastAsia"/>
          <w:lang w:eastAsia="ja-JP"/>
        </w:rPr>
        <w:t xml:space="preserve">the </w:t>
      </w:r>
      <w:r>
        <w:rPr>
          <w:rFonts w:hint="eastAsia"/>
          <w:lang w:eastAsia="ja-JP"/>
        </w:rPr>
        <w:t>PSAA to this document</w:t>
      </w:r>
      <w:r>
        <w:rPr>
          <w:lang w:eastAsia="ja-JP"/>
        </w:rPr>
        <w:t>.</w:t>
      </w:r>
    </w:p>
    <w:p w:rsidR="00BE5C31" w:rsidRDefault="00BE5C31" w:rsidP="00BE5C31">
      <w:pPr>
        <w:rPr>
          <w:b/>
        </w:rPr>
      </w:pPr>
      <w:r>
        <w:rPr>
          <w:b/>
        </w:rPr>
        <w:t xml:space="preserve">Document </w:t>
      </w:r>
      <w:hyperlink r:id="rId73" w:history="1">
        <w:r w:rsidRPr="00122A48">
          <w:rPr>
            <w:rStyle w:val="Hyperlink"/>
            <w:b/>
          </w:rPr>
          <w:t>5/</w:t>
        </w:r>
        <w:r w:rsidRPr="00122A48">
          <w:rPr>
            <w:rStyle w:val="Hyperlink"/>
            <w:rFonts w:hint="eastAsia"/>
            <w:b/>
            <w:lang w:eastAsia="ja-JP"/>
          </w:rPr>
          <w:t>229(Rev.1)</w:t>
        </w:r>
      </w:hyperlink>
      <w:r>
        <w:rPr>
          <w:b/>
        </w:rPr>
        <w:t xml:space="preserve"> - </w:t>
      </w:r>
      <w:r w:rsidR="00122A48" w:rsidRPr="00122A48">
        <w:rPr>
          <w:b/>
        </w:rPr>
        <w:t>Draft revision of Recommendation ITU-R F.1249-3 - Technical and operational requirements that facilitate sharing between point-to-point systems in the fixed service and the inter-satellite service in the band 25.25-27.5 GHz</w:t>
      </w:r>
    </w:p>
    <w:p w:rsidR="00A302A2" w:rsidRDefault="00A302A2" w:rsidP="00A302A2">
      <w:pPr>
        <w:rPr>
          <w:lang w:eastAsia="ja-JP"/>
        </w:rPr>
      </w:pPr>
      <w:r>
        <w:t xml:space="preserve">Mr. </w:t>
      </w:r>
      <w:r>
        <w:rPr>
          <w:rFonts w:hint="eastAsia"/>
          <w:lang w:eastAsia="ja-JP"/>
        </w:rPr>
        <w:t>Glass</w:t>
      </w:r>
      <w:r>
        <w:t xml:space="preserve"> introduce</w:t>
      </w:r>
      <w:r>
        <w:rPr>
          <w:rFonts w:hint="eastAsia"/>
          <w:lang w:eastAsia="ja-JP"/>
        </w:rPr>
        <w:t>d</w:t>
      </w:r>
      <w:r>
        <w:t xml:space="preserve"> the document.</w:t>
      </w:r>
      <w:r>
        <w:rPr>
          <w:rFonts w:hint="eastAsia"/>
          <w:lang w:eastAsia="ja-JP"/>
        </w:rPr>
        <w:t xml:space="preserve"> No comment was provided and the substance of the document</w:t>
      </w:r>
      <w:r w:rsidRPr="00740F07">
        <w:rPr>
          <w:lang w:eastAsia="ja-JP"/>
        </w:rPr>
        <w:t xml:space="preserve"> was agreed by the meeting</w:t>
      </w:r>
      <w:r>
        <w:rPr>
          <w:rFonts w:hint="eastAsia"/>
          <w:lang w:eastAsia="ja-JP"/>
        </w:rPr>
        <w:t xml:space="preserve">. It was </w:t>
      </w:r>
      <w:r>
        <w:rPr>
          <w:lang w:eastAsia="ja-JP"/>
        </w:rPr>
        <w:t xml:space="preserve">agreed to </w:t>
      </w:r>
      <w:r>
        <w:rPr>
          <w:rFonts w:hint="eastAsia"/>
          <w:lang w:eastAsia="ja-JP"/>
        </w:rPr>
        <w:t xml:space="preserve">apply </w:t>
      </w:r>
      <w:r w:rsidR="00646081">
        <w:rPr>
          <w:rFonts w:hint="eastAsia"/>
          <w:lang w:eastAsia="ja-JP"/>
        </w:rPr>
        <w:t xml:space="preserve">the </w:t>
      </w:r>
      <w:r>
        <w:rPr>
          <w:rFonts w:hint="eastAsia"/>
          <w:lang w:eastAsia="ja-JP"/>
        </w:rPr>
        <w:t>PSAA to this document</w:t>
      </w:r>
      <w:r>
        <w:rPr>
          <w:lang w:eastAsia="ja-JP"/>
        </w:rPr>
        <w:t>.</w:t>
      </w:r>
    </w:p>
    <w:p w:rsidR="00122A48" w:rsidRDefault="00BE5C31" w:rsidP="00BE5C31">
      <w:pPr>
        <w:rPr>
          <w:b/>
          <w:lang w:eastAsia="ja-JP"/>
        </w:rPr>
      </w:pPr>
      <w:r>
        <w:rPr>
          <w:b/>
        </w:rPr>
        <w:t xml:space="preserve">Document </w:t>
      </w:r>
      <w:hyperlink r:id="rId74" w:history="1">
        <w:r w:rsidRPr="00122A48">
          <w:rPr>
            <w:rStyle w:val="Hyperlink"/>
            <w:b/>
          </w:rPr>
          <w:t>5/</w:t>
        </w:r>
        <w:r w:rsidRPr="00122A48">
          <w:rPr>
            <w:rStyle w:val="Hyperlink"/>
            <w:rFonts w:hint="eastAsia"/>
            <w:b/>
            <w:lang w:eastAsia="ja-JP"/>
          </w:rPr>
          <w:t>238</w:t>
        </w:r>
      </w:hyperlink>
      <w:r>
        <w:rPr>
          <w:b/>
        </w:rPr>
        <w:t xml:space="preserve"> - </w:t>
      </w:r>
      <w:r w:rsidR="00122A48" w:rsidRPr="00122A48">
        <w:rPr>
          <w:b/>
        </w:rPr>
        <w:t>Draft revision of Recommendation ITU-R F.758-5 - System parameters and considerations in the development of criteria for sharing or compatibility between digital fixed wireless systems in the fixed service and systems in other services and other sources of interference</w:t>
      </w:r>
    </w:p>
    <w:p w:rsidR="00915B24" w:rsidRDefault="00915B24" w:rsidP="00915B24">
      <w:pPr>
        <w:rPr>
          <w:lang w:eastAsia="ja-JP"/>
        </w:rPr>
      </w:pPr>
      <w:r>
        <w:t xml:space="preserve">Mr. </w:t>
      </w:r>
      <w:r>
        <w:rPr>
          <w:rFonts w:hint="eastAsia"/>
          <w:lang w:eastAsia="ja-JP"/>
        </w:rPr>
        <w:t>Glass</w:t>
      </w:r>
      <w:r>
        <w:t xml:space="preserve"> introduce</w:t>
      </w:r>
      <w:r>
        <w:rPr>
          <w:rFonts w:hint="eastAsia"/>
          <w:lang w:eastAsia="ja-JP"/>
        </w:rPr>
        <w:t>d</w:t>
      </w:r>
      <w:r>
        <w:t xml:space="preserve"> the document.</w:t>
      </w:r>
    </w:p>
    <w:p w:rsidR="001D0A35" w:rsidRDefault="001D0A35" w:rsidP="00915B24">
      <w:pPr>
        <w:rPr>
          <w:lang w:eastAsia="ja-JP"/>
        </w:rPr>
      </w:pPr>
      <w:r>
        <w:rPr>
          <w:lang w:eastAsia="ja-JP"/>
        </w:rPr>
        <w:t>The Russian Federation</w:t>
      </w:r>
      <w:r>
        <w:rPr>
          <w:rFonts w:hint="eastAsia"/>
          <w:lang w:eastAsia="ja-JP"/>
        </w:rPr>
        <w:t xml:space="preserve"> proposed to </w:t>
      </w:r>
      <w:r>
        <w:rPr>
          <w:lang w:eastAsia="ja-JP"/>
        </w:rPr>
        <w:t>modify</w:t>
      </w:r>
      <w:r>
        <w:rPr>
          <w:rFonts w:hint="eastAsia"/>
          <w:lang w:eastAsia="ja-JP"/>
        </w:rPr>
        <w:t xml:space="preserve"> the sentence in </w:t>
      </w:r>
      <w:r w:rsidRPr="001D0A35">
        <w:rPr>
          <w:rFonts w:hint="eastAsia"/>
          <w:i/>
          <w:lang w:eastAsia="ja-JP"/>
        </w:rPr>
        <w:t>considering c)</w:t>
      </w:r>
      <w:r>
        <w:rPr>
          <w:rFonts w:hint="eastAsia"/>
          <w:lang w:eastAsia="ja-JP"/>
        </w:rPr>
        <w:t xml:space="preserve"> as </w:t>
      </w:r>
      <w:r>
        <w:rPr>
          <w:lang w:eastAsia="ja-JP"/>
        </w:rPr>
        <w:t xml:space="preserve">interference </w:t>
      </w:r>
      <w:r>
        <w:rPr>
          <w:rFonts w:hint="eastAsia"/>
          <w:lang w:eastAsia="ja-JP"/>
        </w:rPr>
        <w:t xml:space="preserve">is created by stations or systems, but not by radiocommucation services themselves. It was agreed to modify the sentence </w:t>
      </w:r>
      <w:r w:rsidR="001E063A">
        <w:rPr>
          <w:rFonts w:hint="eastAsia"/>
          <w:lang w:eastAsia="ja-JP"/>
        </w:rPr>
        <w:t xml:space="preserve">editorially </w:t>
      </w:r>
      <w:r>
        <w:rPr>
          <w:rFonts w:hint="eastAsia"/>
          <w:lang w:eastAsia="ja-JP"/>
        </w:rPr>
        <w:t xml:space="preserve">through </w:t>
      </w:r>
      <w:r>
        <w:rPr>
          <w:lang w:eastAsia="ja-JP"/>
        </w:rPr>
        <w:t>consultation</w:t>
      </w:r>
      <w:r>
        <w:rPr>
          <w:rFonts w:hint="eastAsia"/>
          <w:lang w:eastAsia="ja-JP"/>
        </w:rPr>
        <w:t xml:space="preserve"> by Mr. Glass.</w:t>
      </w:r>
    </w:p>
    <w:p w:rsidR="001D0A35" w:rsidRDefault="001D0A35" w:rsidP="00915B24">
      <w:pPr>
        <w:rPr>
          <w:lang w:eastAsia="ja-JP"/>
        </w:rPr>
      </w:pPr>
      <w:r>
        <w:rPr>
          <w:rFonts w:hint="eastAsia"/>
          <w:lang w:eastAsia="ja-JP"/>
        </w:rPr>
        <w:t xml:space="preserve">With this modification, the substance of the document was agreed by the meeting, and it was agreed to apply </w:t>
      </w:r>
      <w:r w:rsidR="00646081">
        <w:rPr>
          <w:rFonts w:hint="eastAsia"/>
          <w:lang w:eastAsia="ja-JP"/>
        </w:rPr>
        <w:t xml:space="preserve">the </w:t>
      </w:r>
      <w:r>
        <w:rPr>
          <w:rFonts w:hint="eastAsia"/>
          <w:lang w:eastAsia="ja-JP"/>
        </w:rPr>
        <w:t>PSAA to this document.</w:t>
      </w:r>
    </w:p>
    <w:p w:rsidR="00BE5C31" w:rsidRDefault="00BE5C31" w:rsidP="00BE5C31">
      <w:pPr>
        <w:rPr>
          <w:b/>
        </w:rPr>
      </w:pPr>
      <w:r>
        <w:rPr>
          <w:b/>
        </w:rPr>
        <w:t xml:space="preserve">Document </w:t>
      </w:r>
      <w:hyperlink r:id="rId75" w:history="1">
        <w:r w:rsidRPr="00122A48">
          <w:rPr>
            <w:rStyle w:val="Hyperlink"/>
            <w:b/>
          </w:rPr>
          <w:t>5/</w:t>
        </w:r>
        <w:r w:rsidRPr="00122A48">
          <w:rPr>
            <w:rStyle w:val="Hyperlink"/>
            <w:rFonts w:hint="eastAsia"/>
            <w:b/>
            <w:lang w:eastAsia="ja-JP"/>
          </w:rPr>
          <w:t>255</w:t>
        </w:r>
      </w:hyperlink>
      <w:r>
        <w:rPr>
          <w:b/>
        </w:rPr>
        <w:t xml:space="preserve"> - </w:t>
      </w:r>
      <w:r w:rsidR="00122A48" w:rsidRPr="00122A48">
        <w:rPr>
          <w:b/>
        </w:rPr>
        <w:t>Draft new Recommendation ITU-R F.[FS DEPLOY] - Deployment scenarios for point-to-point systems in the fixed se</w:t>
      </w:r>
      <w:r w:rsidR="00122A48">
        <w:rPr>
          <w:rFonts w:hint="eastAsia"/>
          <w:b/>
          <w:lang w:eastAsia="ja-JP"/>
        </w:rPr>
        <w:t>r</w:t>
      </w:r>
      <w:r w:rsidR="00122A48" w:rsidRPr="00122A48">
        <w:rPr>
          <w:b/>
        </w:rPr>
        <w:t>vice</w:t>
      </w:r>
    </w:p>
    <w:p w:rsidR="001D0A35" w:rsidRDefault="00B11296" w:rsidP="00B11296">
      <w:pPr>
        <w:rPr>
          <w:lang w:eastAsia="ja-JP"/>
        </w:rPr>
      </w:pPr>
      <w:r>
        <w:t xml:space="preserve">Mr. </w:t>
      </w:r>
      <w:r>
        <w:rPr>
          <w:rFonts w:hint="eastAsia"/>
          <w:lang w:eastAsia="ja-JP"/>
        </w:rPr>
        <w:t>Glass</w:t>
      </w:r>
      <w:r>
        <w:t xml:space="preserve"> introduce</w:t>
      </w:r>
      <w:r>
        <w:rPr>
          <w:rFonts w:hint="eastAsia"/>
          <w:lang w:eastAsia="ja-JP"/>
        </w:rPr>
        <w:t>d</w:t>
      </w:r>
      <w:r>
        <w:t xml:space="preserve"> the document</w:t>
      </w:r>
      <w:r w:rsidR="001D0A35">
        <w:rPr>
          <w:rFonts w:hint="eastAsia"/>
          <w:lang w:eastAsia="ja-JP"/>
        </w:rPr>
        <w:t xml:space="preserve"> and confirmed </w:t>
      </w:r>
      <w:r w:rsidR="001D0A35" w:rsidRPr="003C0644">
        <w:rPr>
          <w:lang w:eastAsia="ja-JP"/>
        </w:rPr>
        <w:t>that there were no intellectual property issues.</w:t>
      </w:r>
    </w:p>
    <w:p w:rsidR="001D0A35" w:rsidRDefault="001D0A35" w:rsidP="00B11296">
      <w:pPr>
        <w:rPr>
          <w:lang w:eastAsia="ja-JP"/>
        </w:rPr>
      </w:pPr>
      <w:r>
        <w:rPr>
          <w:rFonts w:hint="eastAsia"/>
          <w:lang w:eastAsia="ja-JP"/>
        </w:rPr>
        <w:t xml:space="preserve">The </w:t>
      </w:r>
      <w:r>
        <w:rPr>
          <w:lang w:eastAsia="ja-JP"/>
        </w:rPr>
        <w:t>Russian Federation</w:t>
      </w:r>
      <w:r>
        <w:rPr>
          <w:rFonts w:hint="eastAsia"/>
          <w:lang w:eastAsia="ja-JP"/>
        </w:rPr>
        <w:t xml:space="preserve"> pointed out that similar modification would be required as was discussed for the previous document (</w:t>
      </w:r>
      <w:r w:rsidRPr="001D0A35">
        <w:rPr>
          <w:lang w:eastAsia="ja-JP"/>
        </w:rPr>
        <w:t>Draft revision of Recommendation ITU-R F.758-5</w:t>
      </w:r>
      <w:r>
        <w:rPr>
          <w:rFonts w:hint="eastAsia"/>
          <w:lang w:eastAsia="ja-JP"/>
        </w:rPr>
        <w:t xml:space="preserve">). It was agreed to modify the relevant parts </w:t>
      </w:r>
      <w:r w:rsidR="001E063A">
        <w:rPr>
          <w:rFonts w:hint="eastAsia"/>
          <w:lang w:eastAsia="ja-JP"/>
        </w:rPr>
        <w:t xml:space="preserve">editorially </w:t>
      </w:r>
      <w:r>
        <w:rPr>
          <w:rFonts w:hint="eastAsia"/>
          <w:lang w:eastAsia="ja-JP"/>
        </w:rPr>
        <w:t xml:space="preserve">through </w:t>
      </w:r>
      <w:r>
        <w:rPr>
          <w:lang w:eastAsia="ja-JP"/>
        </w:rPr>
        <w:t>consultation</w:t>
      </w:r>
      <w:r>
        <w:rPr>
          <w:rFonts w:hint="eastAsia"/>
          <w:lang w:eastAsia="ja-JP"/>
        </w:rPr>
        <w:t xml:space="preserve"> by Mr. Glass.</w:t>
      </w:r>
    </w:p>
    <w:p w:rsidR="001D0A35" w:rsidRDefault="001D0A35" w:rsidP="001D0A35">
      <w:pPr>
        <w:rPr>
          <w:lang w:eastAsia="ja-JP"/>
        </w:rPr>
      </w:pPr>
      <w:r>
        <w:rPr>
          <w:rFonts w:hint="eastAsia"/>
          <w:lang w:eastAsia="ja-JP"/>
        </w:rPr>
        <w:lastRenderedPageBreak/>
        <w:t xml:space="preserve">With this modification, the substance of the document was agreed by the meeting, and it was agreed to apply </w:t>
      </w:r>
      <w:r w:rsidR="00646081">
        <w:rPr>
          <w:rFonts w:hint="eastAsia"/>
          <w:lang w:eastAsia="ja-JP"/>
        </w:rPr>
        <w:t xml:space="preserve">the </w:t>
      </w:r>
      <w:r>
        <w:rPr>
          <w:rFonts w:hint="eastAsia"/>
          <w:lang w:eastAsia="ja-JP"/>
        </w:rPr>
        <w:t>PSAA to this document.</w:t>
      </w:r>
    </w:p>
    <w:p w:rsidR="00BE5C31" w:rsidRDefault="00BE5C31" w:rsidP="00BE5C31">
      <w:pPr>
        <w:rPr>
          <w:b/>
        </w:rPr>
      </w:pPr>
      <w:r>
        <w:rPr>
          <w:b/>
        </w:rPr>
        <w:t xml:space="preserve">Document </w:t>
      </w:r>
      <w:hyperlink r:id="rId76" w:history="1">
        <w:r w:rsidRPr="004D4F8A">
          <w:rPr>
            <w:rStyle w:val="Hyperlink"/>
            <w:b/>
          </w:rPr>
          <w:t>5/</w:t>
        </w:r>
        <w:r w:rsidRPr="004D4F8A">
          <w:rPr>
            <w:rStyle w:val="Hyperlink"/>
            <w:rFonts w:hint="eastAsia"/>
            <w:b/>
            <w:lang w:eastAsia="ja-JP"/>
          </w:rPr>
          <w:t>257</w:t>
        </w:r>
      </w:hyperlink>
      <w:r>
        <w:rPr>
          <w:b/>
        </w:rPr>
        <w:t xml:space="preserve"> - </w:t>
      </w:r>
      <w:r w:rsidR="004D4F8A" w:rsidRPr="004D4F8A">
        <w:rPr>
          <w:b/>
        </w:rPr>
        <w:t>Draft revision of Recommendation ITU-R F.1777 - System characteristics of television outside broadcast, electronic news gathering and electronic field production in the fixed service for use in sharing studies</w:t>
      </w:r>
    </w:p>
    <w:p w:rsidR="001D0A35" w:rsidRDefault="001D0A35" w:rsidP="001D0A35">
      <w:pPr>
        <w:rPr>
          <w:lang w:eastAsia="ja-JP"/>
        </w:rPr>
      </w:pPr>
      <w:r>
        <w:t xml:space="preserve">Mr. </w:t>
      </w:r>
      <w:r>
        <w:rPr>
          <w:rFonts w:hint="eastAsia"/>
          <w:lang w:eastAsia="ja-JP"/>
        </w:rPr>
        <w:t>Glass</w:t>
      </w:r>
      <w:r>
        <w:t xml:space="preserve"> introduce</w:t>
      </w:r>
      <w:r>
        <w:rPr>
          <w:rFonts w:hint="eastAsia"/>
          <w:lang w:eastAsia="ja-JP"/>
        </w:rPr>
        <w:t>d</w:t>
      </w:r>
      <w:r>
        <w:t xml:space="preserve"> the document.</w:t>
      </w:r>
      <w:r>
        <w:rPr>
          <w:rFonts w:hint="eastAsia"/>
          <w:lang w:eastAsia="ja-JP"/>
        </w:rPr>
        <w:t xml:space="preserve"> No comment was provided and the substance of the document</w:t>
      </w:r>
      <w:r w:rsidRPr="00740F07">
        <w:rPr>
          <w:lang w:eastAsia="ja-JP"/>
        </w:rPr>
        <w:t xml:space="preserve"> was agreed by the meeting</w:t>
      </w:r>
      <w:r>
        <w:rPr>
          <w:rFonts w:hint="eastAsia"/>
          <w:lang w:eastAsia="ja-JP"/>
        </w:rPr>
        <w:t xml:space="preserve">. It was </w:t>
      </w:r>
      <w:r>
        <w:rPr>
          <w:lang w:eastAsia="ja-JP"/>
        </w:rPr>
        <w:t xml:space="preserve">agreed to </w:t>
      </w:r>
      <w:r>
        <w:rPr>
          <w:rFonts w:hint="eastAsia"/>
          <w:lang w:eastAsia="ja-JP"/>
        </w:rPr>
        <w:t xml:space="preserve">apply </w:t>
      </w:r>
      <w:r w:rsidR="00646081">
        <w:rPr>
          <w:rFonts w:hint="eastAsia"/>
          <w:lang w:eastAsia="ja-JP"/>
        </w:rPr>
        <w:t xml:space="preserve">the </w:t>
      </w:r>
      <w:r>
        <w:rPr>
          <w:rFonts w:hint="eastAsia"/>
          <w:lang w:eastAsia="ja-JP"/>
        </w:rPr>
        <w:t>PSAA to this document</w:t>
      </w:r>
      <w:r>
        <w:rPr>
          <w:lang w:eastAsia="ja-JP"/>
        </w:rPr>
        <w:t>.</w:t>
      </w:r>
    </w:p>
    <w:p w:rsidR="00BE5C31" w:rsidRDefault="00BE5C31" w:rsidP="00BE5C31">
      <w:pPr>
        <w:pStyle w:val="Heading3"/>
        <w:rPr>
          <w:lang w:eastAsia="ja-JP"/>
        </w:rPr>
      </w:pPr>
      <w:r>
        <w:rPr>
          <w:lang w:eastAsia="ja-JP"/>
        </w:rPr>
        <w:t>7.</w:t>
      </w:r>
      <w:r w:rsidR="00AF3B50">
        <w:rPr>
          <w:rFonts w:hint="eastAsia"/>
          <w:lang w:eastAsia="ja-JP"/>
        </w:rPr>
        <w:t>4</w:t>
      </w:r>
      <w:r>
        <w:rPr>
          <w:lang w:eastAsia="ja-JP"/>
        </w:rPr>
        <w:t>.</w:t>
      </w:r>
      <w:r>
        <w:rPr>
          <w:rFonts w:hint="eastAsia"/>
          <w:lang w:eastAsia="ja-JP"/>
        </w:rPr>
        <w:t>3</w:t>
      </w:r>
      <w:r>
        <w:rPr>
          <w:lang w:eastAsia="ja-JP"/>
        </w:rPr>
        <w:tab/>
        <w:t>Draft Reports</w:t>
      </w:r>
    </w:p>
    <w:p w:rsidR="00BE5C31" w:rsidRDefault="00BE5C31" w:rsidP="00BE5C31">
      <w:pPr>
        <w:rPr>
          <w:b/>
          <w:lang w:eastAsia="ja-JP"/>
        </w:rPr>
      </w:pPr>
      <w:r>
        <w:rPr>
          <w:b/>
          <w:lang w:eastAsia="ja-JP"/>
        </w:rPr>
        <w:t xml:space="preserve">Document </w:t>
      </w:r>
      <w:hyperlink r:id="rId77" w:history="1">
        <w:r w:rsidRPr="004D4F8A">
          <w:rPr>
            <w:rStyle w:val="Hyperlink"/>
            <w:b/>
            <w:lang w:eastAsia="ja-JP"/>
          </w:rPr>
          <w:t>5/2</w:t>
        </w:r>
        <w:r w:rsidRPr="004D4F8A">
          <w:rPr>
            <w:rStyle w:val="Hyperlink"/>
            <w:rFonts w:hint="eastAsia"/>
            <w:b/>
            <w:lang w:eastAsia="ja-JP"/>
          </w:rPr>
          <w:t>58</w:t>
        </w:r>
      </w:hyperlink>
      <w:r w:rsidRPr="0029171A">
        <w:rPr>
          <w:b/>
          <w:lang w:eastAsia="ja-JP"/>
        </w:rPr>
        <w:t xml:space="preserve"> -</w:t>
      </w:r>
      <w:r w:rsidR="004D4F8A" w:rsidRPr="004D4F8A">
        <w:t xml:space="preserve"> </w:t>
      </w:r>
      <w:r w:rsidR="004D4F8A" w:rsidRPr="004D4F8A">
        <w:rPr>
          <w:b/>
          <w:lang w:eastAsia="ja-JP"/>
        </w:rPr>
        <w:t>Draft new Report ITU-R F.[ENGSHAREDEPLOYMENT] - Sharing and compatibility issues between electronic news gathering and other systems in frequency bands allocated to the fixed, mobile and broadcasting services</w:t>
      </w:r>
    </w:p>
    <w:p w:rsidR="0085410F" w:rsidRDefault="0085410F" w:rsidP="0085410F">
      <w:pPr>
        <w:rPr>
          <w:lang w:eastAsia="ja-JP"/>
        </w:rPr>
      </w:pPr>
      <w:r w:rsidRPr="0085410F">
        <w:t xml:space="preserve">Mr. </w:t>
      </w:r>
      <w:r w:rsidRPr="0085410F">
        <w:rPr>
          <w:rFonts w:hint="eastAsia"/>
        </w:rPr>
        <w:t>Glass</w:t>
      </w:r>
      <w:r w:rsidRPr="0085410F">
        <w:t xml:space="preserve"> introduce</w:t>
      </w:r>
      <w:r w:rsidRPr="0085410F">
        <w:rPr>
          <w:rFonts w:hint="eastAsia"/>
        </w:rPr>
        <w:t>d</w:t>
      </w:r>
      <w:r w:rsidRPr="0085410F">
        <w:t xml:space="preserve"> the document.</w:t>
      </w:r>
      <w:r w:rsidRPr="0085410F">
        <w:rPr>
          <w:rFonts w:hint="eastAsia"/>
        </w:rPr>
        <w:t xml:space="preserve"> </w:t>
      </w:r>
      <w:r w:rsidR="00FB270A">
        <w:rPr>
          <w:rFonts w:hint="eastAsia"/>
          <w:lang w:eastAsia="ja-JP"/>
        </w:rPr>
        <w:t>The Chairman suggested refinement of the table of contents editorially after the meeting.</w:t>
      </w:r>
    </w:p>
    <w:p w:rsidR="00BE5C31" w:rsidRPr="0085410F" w:rsidRDefault="00FB270A" w:rsidP="00FB270A">
      <w:r>
        <w:rPr>
          <w:rFonts w:hint="eastAsia"/>
          <w:lang w:eastAsia="ja-JP"/>
        </w:rPr>
        <w:t>No further comment was provided and the document was approved.</w:t>
      </w:r>
    </w:p>
    <w:p w:rsidR="00BE5C31" w:rsidRDefault="00BE5C31" w:rsidP="00BE5C31">
      <w:pPr>
        <w:pStyle w:val="Heading3"/>
        <w:rPr>
          <w:lang w:eastAsia="ja-JP"/>
        </w:rPr>
      </w:pPr>
      <w:r>
        <w:rPr>
          <w:lang w:eastAsia="ja-JP"/>
        </w:rPr>
        <w:t>7.</w:t>
      </w:r>
      <w:r w:rsidR="00AF3B50">
        <w:rPr>
          <w:rFonts w:hint="eastAsia"/>
          <w:lang w:eastAsia="ja-JP"/>
        </w:rPr>
        <w:t>4</w:t>
      </w:r>
      <w:r>
        <w:rPr>
          <w:lang w:eastAsia="ja-JP"/>
        </w:rPr>
        <w:t>.</w:t>
      </w:r>
      <w:r>
        <w:rPr>
          <w:rFonts w:hint="eastAsia"/>
          <w:lang w:eastAsia="ja-JP"/>
        </w:rPr>
        <w:t>4</w:t>
      </w:r>
      <w:r>
        <w:rPr>
          <w:lang w:eastAsia="ja-JP"/>
        </w:rPr>
        <w:tab/>
        <w:t>Draft Questions</w:t>
      </w:r>
    </w:p>
    <w:p w:rsidR="004A0EC1" w:rsidRDefault="00BE5C31" w:rsidP="00BE5C31">
      <w:pPr>
        <w:rPr>
          <w:b/>
          <w:lang w:eastAsia="ja-JP"/>
        </w:rPr>
      </w:pPr>
      <w:r w:rsidRPr="0029171A">
        <w:rPr>
          <w:b/>
          <w:lang w:eastAsia="ja-JP"/>
        </w:rPr>
        <w:t xml:space="preserve">Document </w:t>
      </w:r>
      <w:hyperlink r:id="rId78" w:history="1">
        <w:r w:rsidRPr="004A0EC1">
          <w:rPr>
            <w:rStyle w:val="Hyperlink"/>
            <w:b/>
            <w:lang w:eastAsia="ja-JP"/>
          </w:rPr>
          <w:t>5/</w:t>
        </w:r>
        <w:r w:rsidRPr="004A0EC1">
          <w:rPr>
            <w:rStyle w:val="Hyperlink"/>
            <w:rFonts w:hint="eastAsia"/>
            <w:b/>
            <w:lang w:eastAsia="ja-JP"/>
          </w:rPr>
          <w:t>235</w:t>
        </w:r>
      </w:hyperlink>
      <w:r w:rsidRPr="0029171A">
        <w:rPr>
          <w:b/>
          <w:lang w:eastAsia="ja-JP"/>
        </w:rPr>
        <w:t xml:space="preserve"> - </w:t>
      </w:r>
      <w:r w:rsidR="004A0EC1" w:rsidRPr="004A0EC1">
        <w:rPr>
          <w:b/>
          <w:lang w:eastAsia="ja-JP"/>
        </w:rPr>
        <w:t>Draft new Question ITU-R [ABOVE 275 GHZ FIXED CHAR]/5 - Technical and operational characteristics of the fixed service in the frequency range 275-1 000 GHz</w:t>
      </w:r>
    </w:p>
    <w:p w:rsidR="00F13A63" w:rsidRPr="00F13A63" w:rsidRDefault="00FB270A" w:rsidP="00F13A63">
      <w:r>
        <w:t xml:space="preserve">Mr. </w:t>
      </w:r>
      <w:r>
        <w:rPr>
          <w:rFonts w:hint="eastAsia"/>
          <w:lang w:eastAsia="ja-JP"/>
        </w:rPr>
        <w:t>Glass</w:t>
      </w:r>
      <w:r>
        <w:t xml:space="preserve"> introduce</w:t>
      </w:r>
      <w:r>
        <w:rPr>
          <w:rFonts w:hint="eastAsia"/>
          <w:lang w:eastAsia="ja-JP"/>
        </w:rPr>
        <w:t>d</w:t>
      </w:r>
      <w:r>
        <w:t xml:space="preserve"> the document.</w:t>
      </w:r>
      <w:r>
        <w:rPr>
          <w:rFonts w:hint="eastAsia"/>
          <w:lang w:eastAsia="ja-JP"/>
        </w:rPr>
        <w:t xml:space="preserve"> No comment was provided and the substance of the document</w:t>
      </w:r>
      <w:r w:rsidRPr="00740F07">
        <w:rPr>
          <w:lang w:eastAsia="ja-JP"/>
        </w:rPr>
        <w:t xml:space="preserve"> was agreed by the meeting</w:t>
      </w:r>
      <w:r>
        <w:rPr>
          <w:rFonts w:hint="eastAsia"/>
          <w:lang w:eastAsia="ja-JP"/>
        </w:rPr>
        <w:t xml:space="preserve">. It was </w:t>
      </w:r>
      <w:r>
        <w:rPr>
          <w:lang w:eastAsia="ja-JP"/>
        </w:rPr>
        <w:t xml:space="preserve">agreed to </w:t>
      </w:r>
      <w:r>
        <w:rPr>
          <w:rFonts w:hint="eastAsia"/>
          <w:lang w:eastAsia="ja-JP"/>
        </w:rPr>
        <w:t xml:space="preserve">apply </w:t>
      </w:r>
      <w:r w:rsidR="00646081">
        <w:rPr>
          <w:rFonts w:hint="eastAsia"/>
          <w:lang w:eastAsia="ja-JP"/>
        </w:rPr>
        <w:t xml:space="preserve">the </w:t>
      </w:r>
      <w:r>
        <w:rPr>
          <w:rFonts w:hint="eastAsia"/>
          <w:lang w:eastAsia="ja-JP"/>
        </w:rPr>
        <w:t>PSAA to this document</w:t>
      </w:r>
      <w:r>
        <w:rPr>
          <w:lang w:eastAsia="ja-JP"/>
        </w:rPr>
        <w:t>.</w:t>
      </w:r>
    </w:p>
    <w:p w:rsidR="004A0EC1" w:rsidRDefault="00BE5C31" w:rsidP="00BE5C31">
      <w:pPr>
        <w:rPr>
          <w:b/>
          <w:lang w:eastAsia="ja-JP"/>
        </w:rPr>
      </w:pPr>
      <w:r w:rsidRPr="0029171A">
        <w:rPr>
          <w:b/>
          <w:lang w:eastAsia="ja-JP"/>
        </w:rPr>
        <w:t xml:space="preserve">Document </w:t>
      </w:r>
      <w:hyperlink r:id="rId79" w:history="1">
        <w:r w:rsidRPr="004A0EC1">
          <w:rPr>
            <w:rStyle w:val="Hyperlink"/>
            <w:b/>
            <w:lang w:eastAsia="ja-JP"/>
          </w:rPr>
          <w:t>5/</w:t>
        </w:r>
        <w:r w:rsidRPr="004A0EC1">
          <w:rPr>
            <w:rStyle w:val="Hyperlink"/>
            <w:rFonts w:hint="eastAsia"/>
            <w:b/>
            <w:lang w:eastAsia="ja-JP"/>
          </w:rPr>
          <w:t>236</w:t>
        </w:r>
      </w:hyperlink>
      <w:r w:rsidRPr="0029171A">
        <w:rPr>
          <w:b/>
          <w:lang w:eastAsia="ja-JP"/>
        </w:rPr>
        <w:t xml:space="preserve"> - </w:t>
      </w:r>
      <w:r w:rsidR="004A0EC1" w:rsidRPr="004A0EC1">
        <w:rPr>
          <w:b/>
          <w:lang w:eastAsia="ja-JP"/>
        </w:rPr>
        <w:t>Draft new Question ITU-R [HF ENVIRONMENT] /5 - Technical and operational principles for HF sky-wave communication stations to improve the HF environment</w:t>
      </w:r>
    </w:p>
    <w:p w:rsidR="00D766DD" w:rsidRDefault="00FB270A" w:rsidP="00D766DD">
      <w:pPr>
        <w:rPr>
          <w:lang w:eastAsia="ja-JP"/>
        </w:rPr>
      </w:pPr>
      <w:r>
        <w:t xml:space="preserve">Mr. </w:t>
      </w:r>
      <w:r>
        <w:rPr>
          <w:rFonts w:hint="eastAsia"/>
          <w:lang w:eastAsia="ja-JP"/>
        </w:rPr>
        <w:t>Glass</w:t>
      </w:r>
      <w:r>
        <w:t xml:space="preserve"> introduce</w:t>
      </w:r>
      <w:r>
        <w:rPr>
          <w:rFonts w:hint="eastAsia"/>
          <w:lang w:eastAsia="ja-JP"/>
        </w:rPr>
        <w:t>d</w:t>
      </w:r>
      <w:r w:rsidR="00D766DD">
        <w:t xml:space="preserve"> the document</w:t>
      </w:r>
      <w:r w:rsidR="00D766DD">
        <w:rPr>
          <w:rFonts w:hint="eastAsia"/>
          <w:lang w:eastAsia="ja-JP"/>
        </w:rPr>
        <w:t>.</w:t>
      </w:r>
      <w:r w:rsidR="001E063A">
        <w:rPr>
          <w:rFonts w:hint="eastAsia"/>
          <w:lang w:eastAsia="ja-JP"/>
        </w:rPr>
        <w:t xml:space="preserve"> </w:t>
      </w:r>
      <w:r w:rsidR="00D766DD">
        <w:rPr>
          <w:rFonts w:hint="eastAsia"/>
          <w:lang w:eastAsia="ja-JP"/>
        </w:rPr>
        <w:t xml:space="preserve">Mr. Glass </w:t>
      </w:r>
      <w:r w:rsidR="001E063A">
        <w:rPr>
          <w:rFonts w:hint="eastAsia"/>
          <w:lang w:eastAsia="ja-JP"/>
        </w:rPr>
        <w:t xml:space="preserve">also </w:t>
      </w:r>
      <w:r w:rsidR="00D766DD">
        <w:rPr>
          <w:rFonts w:hint="eastAsia"/>
          <w:lang w:eastAsia="ja-JP"/>
        </w:rPr>
        <w:t xml:space="preserve">pointed that this Question should be brought to the attention of Study Group 6. The </w:t>
      </w:r>
      <w:r w:rsidR="00D766DD">
        <w:rPr>
          <w:lang w:eastAsia="ja-JP"/>
        </w:rPr>
        <w:t>Russian Federation</w:t>
      </w:r>
      <w:r w:rsidR="00D766DD">
        <w:rPr>
          <w:rFonts w:hint="eastAsia"/>
          <w:lang w:eastAsia="ja-JP"/>
        </w:rPr>
        <w:t xml:space="preserve"> also pointed ou</w:t>
      </w:r>
      <w:r w:rsidR="001E063A">
        <w:rPr>
          <w:rFonts w:hint="eastAsia"/>
          <w:lang w:eastAsia="ja-JP"/>
        </w:rPr>
        <w:t xml:space="preserve">t that the Question should </w:t>
      </w:r>
      <w:r w:rsidR="00D766DD">
        <w:rPr>
          <w:rFonts w:hint="eastAsia"/>
          <w:lang w:eastAsia="ja-JP"/>
        </w:rPr>
        <w:t xml:space="preserve">be </w:t>
      </w:r>
      <w:r w:rsidR="00D766DD">
        <w:rPr>
          <w:lang w:eastAsia="ja-JP"/>
        </w:rPr>
        <w:t>brought</w:t>
      </w:r>
      <w:r w:rsidR="00D766DD">
        <w:rPr>
          <w:rFonts w:hint="eastAsia"/>
          <w:lang w:eastAsia="ja-JP"/>
        </w:rPr>
        <w:t xml:space="preserve"> to the attention of Study Group 3</w:t>
      </w:r>
      <w:r w:rsidR="001E063A">
        <w:rPr>
          <w:rFonts w:hint="eastAsia"/>
          <w:lang w:eastAsia="ja-JP"/>
        </w:rPr>
        <w:t xml:space="preserve"> as well</w:t>
      </w:r>
      <w:r w:rsidR="00D766DD">
        <w:rPr>
          <w:rFonts w:hint="eastAsia"/>
          <w:lang w:eastAsia="ja-JP"/>
        </w:rPr>
        <w:t xml:space="preserve">. It was agreed to add a footnote to the title of this document, which bring the </w:t>
      </w:r>
      <w:r w:rsidR="00D766DD">
        <w:rPr>
          <w:lang w:eastAsia="ja-JP"/>
        </w:rPr>
        <w:t>attention</w:t>
      </w:r>
      <w:r w:rsidR="00D766DD">
        <w:rPr>
          <w:rFonts w:hint="eastAsia"/>
          <w:lang w:eastAsia="ja-JP"/>
        </w:rPr>
        <w:t xml:space="preserve"> of these Study Groups.</w:t>
      </w:r>
    </w:p>
    <w:p w:rsidR="00D766DD" w:rsidRDefault="00D766DD" w:rsidP="00D766DD">
      <w:pPr>
        <w:rPr>
          <w:lang w:eastAsia="ja-JP"/>
        </w:rPr>
      </w:pPr>
      <w:r>
        <w:rPr>
          <w:rFonts w:hint="eastAsia"/>
          <w:lang w:eastAsia="ja-JP"/>
        </w:rPr>
        <w:t xml:space="preserve">The Russian Federation </w:t>
      </w:r>
      <w:r>
        <w:rPr>
          <w:lang w:eastAsia="ja-JP"/>
        </w:rPr>
        <w:t>question</w:t>
      </w:r>
      <w:r>
        <w:rPr>
          <w:rFonts w:hint="eastAsia"/>
          <w:lang w:eastAsia="ja-JP"/>
        </w:rPr>
        <w:t xml:space="preserve">ed an appropriateness of the title of this Question as how we might be able to improve the HF </w:t>
      </w:r>
      <w:r>
        <w:rPr>
          <w:lang w:eastAsia="ja-JP"/>
        </w:rPr>
        <w:t>environment</w:t>
      </w:r>
      <w:r w:rsidR="006A504D">
        <w:rPr>
          <w:rFonts w:hint="eastAsia"/>
          <w:lang w:eastAsia="ja-JP"/>
        </w:rPr>
        <w:t xml:space="preserve">. </w:t>
      </w:r>
      <w:r>
        <w:rPr>
          <w:rFonts w:hint="eastAsia"/>
          <w:lang w:eastAsia="ja-JP"/>
        </w:rPr>
        <w:t xml:space="preserve">Mr. Glass responded that the intent of this Question is to deal with </w:t>
      </w:r>
      <w:r w:rsidRPr="00D766DD">
        <w:rPr>
          <w:lang w:eastAsia="ja-JP"/>
        </w:rPr>
        <w:t>manmade noise</w:t>
      </w:r>
      <w:r w:rsidR="0000284A" w:rsidRPr="0000284A">
        <w:rPr>
          <w:lang w:eastAsia="ja-JP"/>
        </w:rPr>
        <w:t xml:space="preserve"> </w:t>
      </w:r>
      <w:r w:rsidR="0000284A">
        <w:rPr>
          <w:lang w:eastAsia="ja-JP"/>
        </w:rPr>
        <w:t>environment</w:t>
      </w:r>
      <w:r w:rsidR="006A504D">
        <w:rPr>
          <w:rFonts w:hint="eastAsia"/>
          <w:lang w:eastAsia="ja-JP"/>
        </w:rPr>
        <w:t xml:space="preserve">. </w:t>
      </w:r>
      <w:r>
        <w:rPr>
          <w:rFonts w:hint="eastAsia"/>
          <w:lang w:eastAsia="ja-JP"/>
        </w:rPr>
        <w:t>Based on this discussion, i</w:t>
      </w:r>
      <w:r w:rsidRPr="00D766DD">
        <w:rPr>
          <w:lang w:eastAsia="ja-JP"/>
        </w:rPr>
        <w:t xml:space="preserve">t was agreed to modify the relevant parts </w:t>
      </w:r>
      <w:r w:rsidR="001E063A">
        <w:rPr>
          <w:rFonts w:hint="eastAsia"/>
          <w:lang w:eastAsia="ja-JP"/>
        </w:rPr>
        <w:t xml:space="preserve">editorially </w:t>
      </w:r>
      <w:r w:rsidRPr="00D766DD">
        <w:rPr>
          <w:lang w:eastAsia="ja-JP"/>
        </w:rPr>
        <w:t>through consultation by Mr. Glass.</w:t>
      </w:r>
    </w:p>
    <w:p w:rsidR="00D766DD" w:rsidRDefault="00D07926" w:rsidP="00D766DD">
      <w:pPr>
        <w:rPr>
          <w:lang w:eastAsia="ja-JP"/>
        </w:rPr>
      </w:pPr>
      <w:r>
        <w:rPr>
          <w:rFonts w:hint="eastAsia"/>
          <w:lang w:eastAsia="ja-JP"/>
        </w:rPr>
        <w:t xml:space="preserve">Israel pointed out Recommendation ITU-R P.372 should be referred to with regard to manmade noise. Iran commented that any </w:t>
      </w:r>
      <w:r>
        <w:rPr>
          <w:lang w:eastAsia="ja-JP"/>
        </w:rPr>
        <w:t>Recommendations</w:t>
      </w:r>
      <w:r>
        <w:rPr>
          <w:rFonts w:hint="eastAsia"/>
          <w:lang w:eastAsia="ja-JP"/>
        </w:rPr>
        <w:t xml:space="preserve"> should not be referenced in the </w:t>
      </w:r>
      <w:r w:rsidRPr="00D07926">
        <w:rPr>
          <w:i/>
          <w:lang w:eastAsia="ja-JP"/>
        </w:rPr>
        <w:t>recognizing</w:t>
      </w:r>
      <w:r w:rsidRPr="00D07926">
        <w:rPr>
          <w:rFonts w:hint="eastAsia"/>
          <w:i/>
          <w:lang w:eastAsia="ja-JP"/>
        </w:rPr>
        <w:t xml:space="preserve"> </w:t>
      </w:r>
      <w:r>
        <w:rPr>
          <w:rFonts w:hint="eastAsia"/>
          <w:lang w:eastAsia="ja-JP"/>
        </w:rPr>
        <w:t>part. Based on th</w:t>
      </w:r>
      <w:r w:rsidR="001E063A">
        <w:rPr>
          <w:rFonts w:hint="eastAsia"/>
          <w:lang w:eastAsia="ja-JP"/>
        </w:rPr>
        <w:t>e</w:t>
      </w:r>
      <w:r>
        <w:rPr>
          <w:rFonts w:hint="eastAsia"/>
          <w:lang w:eastAsia="ja-JP"/>
        </w:rPr>
        <w:t xml:space="preserve"> </w:t>
      </w:r>
      <w:r>
        <w:rPr>
          <w:lang w:eastAsia="ja-JP"/>
        </w:rPr>
        <w:t>discussion</w:t>
      </w:r>
      <w:r>
        <w:rPr>
          <w:rFonts w:hint="eastAsia"/>
          <w:lang w:eastAsia="ja-JP"/>
        </w:rPr>
        <w:t xml:space="preserve">, the meeting agreed to move </w:t>
      </w:r>
      <w:r w:rsidRPr="00D07926">
        <w:rPr>
          <w:rFonts w:hint="eastAsia"/>
          <w:i/>
          <w:lang w:eastAsia="ja-JP"/>
        </w:rPr>
        <w:t>recognizing d), e), f) and g)</w:t>
      </w:r>
      <w:r>
        <w:rPr>
          <w:rFonts w:hint="eastAsia"/>
          <w:lang w:eastAsia="ja-JP"/>
        </w:rPr>
        <w:t xml:space="preserve"> to</w:t>
      </w:r>
      <w:r w:rsidR="001E063A">
        <w:rPr>
          <w:rFonts w:hint="eastAsia"/>
          <w:lang w:eastAsia="ja-JP"/>
        </w:rPr>
        <w:t xml:space="preserve"> the</w:t>
      </w:r>
      <w:r>
        <w:rPr>
          <w:rFonts w:hint="eastAsia"/>
          <w:lang w:eastAsia="ja-JP"/>
        </w:rPr>
        <w:t xml:space="preserve"> </w:t>
      </w:r>
      <w:r w:rsidRPr="00D07926">
        <w:rPr>
          <w:rFonts w:hint="eastAsia"/>
          <w:i/>
          <w:lang w:eastAsia="ja-JP"/>
        </w:rPr>
        <w:t>noting</w:t>
      </w:r>
      <w:r>
        <w:rPr>
          <w:rFonts w:hint="eastAsia"/>
          <w:lang w:eastAsia="ja-JP"/>
        </w:rPr>
        <w:t xml:space="preserve"> part and to add a new item </w:t>
      </w:r>
      <w:r w:rsidR="001E063A">
        <w:rPr>
          <w:rFonts w:hint="eastAsia"/>
          <w:lang w:eastAsia="ja-JP"/>
        </w:rPr>
        <w:t>addressing</w:t>
      </w:r>
      <w:r>
        <w:rPr>
          <w:rFonts w:hint="eastAsia"/>
          <w:lang w:eastAsia="ja-JP"/>
        </w:rPr>
        <w:t xml:space="preserve"> Recommendation ITU-R P.372.</w:t>
      </w:r>
    </w:p>
    <w:p w:rsidR="00D766DD" w:rsidRDefault="00D766DD" w:rsidP="00D766DD">
      <w:pPr>
        <w:rPr>
          <w:lang w:eastAsia="ja-JP"/>
        </w:rPr>
      </w:pPr>
      <w:r>
        <w:rPr>
          <w:rFonts w:hint="eastAsia"/>
          <w:lang w:eastAsia="ja-JP"/>
        </w:rPr>
        <w:t>With th</w:t>
      </w:r>
      <w:r w:rsidR="00D07926">
        <w:rPr>
          <w:rFonts w:hint="eastAsia"/>
          <w:lang w:eastAsia="ja-JP"/>
        </w:rPr>
        <w:t>ese</w:t>
      </w:r>
      <w:r>
        <w:rPr>
          <w:rFonts w:hint="eastAsia"/>
          <w:lang w:eastAsia="ja-JP"/>
        </w:rPr>
        <w:t xml:space="preserve"> </w:t>
      </w:r>
      <w:r w:rsidR="00B24FD8">
        <w:rPr>
          <w:rFonts w:hint="eastAsia"/>
          <w:lang w:eastAsia="ja-JP"/>
        </w:rPr>
        <w:t>modifications</w:t>
      </w:r>
      <w:r w:rsidR="00D07926">
        <w:rPr>
          <w:rFonts w:hint="eastAsia"/>
          <w:lang w:eastAsia="ja-JP"/>
        </w:rPr>
        <w:t xml:space="preserve">, </w:t>
      </w:r>
      <w:r>
        <w:rPr>
          <w:rFonts w:hint="eastAsia"/>
          <w:lang w:eastAsia="ja-JP"/>
        </w:rPr>
        <w:t>the substance of th</w:t>
      </w:r>
      <w:r w:rsidR="00D07926">
        <w:rPr>
          <w:rFonts w:hint="eastAsia"/>
          <w:lang w:eastAsia="ja-JP"/>
        </w:rPr>
        <w:t xml:space="preserve">is Question </w:t>
      </w:r>
      <w:r>
        <w:rPr>
          <w:rFonts w:hint="eastAsia"/>
          <w:lang w:eastAsia="ja-JP"/>
        </w:rPr>
        <w:t xml:space="preserve">was agreed by the meeting, and it was agreed to apply </w:t>
      </w:r>
      <w:r w:rsidR="00646081">
        <w:rPr>
          <w:rFonts w:hint="eastAsia"/>
          <w:lang w:eastAsia="ja-JP"/>
        </w:rPr>
        <w:t xml:space="preserve">the </w:t>
      </w:r>
      <w:r>
        <w:rPr>
          <w:rFonts w:hint="eastAsia"/>
          <w:lang w:eastAsia="ja-JP"/>
        </w:rPr>
        <w:t>PSAA to this document.</w:t>
      </w:r>
    </w:p>
    <w:p w:rsidR="004A0EC1" w:rsidRDefault="00BE5C31" w:rsidP="00BE5C31">
      <w:pPr>
        <w:rPr>
          <w:b/>
          <w:lang w:eastAsia="ja-JP"/>
        </w:rPr>
      </w:pPr>
      <w:r w:rsidRPr="0029171A">
        <w:rPr>
          <w:b/>
          <w:lang w:eastAsia="ja-JP"/>
        </w:rPr>
        <w:t xml:space="preserve">Document </w:t>
      </w:r>
      <w:hyperlink r:id="rId80" w:history="1">
        <w:r w:rsidRPr="004A0EC1">
          <w:rPr>
            <w:rStyle w:val="Hyperlink"/>
            <w:b/>
            <w:lang w:eastAsia="ja-JP"/>
          </w:rPr>
          <w:t>5/</w:t>
        </w:r>
        <w:r w:rsidRPr="004A0EC1">
          <w:rPr>
            <w:rStyle w:val="Hyperlink"/>
            <w:rFonts w:hint="eastAsia"/>
            <w:b/>
            <w:lang w:eastAsia="ja-JP"/>
          </w:rPr>
          <w:t>260(Rev.1)</w:t>
        </w:r>
      </w:hyperlink>
      <w:r w:rsidRPr="0029171A">
        <w:rPr>
          <w:b/>
          <w:lang w:eastAsia="ja-JP"/>
        </w:rPr>
        <w:t xml:space="preserve"> - </w:t>
      </w:r>
      <w:r w:rsidR="004A0EC1" w:rsidRPr="004A0EC1">
        <w:rPr>
          <w:b/>
          <w:lang w:eastAsia="ja-JP"/>
        </w:rPr>
        <w:t>Status of the Questions within Working Party 5C</w:t>
      </w:r>
    </w:p>
    <w:p w:rsidR="00D07926" w:rsidRDefault="00BE5C31" w:rsidP="00BE5C31">
      <w:pPr>
        <w:rPr>
          <w:lang w:eastAsia="ja-JP"/>
        </w:rPr>
      </w:pPr>
      <w:r>
        <w:rPr>
          <w:lang w:eastAsia="ja-JP"/>
        </w:rPr>
        <w:t xml:space="preserve">Mr. </w:t>
      </w:r>
      <w:r w:rsidR="000403CB">
        <w:rPr>
          <w:rFonts w:hint="eastAsia"/>
          <w:lang w:eastAsia="ja-JP"/>
        </w:rPr>
        <w:t>Glass</w:t>
      </w:r>
      <w:r>
        <w:rPr>
          <w:lang w:eastAsia="ja-JP"/>
        </w:rPr>
        <w:t xml:space="preserve"> introduce</w:t>
      </w:r>
      <w:r>
        <w:rPr>
          <w:rFonts w:hint="eastAsia"/>
          <w:lang w:eastAsia="ja-JP"/>
        </w:rPr>
        <w:t>d</w:t>
      </w:r>
      <w:r>
        <w:rPr>
          <w:lang w:eastAsia="ja-JP"/>
        </w:rPr>
        <w:t xml:space="preserve"> the document</w:t>
      </w:r>
      <w:r w:rsidR="00D07926">
        <w:rPr>
          <w:rFonts w:hint="eastAsia"/>
          <w:lang w:eastAsia="ja-JP"/>
        </w:rPr>
        <w:t>. As some of the Questions</w:t>
      </w:r>
      <w:r w:rsidR="006A504D">
        <w:rPr>
          <w:rFonts w:hint="eastAsia"/>
          <w:lang w:eastAsia="ja-JP"/>
        </w:rPr>
        <w:t xml:space="preserve"> </w:t>
      </w:r>
      <w:r w:rsidR="00D07926">
        <w:rPr>
          <w:rFonts w:hint="eastAsia"/>
          <w:lang w:eastAsia="ja-JP"/>
        </w:rPr>
        <w:t xml:space="preserve">had </w:t>
      </w:r>
      <w:r w:rsidR="00D07926">
        <w:rPr>
          <w:lang w:eastAsia="ja-JP"/>
        </w:rPr>
        <w:t>been</w:t>
      </w:r>
      <w:r w:rsidR="00D07926">
        <w:rPr>
          <w:rFonts w:hint="eastAsia"/>
          <w:lang w:eastAsia="ja-JP"/>
        </w:rPr>
        <w:t xml:space="preserve"> already addressed in other documents, the following six </w:t>
      </w:r>
      <w:r w:rsidR="006A504D">
        <w:rPr>
          <w:rFonts w:hint="eastAsia"/>
          <w:lang w:eastAsia="ja-JP"/>
        </w:rPr>
        <w:t>Q</w:t>
      </w:r>
      <w:r w:rsidR="00D07926">
        <w:rPr>
          <w:rFonts w:hint="eastAsia"/>
          <w:lang w:eastAsia="ja-JP"/>
        </w:rPr>
        <w:t>uestion</w:t>
      </w:r>
      <w:r w:rsidR="006A504D">
        <w:rPr>
          <w:rFonts w:hint="eastAsia"/>
          <w:lang w:eastAsia="ja-JP"/>
        </w:rPr>
        <w:t>s were reviewed by the meeting:</w:t>
      </w:r>
    </w:p>
    <w:p w:rsidR="006A504D" w:rsidRDefault="000C5BB0" w:rsidP="006A504D">
      <w:pPr>
        <w:pStyle w:val="enumlev1"/>
        <w:rPr>
          <w:lang w:eastAsia="ja-JP"/>
        </w:rPr>
      </w:pPr>
      <w:r>
        <w:t>−</w:t>
      </w:r>
      <w:r w:rsidRPr="00941D2F">
        <w:tab/>
      </w:r>
      <w:r w:rsidR="00262EF3" w:rsidRPr="000C5BB0">
        <w:rPr>
          <w:rFonts w:hint="eastAsia"/>
        </w:rPr>
        <w:t>Editorial</w:t>
      </w:r>
      <w:r w:rsidR="00262EF3" w:rsidRPr="000C5BB0">
        <w:t xml:space="preserve"> revision</w:t>
      </w:r>
      <w:r w:rsidR="006A504D">
        <w:rPr>
          <w:rFonts w:hint="eastAsia"/>
          <w:lang w:eastAsia="ja-JP"/>
        </w:rPr>
        <w:t>s</w:t>
      </w:r>
      <w:r w:rsidR="00262EF3" w:rsidRPr="000C5BB0">
        <w:t xml:space="preserve"> of Q</w:t>
      </w:r>
      <w:r w:rsidR="006A504D">
        <w:rPr>
          <w:rFonts w:hint="eastAsia"/>
          <w:lang w:eastAsia="ja-JP"/>
        </w:rPr>
        <w:t>.</w:t>
      </w:r>
      <w:r w:rsidR="00262EF3" w:rsidRPr="000C5BB0">
        <w:t xml:space="preserve"> ITU-R </w:t>
      </w:r>
      <w:r w:rsidR="00262EF3" w:rsidRPr="000C5BB0">
        <w:rPr>
          <w:rFonts w:hint="eastAsia"/>
        </w:rPr>
        <w:t>110</w:t>
      </w:r>
      <w:r w:rsidR="00262EF3" w:rsidRPr="000C5BB0">
        <w:t>-</w:t>
      </w:r>
      <w:r w:rsidR="00262EF3" w:rsidRPr="000C5BB0">
        <w:rPr>
          <w:rFonts w:hint="eastAsia"/>
        </w:rPr>
        <w:t>3</w:t>
      </w:r>
      <w:r w:rsidR="00262EF3" w:rsidRPr="000C5BB0">
        <w:t>/5</w:t>
      </w:r>
      <w:r w:rsidR="006A504D">
        <w:rPr>
          <w:rFonts w:hint="eastAsia"/>
          <w:lang w:eastAsia="ja-JP"/>
        </w:rPr>
        <w:t>,</w:t>
      </w:r>
      <w:r w:rsidR="00262EF3" w:rsidRPr="000C5BB0">
        <w:t xml:space="preserve"> Q</w:t>
      </w:r>
      <w:r w:rsidR="006A504D">
        <w:rPr>
          <w:rFonts w:hint="eastAsia"/>
          <w:lang w:eastAsia="ja-JP"/>
        </w:rPr>
        <w:t>.</w:t>
      </w:r>
      <w:r w:rsidR="00262EF3" w:rsidRPr="000C5BB0">
        <w:t xml:space="preserve"> ITU-R </w:t>
      </w:r>
      <w:r w:rsidR="00262EF3" w:rsidRPr="000C5BB0">
        <w:rPr>
          <w:rFonts w:hint="eastAsia"/>
        </w:rPr>
        <w:t>246</w:t>
      </w:r>
      <w:r w:rsidR="00262EF3" w:rsidRPr="000C5BB0">
        <w:t>/5</w:t>
      </w:r>
      <w:r w:rsidR="006A504D">
        <w:rPr>
          <w:rFonts w:hint="eastAsia"/>
          <w:lang w:eastAsia="ja-JP"/>
        </w:rPr>
        <w:t xml:space="preserve">, </w:t>
      </w:r>
      <w:r w:rsidR="00262EF3" w:rsidRPr="000C5BB0">
        <w:t>Q</w:t>
      </w:r>
      <w:r w:rsidR="006A504D">
        <w:rPr>
          <w:rFonts w:hint="eastAsia"/>
          <w:lang w:eastAsia="ja-JP"/>
        </w:rPr>
        <w:t>.</w:t>
      </w:r>
      <w:r w:rsidR="00262EF3" w:rsidRPr="000C5BB0">
        <w:t xml:space="preserve"> ITU-R </w:t>
      </w:r>
      <w:r w:rsidR="00262EF3" w:rsidRPr="000C5BB0">
        <w:rPr>
          <w:rFonts w:hint="eastAsia"/>
        </w:rPr>
        <w:t>247-1</w:t>
      </w:r>
      <w:r w:rsidR="00262EF3" w:rsidRPr="000C5BB0">
        <w:t>/5</w:t>
      </w:r>
      <w:r w:rsidR="006A504D">
        <w:rPr>
          <w:rFonts w:hint="eastAsia"/>
          <w:lang w:eastAsia="ja-JP"/>
        </w:rPr>
        <w:t>,</w:t>
      </w:r>
    </w:p>
    <w:p w:rsidR="00066A4C" w:rsidRDefault="00066A4C" w:rsidP="006A504D">
      <w:pPr>
        <w:pStyle w:val="enumlev1"/>
        <w:ind w:left="0" w:firstLineChars="450" w:firstLine="1080"/>
        <w:rPr>
          <w:lang w:eastAsia="ja-JP"/>
        </w:rPr>
      </w:pPr>
      <w:r w:rsidRPr="000C5BB0">
        <w:t>Q</w:t>
      </w:r>
      <w:r w:rsidR="006A504D">
        <w:rPr>
          <w:rFonts w:hint="eastAsia"/>
          <w:lang w:eastAsia="ja-JP"/>
        </w:rPr>
        <w:t>.</w:t>
      </w:r>
      <w:r w:rsidRPr="000C5BB0">
        <w:t xml:space="preserve"> ITU-R </w:t>
      </w:r>
      <w:r w:rsidRPr="000C5BB0">
        <w:rPr>
          <w:rFonts w:hint="eastAsia"/>
        </w:rPr>
        <w:t>248</w:t>
      </w:r>
      <w:r w:rsidRPr="000C5BB0">
        <w:t>/5</w:t>
      </w:r>
      <w:r w:rsidR="006A504D">
        <w:rPr>
          <w:rFonts w:hint="eastAsia"/>
          <w:lang w:eastAsia="ja-JP"/>
        </w:rPr>
        <w:t>,</w:t>
      </w:r>
      <w:r w:rsidRPr="000C5BB0">
        <w:t xml:space="preserve"> Q</w:t>
      </w:r>
      <w:r w:rsidR="006A504D">
        <w:rPr>
          <w:rFonts w:hint="eastAsia"/>
          <w:lang w:eastAsia="ja-JP"/>
        </w:rPr>
        <w:t>.</w:t>
      </w:r>
      <w:r w:rsidRPr="000C5BB0">
        <w:t xml:space="preserve"> ITU-R </w:t>
      </w:r>
      <w:r w:rsidRPr="000C5BB0">
        <w:rPr>
          <w:rFonts w:hint="eastAsia"/>
        </w:rPr>
        <w:t>252</w:t>
      </w:r>
      <w:r w:rsidRPr="000C5BB0">
        <w:t xml:space="preserve">/5 </w:t>
      </w:r>
      <w:r w:rsidR="006A504D">
        <w:rPr>
          <w:rFonts w:hint="eastAsia"/>
          <w:lang w:eastAsia="ja-JP"/>
        </w:rPr>
        <w:t xml:space="preserve">and </w:t>
      </w:r>
      <w:r w:rsidRPr="000C5BB0">
        <w:t>Q</w:t>
      </w:r>
      <w:r w:rsidR="006A504D">
        <w:rPr>
          <w:rFonts w:hint="eastAsia"/>
          <w:lang w:eastAsia="ja-JP"/>
        </w:rPr>
        <w:t>.</w:t>
      </w:r>
      <w:r w:rsidRPr="000C5BB0">
        <w:t xml:space="preserve"> ITU-R </w:t>
      </w:r>
      <w:r w:rsidRPr="000C5BB0">
        <w:rPr>
          <w:rFonts w:hint="eastAsia"/>
        </w:rPr>
        <w:t>253</w:t>
      </w:r>
      <w:r w:rsidRPr="000C5BB0">
        <w:t>/5</w:t>
      </w:r>
      <w:r w:rsidR="006A504D">
        <w:rPr>
          <w:rFonts w:hint="eastAsia"/>
          <w:lang w:eastAsia="ja-JP"/>
        </w:rPr>
        <w:t>.</w:t>
      </w:r>
    </w:p>
    <w:p w:rsidR="006A504D" w:rsidRDefault="006A504D" w:rsidP="006A504D">
      <w:pPr>
        <w:rPr>
          <w:lang w:eastAsia="ja-JP"/>
        </w:rPr>
      </w:pPr>
      <w:r>
        <w:rPr>
          <w:rFonts w:hint="eastAsia"/>
          <w:lang w:eastAsia="ja-JP"/>
        </w:rPr>
        <w:lastRenderedPageBreak/>
        <w:t xml:space="preserve">The meeting agreed </w:t>
      </w:r>
      <w:r w:rsidR="002D1467">
        <w:rPr>
          <w:rFonts w:hint="eastAsia"/>
          <w:lang w:eastAsia="ja-JP"/>
        </w:rPr>
        <w:t xml:space="preserve">to </w:t>
      </w:r>
      <w:r>
        <w:rPr>
          <w:rFonts w:hint="eastAsia"/>
          <w:lang w:val="en-US" w:eastAsia="ja-JP"/>
        </w:rPr>
        <w:t>editorial updates of these Questions i</w:t>
      </w:r>
      <w:r w:rsidRPr="00E10052">
        <w:rPr>
          <w:lang w:val="en-US" w:eastAsia="ja-JP"/>
        </w:rPr>
        <w:t>n accordance with the procedure in Section 11 of Resolution ITU R 1-6.</w:t>
      </w:r>
    </w:p>
    <w:p w:rsidR="00262EF3" w:rsidRDefault="00EB6AAE" w:rsidP="006A504D">
      <w:pPr>
        <w:spacing w:before="240"/>
        <w:rPr>
          <w:lang w:eastAsia="ja-JP"/>
        </w:rPr>
      </w:pPr>
      <w:r w:rsidRPr="001F5EFB">
        <w:rPr>
          <w:rFonts w:hint="eastAsia"/>
        </w:rPr>
        <w:t xml:space="preserve">Before closing </w:t>
      </w:r>
      <w:r w:rsidRPr="001F5EFB">
        <w:t>the consideration of the output</w:t>
      </w:r>
      <w:r w:rsidRPr="001F5EFB">
        <w:rPr>
          <w:rFonts w:hint="eastAsia"/>
        </w:rPr>
        <w:t>s</w:t>
      </w:r>
      <w:r w:rsidRPr="001F5EFB">
        <w:t xml:space="preserve"> from </w:t>
      </w:r>
      <w:r w:rsidRPr="001F5EFB">
        <w:rPr>
          <w:rFonts w:hint="eastAsia"/>
        </w:rPr>
        <w:t xml:space="preserve">WP 5C, Mr. Glass </w:t>
      </w:r>
      <w:r w:rsidR="001F5EFB" w:rsidRPr="001F5EFB">
        <w:t>announce</w:t>
      </w:r>
      <w:r w:rsidR="001F5EFB" w:rsidRPr="001F5EFB">
        <w:rPr>
          <w:rFonts w:hint="eastAsia"/>
        </w:rPr>
        <w:t>d</w:t>
      </w:r>
      <w:r w:rsidR="001F5EFB" w:rsidRPr="001F5EFB">
        <w:t xml:space="preserve"> that </w:t>
      </w:r>
      <w:r w:rsidR="0000284A">
        <w:rPr>
          <w:rFonts w:hint="eastAsia"/>
          <w:lang w:eastAsia="ja-JP"/>
        </w:rPr>
        <w:t xml:space="preserve">this </w:t>
      </w:r>
      <w:r w:rsidR="001F5EFB" w:rsidRPr="001F5EFB">
        <w:rPr>
          <w:rFonts w:hint="eastAsia"/>
        </w:rPr>
        <w:t>would</w:t>
      </w:r>
      <w:r w:rsidR="001F5EFB" w:rsidRPr="001F5EFB">
        <w:t xml:space="preserve"> be </w:t>
      </w:r>
      <w:r w:rsidR="001F5EFB" w:rsidRPr="001F5EFB">
        <w:rPr>
          <w:rFonts w:hint="eastAsia"/>
        </w:rPr>
        <w:t>his</w:t>
      </w:r>
      <w:r w:rsidR="001F5EFB" w:rsidRPr="001F5EFB">
        <w:t xml:space="preserve"> last time chairing W</w:t>
      </w:r>
      <w:r w:rsidR="001F5EFB" w:rsidRPr="001F5EFB">
        <w:rPr>
          <w:rFonts w:hint="eastAsia"/>
        </w:rPr>
        <w:t>P 5C</w:t>
      </w:r>
      <w:r w:rsidR="001F5EFB" w:rsidRPr="001F5EFB">
        <w:t xml:space="preserve"> as </w:t>
      </w:r>
      <w:r w:rsidR="001F5EFB" w:rsidRPr="001F5EFB">
        <w:rPr>
          <w:rFonts w:hint="eastAsia"/>
        </w:rPr>
        <w:t xml:space="preserve">he </w:t>
      </w:r>
      <w:r w:rsidR="001F5EFB" w:rsidRPr="001F5EFB">
        <w:t xml:space="preserve">accepted a new position within </w:t>
      </w:r>
      <w:r w:rsidR="001F5EFB" w:rsidRPr="001F5EFB">
        <w:rPr>
          <w:rFonts w:hint="eastAsia"/>
        </w:rPr>
        <w:t>his</w:t>
      </w:r>
      <w:r w:rsidR="001F5EFB" w:rsidRPr="001F5EFB">
        <w:t xml:space="preserve"> administration, which </w:t>
      </w:r>
      <w:r w:rsidR="001F5EFB" w:rsidRPr="001F5EFB">
        <w:rPr>
          <w:rFonts w:hint="eastAsia"/>
        </w:rPr>
        <w:t>would</w:t>
      </w:r>
      <w:r w:rsidR="001F5EFB" w:rsidRPr="001F5EFB">
        <w:t xml:space="preserve"> limit </w:t>
      </w:r>
      <w:r w:rsidR="001F5EFB" w:rsidRPr="001F5EFB">
        <w:rPr>
          <w:rFonts w:hint="eastAsia"/>
        </w:rPr>
        <w:t xml:space="preserve">his </w:t>
      </w:r>
      <w:r w:rsidR="001F5EFB" w:rsidRPr="001F5EFB">
        <w:t>participation in the Study Groups</w:t>
      </w:r>
      <w:r w:rsidR="008F2905">
        <w:rPr>
          <w:rFonts w:hint="eastAsia"/>
          <w:lang w:eastAsia="ja-JP"/>
        </w:rPr>
        <w:t>;</w:t>
      </w:r>
      <w:r w:rsidR="001F5EFB" w:rsidRPr="001F5EFB">
        <w:t xml:space="preserve"> however, </w:t>
      </w:r>
      <w:r w:rsidR="001F5EFB" w:rsidRPr="001F5EFB">
        <w:rPr>
          <w:rFonts w:hint="eastAsia"/>
        </w:rPr>
        <w:t>he would</w:t>
      </w:r>
      <w:r w:rsidR="001F5EFB" w:rsidRPr="001F5EFB">
        <w:t xml:space="preserve"> be seeing </w:t>
      </w:r>
      <w:r w:rsidR="001F5EFB" w:rsidRPr="001F5EFB">
        <w:rPr>
          <w:rFonts w:hint="eastAsia"/>
        </w:rPr>
        <w:t xml:space="preserve">as a </w:t>
      </w:r>
      <w:r w:rsidR="001F5EFB" w:rsidRPr="001F5EFB">
        <w:t>delegate in the higher level meetings</w:t>
      </w:r>
      <w:r w:rsidR="008F2905">
        <w:rPr>
          <w:rFonts w:hint="eastAsia"/>
          <w:lang w:eastAsia="ja-JP"/>
        </w:rPr>
        <w:t xml:space="preserve"> in ITU-R</w:t>
      </w:r>
      <w:r w:rsidR="001F5EFB" w:rsidRPr="001F5EFB">
        <w:t>.</w:t>
      </w:r>
      <w:r w:rsidR="001F5EFB" w:rsidRPr="001F5EFB">
        <w:rPr>
          <w:rFonts w:hint="eastAsia"/>
        </w:rPr>
        <w:t xml:space="preserve"> He expressed his sincere thanks to </w:t>
      </w:r>
      <w:r w:rsidR="001F5EFB" w:rsidRPr="001F5EFB">
        <w:t xml:space="preserve">all of the delegates </w:t>
      </w:r>
      <w:r w:rsidR="008F2905">
        <w:rPr>
          <w:rFonts w:hint="eastAsia"/>
          <w:lang w:eastAsia="ja-JP"/>
        </w:rPr>
        <w:t xml:space="preserve">in WP 5C </w:t>
      </w:r>
      <w:r w:rsidR="001F5EFB" w:rsidRPr="001F5EFB">
        <w:t>for the</w:t>
      </w:r>
      <w:r w:rsidR="001F5EFB" w:rsidRPr="001F5EFB">
        <w:rPr>
          <w:rFonts w:hint="eastAsia"/>
        </w:rPr>
        <w:t>ir</w:t>
      </w:r>
      <w:r w:rsidR="001F5EFB" w:rsidRPr="001F5EFB">
        <w:t xml:space="preserve"> hard work.</w:t>
      </w:r>
      <w:r w:rsidR="001F5EFB" w:rsidRPr="001F5EFB">
        <w:rPr>
          <w:rFonts w:hint="eastAsia"/>
        </w:rPr>
        <w:t xml:space="preserve"> The Chairman thanked Mr. Glass</w:t>
      </w:r>
      <w:r w:rsidR="001F5EFB">
        <w:rPr>
          <w:rFonts w:hint="eastAsia"/>
          <w:lang w:eastAsia="ja-JP"/>
        </w:rPr>
        <w:t xml:space="preserve"> for his </w:t>
      </w:r>
      <w:r w:rsidR="001F5EFB" w:rsidRPr="001F5EFB">
        <w:rPr>
          <w:lang w:eastAsia="ja-JP"/>
        </w:rPr>
        <w:t>leadership and contribution</w:t>
      </w:r>
      <w:r w:rsidR="001F5EFB">
        <w:rPr>
          <w:rFonts w:hint="eastAsia"/>
          <w:lang w:eastAsia="ja-JP"/>
        </w:rPr>
        <w:t xml:space="preserve"> in WP 5C since 2007. </w:t>
      </w:r>
    </w:p>
    <w:p w:rsidR="00A25EF0" w:rsidRDefault="0000284A" w:rsidP="00A25EF0">
      <w:pPr>
        <w:rPr>
          <w:lang w:eastAsia="ja-JP"/>
        </w:rPr>
      </w:pPr>
      <w:r w:rsidRPr="001F5EFB">
        <w:rPr>
          <w:rFonts w:hint="eastAsia"/>
        </w:rPr>
        <w:t>The Chairman</w:t>
      </w:r>
      <w:r>
        <w:rPr>
          <w:rFonts w:hint="eastAsia"/>
          <w:lang w:eastAsia="ja-JP"/>
        </w:rPr>
        <w:t xml:space="preserve"> indicated that, the successor of Mr. Glass may be appointed during the next RA and WRC period, at least on a provisional basis, by the next Study Group Chairman since the name of the WP Chairman would be neede</w:t>
      </w:r>
      <w:r w:rsidR="00A25EF0">
        <w:rPr>
          <w:rFonts w:hint="eastAsia"/>
          <w:lang w:eastAsia="ja-JP"/>
        </w:rPr>
        <w:t>d in circulating the invitation</w:t>
      </w:r>
      <w:r>
        <w:rPr>
          <w:rFonts w:hint="eastAsia"/>
          <w:lang w:eastAsia="ja-JP"/>
        </w:rPr>
        <w:t xml:space="preserve"> letter for the WP meeting.</w:t>
      </w:r>
    </w:p>
    <w:p w:rsidR="003364E2" w:rsidRPr="00A25EF0" w:rsidRDefault="003364E2" w:rsidP="00A25EF0">
      <w:pPr>
        <w:spacing w:before="240"/>
        <w:rPr>
          <w:b/>
          <w:szCs w:val="28"/>
          <w:lang w:eastAsia="ja-JP"/>
        </w:rPr>
      </w:pPr>
      <w:r w:rsidRPr="00A25EF0">
        <w:rPr>
          <w:b/>
          <w:szCs w:val="28"/>
        </w:rPr>
        <w:t>8</w:t>
      </w:r>
      <w:r w:rsidRPr="00A25EF0">
        <w:rPr>
          <w:b/>
          <w:szCs w:val="28"/>
        </w:rPr>
        <w:tab/>
        <w:t xml:space="preserve">Consideration of </w:t>
      </w:r>
      <w:r w:rsidRPr="00A25EF0">
        <w:rPr>
          <w:b/>
          <w:szCs w:val="28"/>
          <w:lang w:eastAsia="ja-JP"/>
        </w:rPr>
        <w:t>other inputs</w:t>
      </w:r>
    </w:p>
    <w:p w:rsidR="003364E2" w:rsidRDefault="003364E2" w:rsidP="003364E2">
      <w:pPr>
        <w:pStyle w:val="Heading2"/>
      </w:pPr>
      <w:r>
        <w:rPr>
          <w:lang w:eastAsia="ja-JP"/>
        </w:rPr>
        <w:t>8.</w:t>
      </w:r>
      <w:r>
        <w:rPr>
          <w:rFonts w:hint="eastAsia"/>
          <w:lang w:eastAsia="ja-JP"/>
        </w:rPr>
        <w:t>1</w:t>
      </w:r>
      <w:r w:rsidRPr="007B29D2">
        <w:tab/>
        <w:t xml:space="preserve">Liaison </w:t>
      </w:r>
      <w:r>
        <w:t>with</w:t>
      </w:r>
      <w:r w:rsidRPr="007B29D2">
        <w:t xml:space="preserve"> </w:t>
      </w:r>
      <w:r>
        <w:t>other groups</w:t>
      </w:r>
    </w:p>
    <w:p w:rsidR="003364E2" w:rsidRDefault="003364E2" w:rsidP="003364E2">
      <w:pPr>
        <w:pStyle w:val="Heading3"/>
        <w:rPr>
          <w:lang w:eastAsia="ja-JP"/>
        </w:rPr>
      </w:pPr>
      <w:r>
        <w:t>8.</w:t>
      </w:r>
      <w:r>
        <w:rPr>
          <w:rFonts w:hint="eastAsia"/>
          <w:lang w:eastAsia="ja-JP"/>
        </w:rPr>
        <w:t>1</w:t>
      </w:r>
      <w:r>
        <w:t>.1</w:t>
      </w:r>
      <w:r>
        <w:tab/>
        <w:t xml:space="preserve">Liaison with Study Group </w:t>
      </w:r>
      <w:r>
        <w:rPr>
          <w:rFonts w:hint="eastAsia"/>
          <w:lang w:eastAsia="ja-JP"/>
        </w:rPr>
        <w:t>1</w:t>
      </w:r>
    </w:p>
    <w:p w:rsidR="003364E2" w:rsidRDefault="003364E2" w:rsidP="003364E2">
      <w:pPr>
        <w:rPr>
          <w:b/>
        </w:rPr>
      </w:pPr>
      <w:r w:rsidRPr="007A48A8">
        <w:rPr>
          <w:b/>
        </w:rPr>
        <w:t xml:space="preserve">Document </w:t>
      </w:r>
      <w:hyperlink r:id="rId81" w:history="1">
        <w:r w:rsidRPr="001870EB">
          <w:rPr>
            <w:rStyle w:val="Hyperlink"/>
            <w:b/>
          </w:rPr>
          <w:t>5/</w:t>
        </w:r>
        <w:r w:rsidRPr="001870EB">
          <w:rPr>
            <w:rStyle w:val="Hyperlink"/>
            <w:rFonts w:hint="eastAsia"/>
            <w:b/>
            <w:lang w:eastAsia="ja-JP"/>
          </w:rPr>
          <w:t>195</w:t>
        </w:r>
      </w:hyperlink>
      <w:r>
        <w:rPr>
          <w:b/>
        </w:rPr>
        <w:t xml:space="preserve"> </w:t>
      </w:r>
      <w:r w:rsidR="001870EB">
        <w:rPr>
          <w:rFonts w:hint="eastAsia"/>
          <w:b/>
          <w:lang w:eastAsia="ja-JP"/>
        </w:rPr>
        <w:t>(</w:t>
      </w:r>
      <w:r w:rsidR="001870EB" w:rsidRPr="001870EB">
        <w:rPr>
          <w:b/>
          <w:lang w:eastAsia="ja-JP"/>
        </w:rPr>
        <w:t>SG 1</w:t>
      </w:r>
      <w:r w:rsidR="001870EB">
        <w:rPr>
          <w:rFonts w:hint="eastAsia"/>
          <w:b/>
          <w:lang w:eastAsia="ja-JP"/>
        </w:rPr>
        <w:t xml:space="preserve">) </w:t>
      </w:r>
      <w:r>
        <w:rPr>
          <w:b/>
        </w:rPr>
        <w:t xml:space="preserve">- </w:t>
      </w:r>
      <w:r w:rsidR="001870EB" w:rsidRPr="001870EB">
        <w:rPr>
          <w:b/>
        </w:rPr>
        <w:t>Liaison statement for information to ITU-R Study Group 6 and ITU-T Study Group 15 (copy to ITU-R Study Groups 5 and 7 and ITU-D Study Group 2) (Question ITU-R 221/1) - Liaison activities with CENELEC</w:t>
      </w:r>
    </w:p>
    <w:p w:rsidR="002321FA" w:rsidRPr="002321FA" w:rsidRDefault="002321FA" w:rsidP="008A3D57">
      <w:pPr>
        <w:rPr>
          <w:lang w:eastAsia="ja-JP"/>
        </w:rPr>
      </w:pPr>
      <w:r>
        <w:rPr>
          <w:rFonts w:hint="eastAsia"/>
          <w:lang w:eastAsia="ja-JP"/>
        </w:rPr>
        <w:t xml:space="preserve">As a </w:t>
      </w:r>
      <w:r w:rsidR="002D1467">
        <w:rPr>
          <w:rFonts w:hint="eastAsia"/>
          <w:lang w:eastAsia="ja-JP"/>
        </w:rPr>
        <w:t>V</w:t>
      </w:r>
      <w:r>
        <w:rPr>
          <w:rFonts w:hint="eastAsia"/>
          <w:lang w:eastAsia="ja-JP"/>
        </w:rPr>
        <w:t xml:space="preserve">ice-chairman of Study Group 1, </w:t>
      </w:r>
      <w:r w:rsidRPr="002321FA">
        <w:rPr>
          <w:lang w:eastAsia="ja-JP"/>
        </w:rPr>
        <w:t>Dr. Mazar</w:t>
      </w:r>
      <w:r>
        <w:rPr>
          <w:rFonts w:hint="eastAsia"/>
          <w:lang w:eastAsia="ja-JP"/>
        </w:rPr>
        <w:t xml:space="preserve"> (Israel) explained the </w:t>
      </w:r>
      <w:r>
        <w:rPr>
          <w:lang w:eastAsia="ja-JP"/>
        </w:rPr>
        <w:t>background</w:t>
      </w:r>
      <w:r>
        <w:rPr>
          <w:rFonts w:hint="eastAsia"/>
          <w:lang w:eastAsia="ja-JP"/>
        </w:rPr>
        <w:t xml:space="preserve"> of this </w:t>
      </w:r>
      <w:r>
        <w:rPr>
          <w:lang w:eastAsia="ja-JP"/>
        </w:rPr>
        <w:t>liaison</w:t>
      </w:r>
      <w:r>
        <w:rPr>
          <w:rFonts w:hint="eastAsia"/>
          <w:lang w:eastAsia="ja-JP"/>
        </w:rPr>
        <w:t xml:space="preserve"> statement</w:t>
      </w:r>
      <w:r w:rsidR="00E1714B">
        <w:rPr>
          <w:rFonts w:hint="eastAsia"/>
          <w:lang w:eastAsia="ja-JP"/>
        </w:rPr>
        <w:t>. As</w:t>
      </w:r>
      <w:r w:rsidR="005D23E7">
        <w:rPr>
          <w:rFonts w:hint="eastAsia"/>
          <w:lang w:eastAsia="ja-JP"/>
        </w:rPr>
        <w:t xml:space="preserve"> PLT may be operated in</w:t>
      </w:r>
      <w:r>
        <w:rPr>
          <w:rFonts w:hint="eastAsia"/>
          <w:lang w:eastAsia="ja-JP"/>
        </w:rPr>
        <w:t xml:space="preserve"> the frequency range of </w:t>
      </w:r>
      <w:r w:rsidR="005D23E7">
        <w:rPr>
          <w:rFonts w:hint="eastAsia"/>
          <w:lang w:eastAsia="ja-JP"/>
        </w:rPr>
        <w:t xml:space="preserve">up to </w:t>
      </w:r>
      <w:r>
        <w:rPr>
          <w:rFonts w:hint="eastAsia"/>
          <w:lang w:eastAsia="ja-JP"/>
        </w:rPr>
        <w:t xml:space="preserve">1 GHz, it may interfere with the </w:t>
      </w:r>
      <w:r>
        <w:rPr>
          <w:lang w:eastAsia="ja-JP"/>
        </w:rPr>
        <w:t>terrestrial</w:t>
      </w:r>
      <w:r w:rsidR="005D23E7">
        <w:rPr>
          <w:rFonts w:hint="eastAsia"/>
          <w:lang w:eastAsia="ja-JP"/>
        </w:rPr>
        <w:t xml:space="preserve"> applications</w:t>
      </w:r>
      <w:r w:rsidR="00596E3B">
        <w:rPr>
          <w:rFonts w:hint="eastAsia"/>
          <w:lang w:eastAsia="ja-JP"/>
        </w:rPr>
        <w:t xml:space="preserve"> including </w:t>
      </w:r>
      <w:r>
        <w:rPr>
          <w:rFonts w:hint="eastAsia"/>
          <w:lang w:eastAsia="ja-JP"/>
        </w:rPr>
        <w:t>IMT and broadcasting systems operated below 1 GHz</w:t>
      </w:r>
      <w:r w:rsidR="00E1714B">
        <w:rPr>
          <w:rFonts w:hint="eastAsia"/>
          <w:lang w:eastAsia="ja-JP"/>
        </w:rPr>
        <w:t xml:space="preserve"> and </w:t>
      </w:r>
      <w:r>
        <w:rPr>
          <w:rFonts w:hint="eastAsia"/>
          <w:lang w:eastAsia="ja-JP"/>
        </w:rPr>
        <w:t xml:space="preserve">this </w:t>
      </w:r>
      <w:r>
        <w:rPr>
          <w:lang w:eastAsia="ja-JP"/>
        </w:rPr>
        <w:t>liaison</w:t>
      </w:r>
      <w:r>
        <w:rPr>
          <w:rFonts w:hint="eastAsia"/>
          <w:lang w:eastAsia="ja-JP"/>
        </w:rPr>
        <w:t xml:space="preserve"> statement was sent to </w:t>
      </w:r>
      <w:r w:rsidR="005D23E7">
        <w:rPr>
          <w:rFonts w:hint="eastAsia"/>
          <w:lang w:eastAsia="ja-JP"/>
        </w:rPr>
        <w:t xml:space="preserve">draw the attention of </w:t>
      </w:r>
      <w:r>
        <w:rPr>
          <w:rFonts w:hint="eastAsia"/>
          <w:lang w:eastAsia="ja-JP"/>
        </w:rPr>
        <w:t>ITU-R Study Group 6</w:t>
      </w:r>
      <w:r w:rsidR="00E1714B">
        <w:rPr>
          <w:rFonts w:hint="eastAsia"/>
          <w:lang w:eastAsia="ja-JP"/>
        </w:rPr>
        <w:t xml:space="preserve"> and copy to ITU-R Study Group 5</w:t>
      </w:r>
      <w:r>
        <w:rPr>
          <w:rFonts w:hint="eastAsia"/>
          <w:lang w:eastAsia="ja-JP"/>
        </w:rPr>
        <w:t>.</w:t>
      </w:r>
      <w:r w:rsidR="002D1467">
        <w:rPr>
          <w:rFonts w:hint="eastAsia"/>
          <w:lang w:eastAsia="ja-JP"/>
        </w:rPr>
        <w:t xml:space="preserve"> </w:t>
      </w:r>
      <w:r>
        <w:rPr>
          <w:rFonts w:hint="eastAsia"/>
          <w:lang w:eastAsia="ja-JP"/>
        </w:rPr>
        <w:t>This document was noted for information.</w:t>
      </w:r>
    </w:p>
    <w:p w:rsidR="003364E2" w:rsidRDefault="003364E2" w:rsidP="003364E2">
      <w:pPr>
        <w:rPr>
          <w:b/>
          <w:lang w:eastAsia="ja-JP"/>
        </w:rPr>
      </w:pPr>
      <w:r>
        <w:rPr>
          <w:b/>
          <w:lang w:eastAsia="ja-JP"/>
        </w:rPr>
        <w:t xml:space="preserve">Document </w:t>
      </w:r>
      <w:hyperlink r:id="rId82" w:history="1">
        <w:r w:rsidRPr="001870EB">
          <w:rPr>
            <w:rStyle w:val="Hyperlink"/>
            <w:b/>
            <w:lang w:eastAsia="ja-JP"/>
          </w:rPr>
          <w:t>5/</w:t>
        </w:r>
        <w:r w:rsidRPr="001870EB">
          <w:rPr>
            <w:rStyle w:val="Hyperlink"/>
            <w:rFonts w:hint="eastAsia"/>
            <w:b/>
            <w:lang w:eastAsia="ja-JP"/>
          </w:rPr>
          <w:t>237</w:t>
        </w:r>
      </w:hyperlink>
      <w:r>
        <w:rPr>
          <w:b/>
          <w:lang w:eastAsia="ja-JP"/>
        </w:rPr>
        <w:t xml:space="preserve"> </w:t>
      </w:r>
      <w:r w:rsidR="001870EB">
        <w:rPr>
          <w:rFonts w:hint="eastAsia"/>
          <w:b/>
          <w:lang w:eastAsia="ja-JP"/>
        </w:rPr>
        <w:t>(</w:t>
      </w:r>
      <w:r w:rsidR="001870EB" w:rsidRPr="001870EB">
        <w:rPr>
          <w:b/>
          <w:lang w:eastAsia="ja-JP"/>
        </w:rPr>
        <w:t>Chairman, SG 1</w:t>
      </w:r>
      <w:r w:rsidR="001870EB">
        <w:rPr>
          <w:rFonts w:hint="eastAsia"/>
          <w:b/>
          <w:lang w:eastAsia="ja-JP"/>
        </w:rPr>
        <w:t xml:space="preserve">) </w:t>
      </w:r>
      <w:r>
        <w:rPr>
          <w:b/>
          <w:lang w:eastAsia="ja-JP"/>
        </w:rPr>
        <w:t xml:space="preserve">- </w:t>
      </w:r>
      <w:r w:rsidR="001870EB" w:rsidRPr="001870EB">
        <w:rPr>
          <w:b/>
          <w:lang w:eastAsia="ja-JP"/>
        </w:rPr>
        <w:t>Note to Chairmen of Study Group 5 - Suppression of Opinion ITU-R 95</w:t>
      </w:r>
    </w:p>
    <w:p w:rsidR="002321FA" w:rsidRDefault="002321FA" w:rsidP="003364E2">
      <w:pPr>
        <w:rPr>
          <w:lang w:eastAsia="ja-JP"/>
        </w:rPr>
      </w:pPr>
      <w:r>
        <w:rPr>
          <w:rFonts w:hint="eastAsia"/>
          <w:lang w:eastAsia="ja-JP"/>
        </w:rPr>
        <w:t xml:space="preserve">The </w:t>
      </w:r>
      <w:r>
        <w:rPr>
          <w:lang w:eastAsia="ja-JP"/>
        </w:rPr>
        <w:t>Chai</w:t>
      </w:r>
      <w:r>
        <w:rPr>
          <w:rFonts w:hint="eastAsia"/>
          <w:lang w:eastAsia="ja-JP"/>
        </w:rPr>
        <w:t>r</w:t>
      </w:r>
      <w:r>
        <w:rPr>
          <w:lang w:eastAsia="ja-JP"/>
        </w:rPr>
        <w:t>man</w:t>
      </w:r>
      <w:r>
        <w:rPr>
          <w:rFonts w:hint="eastAsia"/>
          <w:lang w:eastAsia="ja-JP"/>
        </w:rPr>
        <w:t xml:space="preserve"> </w:t>
      </w:r>
      <w:r w:rsidR="005D23E7">
        <w:rPr>
          <w:rFonts w:hint="eastAsia"/>
          <w:lang w:eastAsia="ja-JP"/>
        </w:rPr>
        <w:t>explained</w:t>
      </w:r>
      <w:r>
        <w:rPr>
          <w:rFonts w:hint="eastAsia"/>
          <w:lang w:eastAsia="ja-JP"/>
        </w:rPr>
        <w:t xml:space="preserve"> that Study Group 5 had already agreed to suppress Opinion ITU-R 95</w:t>
      </w:r>
      <w:r w:rsidR="005D23E7">
        <w:rPr>
          <w:rFonts w:hint="eastAsia"/>
          <w:lang w:eastAsia="ja-JP"/>
        </w:rPr>
        <w:t xml:space="preserve"> and Study Group 1 supported the same course of action</w:t>
      </w:r>
      <w:r w:rsidR="00C0319F">
        <w:rPr>
          <w:rFonts w:hint="eastAsia"/>
          <w:lang w:eastAsia="ja-JP"/>
        </w:rPr>
        <w:t>.</w:t>
      </w:r>
      <w:r w:rsidR="002D1467">
        <w:rPr>
          <w:rFonts w:hint="eastAsia"/>
          <w:lang w:eastAsia="ja-JP"/>
        </w:rPr>
        <w:t xml:space="preserve"> </w:t>
      </w:r>
      <w:r>
        <w:rPr>
          <w:rFonts w:hint="eastAsia"/>
          <w:lang w:eastAsia="ja-JP"/>
        </w:rPr>
        <w:t xml:space="preserve">This document was noted. </w:t>
      </w:r>
    </w:p>
    <w:p w:rsidR="003364E2" w:rsidRDefault="003364E2" w:rsidP="003364E2">
      <w:pPr>
        <w:pStyle w:val="Heading3"/>
        <w:rPr>
          <w:lang w:eastAsia="ja-JP"/>
        </w:rPr>
      </w:pPr>
      <w:r>
        <w:rPr>
          <w:lang w:eastAsia="ja-JP"/>
        </w:rPr>
        <w:t>8.</w:t>
      </w:r>
      <w:r>
        <w:rPr>
          <w:rFonts w:hint="eastAsia"/>
          <w:lang w:eastAsia="ja-JP"/>
        </w:rPr>
        <w:t>1</w:t>
      </w:r>
      <w:r>
        <w:rPr>
          <w:lang w:eastAsia="ja-JP"/>
        </w:rPr>
        <w:t>.2</w:t>
      </w:r>
      <w:r>
        <w:rPr>
          <w:lang w:eastAsia="ja-JP"/>
        </w:rPr>
        <w:tab/>
        <w:t xml:space="preserve">Liaison with Study Group </w:t>
      </w:r>
      <w:r>
        <w:rPr>
          <w:rFonts w:hint="eastAsia"/>
          <w:lang w:eastAsia="ja-JP"/>
        </w:rPr>
        <w:t>4</w:t>
      </w:r>
    </w:p>
    <w:p w:rsidR="003364E2" w:rsidRDefault="003364E2" w:rsidP="003364E2">
      <w:pPr>
        <w:rPr>
          <w:b/>
          <w:lang w:eastAsia="ja-JP"/>
        </w:rPr>
      </w:pPr>
      <w:r>
        <w:rPr>
          <w:b/>
          <w:lang w:eastAsia="ja-JP"/>
        </w:rPr>
        <w:t xml:space="preserve">Document </w:t>
      </w:r>
      <w:hyperlink r:id="rId83" w:history="1">
        <w:r w:rsidRPr="004372CB">
          <w:rPr>
            <w:rStyle w:val="Hyperlink"/>
            <w:b/>
            <w:lang w:eastAsia="ja-JP"/>
          </w:rPr>
          <w:t>5/</w:t>
        </w:r>
        <w:r w:rsidRPr="004372CB">
          <w:rPr>
            <w:rStyle w:val="Hyperlink"/>
            <w:rFonts w:hint="eastAsia"/>
            <w:b/>
            <w:lang w:eastAsia="ja-JP"/>
          </w:rPr>
          <w:t>250</w:t>
        </w:r>
      </w:hyperlink>
      <w:r>
        <w:rPr>
          <w:b/>
          <w:lang w:eastAsia="ja-JP"/>
        </w:rPr>
        <w:t xml:space="preserve"> </w:t>
      </w:r>
      <w:r w:rsidR="004372CB">
        <w:rPr>
          <w:rFonts w:hint="eastAsia"/>
          <w:b/>
          <w:lang w:eastAsia="ja-JP"/>
        </w:rPr>
        <w:t>(</w:t>
      </w:r>
      <w:r w:rsidR="004372CB" w:rsidRPr="004372CB">
        <w:rPr>
          <w:b/>
          <w:lang w:eastAsia="ja-JP"/>
        </w:rPr>
        <w:t>Chairman, Study Group 4</w:t>
      </w:r>
      <w:r w:rsidR="004372CB">
        <w:rPr>
          <w:rFonts w:hint="eastAsia"/>
          <w:b/>
          <w:lang w:eastAsia="ja-JP"/>
        </w:rPr>
        <w:t xml:space="preserve">) </w:t>
      </w:r>
      <w:r>
        <w:rPr>
          <w:b/>
          <w:lang w:eastAsia="ja-JP"/>
        </w:rPr>
        <w:t xml:space="preserve">- </w:t>
      </w:r>
      <w:r w:rsidR="004372CB" w:rsidRPr="004372CB">
        <w:rPr>
          <w:b/>
          <w:lang w:eastAsia="ja-JP"/>
        </w:rPr>
        <w:t>Note to Chairmen of Study Groups 1, 5 and 6 - Suppression of Opinion ITU-R 95</w:t>
      </w:r>
    </w:p>
    <w:p w:rsidR="00C0319F" w:rsidRDefault="005D23E7" w:rsidP="003364E2">
      <w:pPr>
        <w:rPr>
          <w:lang w:eastAsia="ja-JP"/>
        </w:rPr>
      </w:pPr>
      <w:r>
        <w:rPr>
          <w:rFonts w:hint="eastAsia"/>
          <w:lang w:eastAsia="ja-JP"/>
        </w:rPr>
        <w:t xml:space="preserve">The </w:t>
      </w:r>
      <w:r>
        <w:rPr>
          <w:lang w:eastAsia="ja-JP"/>
        </w:rPr>
        <w:t>Chai</w:t>
      </w:r>
      <w:r>
        <w:rPr>
          <w:rFonts w:hint="eastAsia"/>
          <w:lang w:eastAsia="ja-JP"/>
        </w:rPr>
        <w:t>r</w:t>
      </w:r>
      <w:r>
        <w:rPr>
          <w:lang w:eastAsia="ja-JP"/>
        </w:rPr>
        <w:t>man</w:t>
      </w:r>
      <w:r>
        <w:rPr>
          <w:rFonts w:hint="eastAsia"/>
          <w:lang w:eastAsia="ja-JP"/>
        </w:rPr>
        <w:t xml:space="preserve"> explained that this document </w:t>
      </w:r>
      <w:r w:rsidR="00C0319F">
        <w:rPr>
          <w:rFonts w:hint="eastAsia"/>
          <w:lang w:eastAsia="ja-JP"/>
        </w:rPr>
        <w:t xml:space="preserve">which </w:t>
      </w:r>
      <w:r>
        <w:rPr>
          <w:rFonts w:hint="eastAsia"/>
          <w:lang w:eastAsia="ja-JP"/>
        </w:rPr>
        <w:t xml:space="preserve">also dealt with the same topic as that in the previous document and Study Group 4 supported the </w:t>
      </w:r>
      <w:r>
        <w:rPr>
          <w:lang w:eastAsia="ja-JP"/>
        </w:rPr>
        <w:t>suppression</w:t>
      </w:r>
      <w:r>
        <w:rPr>
          <w:rFonts w:hint="eastAsia"/>
          <w:lang w:eastAsia="ja-JP"/>
        </w:rPr>
        <w:t xml:space="preserve"> of Opinion ITU-R 95</w:t>
      </w:r>
      <w:r w:rsidR="00C0319F">
        <w:rPr>
          <w:rFonts w:hint="eastAsia"/>
          <w:lang w:eastAsia="ja-JP"/>
        </w:rPr>
        <w:t xml:space="preserve"> as well</w:t>
      </w:r>
      <w:r>
        <w:rPr>
          <w:rFonts w:hint="eastAsia"/>
          <w:lang w:eastAsia="ja-JP"/>
        </w:rPr>
        <w:t>.</w:t>
      </w:r>
    </w:p>
    <w:p w:rsidR="005D23E7" w:rsidRDefault="005D23E7" w:rsidP="003364E2">
      <w:pPr>
        <w:rPr>
          <w:lang w:eastAsia="ja-JP"/>
        </w:rPr>
      </w:pPr>
      <w:r>
        <w:rPr>
          <w:rFonts w:hint="eastAsia"/>
          <w:lang w:eastAsia="ja-JP"/>
        </w:rPr>
        <w:t>This document was noted for information</w:t>
      </w:r>
      <w:r w:rsidR="002D1467">
        <w:rPr>
          <w:rFonts w:hint="eastAsia"/>
          <w:lang w:eastAsia="ja-JP"/>
        </w:rPr>
        <w:t>, and it was confirmed by the meeting that suppression of Opinion ITU-R 95 was agreed by all the relevant Study Groups</w:t>
      </w:r>
      <w:r>
        <w:rPr>
          <w:rFonts w:hint="eastAsia"/>
          <w:lang w:eastAsia="ja-JP"/>
        </w:rPr>
        <w:t>.</w:t>
      </w:r>
    </w:p>
    <w:p w:rsidR="003364E2" w:rsidRDefault="003364E2" w:rsidP="002D1467">
      <w:pPr>
        <w:spacing w:before="240"/>
        <w:rPr>
          <w:b/>
          <w:lang w:eastAsia="ja-JP"/>
        </w:rPr>
      </w:pPr>
      <w:r>
        <w:rPr>
          <w:b/>
          <w:lang w:eastAsia="ja-JP"/>
        </w:rPr>
        <w:t xml:space="preserve">Document </w:t>
      </w:r>
      <w:hyperlink r:id="rId84" w:history="1">
        <w:r w:rsidRPr="004372CB">
          <w:rPr>
            <w:rStyle w:val="Hyperlink"/>
            <w:b/>
            <w:lang w:eastAsia="ja-JP"/>
          </w:rPr>
          <w:t>5/</w:t>
        </w:r>
        <w:r w:rsidRPr="004372CB">
          <w:rPr>
            <w:rStyle w:val="Hyperlink"/>
            <w:rFonts w:hint="eastAsia"/>
            <w:b/>
            <w:lang w:eastAsia="ja-JP"/>
          </w:rPr>
          <w:t>261</w:t>
        </w:r>
      </w:hyperlink>
      <w:r>
        <w:rPr>
          <w:b/>
          <w:lang w:eastAsia="ja-JP"/>
        </w:rPr>
        <w:t xml:space="preserve"> </w:t>
      </w:r>
      <w:r w:rsidR="004372CB">
        <w:rPr>
          <w:rFonts w:hint="eastAsia"/>
          <w:b/>
          <w:lang w:eastAsia="ja-JP"/>
        </w:rPr>
        <w:t>(</w:t>
      </w:r>
      <w:r w:rsidR="004372CB" w:rsidRPr="004372CB">
        <w:rPr>
          <w:b/>
          <w:lang w:eastAsia="ja-JP"/>
        </w:rPr>
        <w:t>WP 5C</w:t>
      </w:r>
      <w:r w:rsidR="004372CB">
        <w:rPr>
          <w:rFonts w:hint="eastAsia"/>
          <w:b/>
          <w:lang w:eastAsia="ja-JP"/>
        </w:rPr>
        <w:t xml:space="preserve">) </w:t>
      </w:r>
      <w:r>
        <w:rPr>
          <w:b/>
          <w:lang w:eastAsia="ja-JP"/>
        </w:rPr>
        <w:t xml:space="preserve">- </w:t>
      </w:r>
      <w:r w:rsidR="004372CB" w:rsidRPr="004372CB">
        <w:rPr>
          <w:b/>
          <w:lang w:eastAsia="ja-JP"/>
        </w:rPr>
        <w:t>Reply liaison statement to Working Party 4C, Study Group 4 and Study Group 5 (with information to Working Parties 3M, 4A, 4B, 5A, 5B, 7A, 7B, 7C and 7D) - WRC-15 agenda item 1.10</w:t>
      </w:r>
    </w:p>
    <w:p w:rsidR="005D23E7" w:rsidRDefault="005D23E7" w:rsidP="005D23E7">
      <w:pPr>
        <w:rPr>
          <w:b/>
          <w:lang w:eastAsia="ja-JP"/>
        </w:rPr>
      </w:pPr>
      <w:r>
        <w:rPr>
          <w:b/>
          <w:lang w:eastAsia="ja-JP"/>
        </w:rPr>
        <w:t xml:space="preserve">Document </w:t>
      </w:r>
      <w:hyperlink r:id="rId85" w:history="1">
        <w:r w:rsidRPr="001D3B11">
          <w:rPr>
            <w:rStyle w:val="Hyperlink"/>
            <w:b/>
            <w:lang w:eastAsia="ja-JP"/>
          </w:rPr>
          <w:t>5/</w:t>
        </w:r>
        <w:r w:rsidRPr="001D3B11">
          <w:rPr>
            <w:rStyle w:val="Hyperlink"/>
            <w:rFonts w:hint="eastAsia"/>
            <w:b/>
            <w:lang w:eastAsia="ja-JP"/>
          </w:rPr>
          <w:t>262</w:t>
        </w:r>
      </w:hyperlink>
      <w:r>
        <w:rPr>
          <w:b/>
          <w:lang w:eastAsia="ja-JP"/>
        </w:rPr>
        <w:t xml:space="preserve"> </w:t>
      </w:r>
      <w:r>
        <w:rPr>
          <w:rFonts w:hint="eastAsia"/>
          <w:b/>
          <w:lang w:eastAsia="ja-JP"/>
        </w:rPr>
        <w:t>(</w:t>
      </w:r>
      <w:r w:rsidRPr="001D3B11">
        <w:rPr>
          <w:b/>
          <w:lang w:eastAsia="ja-JP"/>
        </w:rPr>
        <w:t>WP 5C</w:t>
      </w:r>
      <w:r>
        <w:rPr>
          <w:rFonts w:hint="eastAsia"/>
          <w:b/>
          <w:lang w:eastAsia="ja-JP"/>
        </w:rPr>
        <w:t xml:space="preserve">) </w:t>
      </w:r>
      <w:r>
        <w:rPr>
          <w:b/>
          <w:lang w:eastAsia="ja-JP"/>
        </w:rPr>
        <w:t xml:space="preserve">- </w:t>
      </w:r>
      <w:r w:rsidRPr="001D3B11">
        <w:rPr>
          <w:b/>
          <w:lang w:eastAsia="ja-JP"/>
        </w:rPr>
        <w:t xml:space="preserve">Reply liaison statement to Working Party 4A, Study Group 4 and Study Group 5 - WRC-15 agenda item 1.8 </w:t>
      </w:r>
    </w:p>
    <w:p w:rsidR="00C0319F" w:rsidRDefault="008A3D57" w:rsidP="002321FA">
      <w:pPr>
        <w:rPr>
          <w:lang w:eastAsia="ja-JP"/>
        </w:rPr>
      </w:pPr>
      <w:r>
        <w:rPr>
          <w:rFonts w:hint="eastAsia"/>
          <w:lang w:eastAsia="ja-JP"/>
        </w:rPr>
        <w:t xml:space="preserve">Mr. Glass introduced </w:t>
      </w:r>
      <w:r w:rsidR="00C0319F">
        <w:rPr>
          <w:rFonts w:hint="eastAsia"/>
          <w:lang w:eastAsia="ja-JP"/>
        </w:rPr>
        <w:t>these documents</w:t>
      </w:r>
      <w:r>
        <w:rPr>
          <w:rFonts w:hint="eastAsia"/>
          <w:lang w:eastAsia="ja-JP"/>
        </w:rPr>
        <w:t>.</w:t>
      </w:r>
    </w:p>
    <w:p w:rsidR="002321FA" w:rsidRDefault="008A3D57" w:rsidP="002321FA">
      <w:pPr>
        <w:rPr>
          <w:lang w:eastAsia="ja-JP"/>
        </w:rPr>
      </w:pPr>
      <w:r>
        <w:rPr>
          <w:rFonts w:hint="eastAsia"/>
          <w:lang w:eastAsia="ja-JP"/>
        </w:rPr>
        <w:t>Th</w:t>
      </w:r>
      <w:r w:rsidR="00C0319F">
        <w:rPr>
          <w:rFonts w:hint="eastAsia"/>
          <w:lang w:eastAsia="ja-JP"/>
        </w:rPr>
        <w:t xml:space="preserve">e first document </w:t>
      </w:r>
      <w:r w:rsidR="002321FA">
        <w:rPr>
          <w:rFonts w:hint="eastAsia"/>
          <w:lang w:eastAsia="ja-JP"/>
        </w:rPr>
        <w:t xml:space="preserve">was </w:t>
      </w:r>
      <w:r w:rsidR="002321FA" w:rsidRPr="002321FA">
        <w:rPr>
          <w:lang w:eastAsia="ja-JP"/>
        </w:rPr>
        <w:t>a reply liaison statement to W</w:t>
      </w:r>
      <w:r w:rsidR="002321FA">
        <w:rPr>
          <w:rFonts w:hint="eastAsia"/>
          <w:lang w:eastAsia="ja-JP"/>
        </w:rPr>
        <w:t>P 4C from WP 5C which</w:t>
      </w:r>
      <w:r w:rsidR="002321FA" w:rsidRPr="002321FA">
        <w:rPr>
          <w:lang w:eastAsia="ja-JP"/>
        </w:rPr>
        <w:t xml:space="preserve"> </w:t>
      </w:r>
      <w:r w:rsidR="00646081">
        <w:rPr>
          <w:rFonts w:hint="eastAsia"/>
          <w:lang w:eastAsia="ja-JP"/>
        </w:rPr>
        <w:t xml:space="preserve">was </w:t>
      </w:r>
      <w:r w:rsidR="002321FA" w:rsidRPr="002321FA">
        <w:rPr>
          <w:lang w:eastAsia="ja-JP"/>
        </w:rPr>
        <w:t>brought to the attention of Study Group</w:t>
      </w:r>
      <w:r w:rsidR="002321FA">
        <w:rPr>
          <w:rFonts w:hint="eastAsia"/>
          <w:lang w:eastAsia="ja-JP"/>
        </w:rPr>
        <w:t>s</w:t>
      </w:r>
      <w:r w:rsidR="002321FA" w:rsidRPr="002321FA">
        <w:rPr>
          <w:lang w:eastAsia="ja-JP"/>
        </w:rPr>
        <w:t xml:space="preserve"> 5 </w:t>
      </w:r>
      <w:r w:rsidR="002321FA">
        <w:rPr>
          <w:rFonts w:hint="eastAsia"/>
          <w:lang w:eastAsia="ja-JP"/>
        </w:rPr>
        <w:t xml:space="preserve">and 4 </w:t>
      </w:r>
      <w:r w:rsidR="002321FA" w:rsidRPr="002321FA">
        <w:rPr>
          <w:lang w:eastAsia="ja-JP"/>
        </w:rPr>
        <w:t xml:space="preserve">as well because there </w:t>
      </w:r>
      <w:r w:rsidR="002321FA">
        <w:rPr>
          <w:rFonts w:hint="eastAsia"/>
          <w:lang w:eastAsia="ja-JP"/>
        </w:rPr>
        <w:t>was</w:t>
      </w:r>
      <w:r w:rsidR="002321FA" w:rsidRPr="002321FA">
        <w:rPr>
          <w:lang w:eastAsia="ja-JP"/>
        </w:rPr>
        <w:t xml:space="preserve"> a request to </w:t>
      </w:r>
      <w:r w:rsidR="005D23E7">
        <w:rPr>
          <w:rFonts w:hint="eastAsia"/>
          <w:lang w:eastAsia="ja-JP"/>
        </w:rPr>
        <w:t>resolve</w:t>
      </w:r>
      <w:r w:rsidR="002321FA" w:rsidRPr="002321FA">
        <w:rPr>
          <w:lang w:eastAsia="ja-JP"/>
        </w:rPr>
        <w:t xml:space="preserve"> an issue </w:t>
      </w:r>
      <w:r w:rsidR="002321FA">
        <w:rPr>
          <w:rFonts w:hint="eastAsia"/>
          <w:lang w:eastAsia="ja-JP"/>
        </w:rPr>
        <w:t xml:space="preserve">of </w:t>
      </w:r>
      <w:r w:rsidR="005D23E7">
        <w:rPr>
          <w:rFonts w:hint="eastAsia"/>
          <w:lang w:eastAsia="ja-JP"/>
        </w:rPr>
        <w:t xml:space="preserve">recently </w:t>
      </w:r>
      <w:r w:rsidR="005D23E7">
        <w:rPr>
          <w:rFonts w:hint="eastAsia"/>
          <w:lang w:eastAsia="ja-JP"/>
        </w:rPr>
        <w:lastRenderedPageBreak/>
        <w:t xml:space="preserve">approved </w:t>
      </w:r>
      <w:r w:rsidR="002321FA" w:rsidRPr="002321FA">
        <w:rPr>
          <w:lang w:eastAsia="ja-JP"/>
        </w:rPr>
        <w:t>Report ITU-R M.[MSS SHARE]</w:t>
      </w:r>
      <w:r w:rsidR="002321FA">
        <w:rPr>
          <w:rFonts w:hint="eastAsia"/>
          <w:lang w:eastAsia="ja-JP"/>
        </w:rPr>
        <w:t xml:space="preserve"> </w:t>
      </w:r>
      <w:r w:rsidR="002321FA" w:rsidRPr="002321FA">
        <w:rPr>
          <w:lang w:eastAsia="ja-JP"/>
        </w:rPr>
        <w:t>at Study Group 4 addressing sharing studies related to WRC-15 agenda item 1.10</w:t>
      </w:r>
      <w:r w:rsidR="002321FA">
        <w:rPr>
          <w:rFonts w:hint="eastAsia"/>
          <w:lang w:eastAsia="ja-JP"/>
        </w:rPr>
        <w:t xml:space="preserve">. More </w:t>
      </w:r>
      <w:r w:rsidR="002321FA">
        <w:rPr>
          <w:lang w:eastAsia="ja-JP"/>
        </w:rPr>
        <w:t>specifically</w:t>
      </w:r>
      <w:r w:rsidR="002321FA">
        <w:rPr>
          <w:rFonts w:hint="eastAsia"/>
          <w:lang w:eastAsia="ja-JP"/>
        </w:rPr>
        <w:t xml:space="preserve">, the </w:t>
      </w:r>
      <w:r w:rsidR="002321FA">
        <w:rPr>
          <w:lang w:eastAsia="ja-JP"/>
        </w:rPr>
        <w:t>liaison</w:t>
      </w:r>
      <w:r w:rsidR="002321FA">
        <w:rPr>
          <w:rFonts w:hint="eastAsia"/>
          <w:lang w:eastAsia="ja-JP"/>
        </w:rPr>
        <w:t xml:space="preserve"> statement was requesting </w:t>
      </w:r>
      <w:r w:rsidR="002321FA">
        <w:t>that the Chairm</w:t>
      </w:r>
      <w:r w:rsidR="00BC6504">
        <w:rPr>
          <w:rFonts w:hint="eastAsia"/>
          <w:lang w:eastAsia="ja-JP"/>
        </w:rPr>
        <w:t>a</w:t>
      </w:r>
      <w:r w:rsidR="002321FA">
        <w:t>n of S</w:t>
      </w:r>
      <w:r w:rsidR="005D23E7">
        <w:rPr>
          <w:rFonts w:hint="eastAsia"/>
          <w:lang w:eastAsia="ja-JP"/>
        </w:rPr>
        <w:t xml:space="preserve">tudy Group </w:t>
      </w:r>
      <w:r w:rsidR="002321FA">
        <w:t xml:space="preserve">5, with concurrence of the </w:t>
      </w:r>
      <w:r w:rsidR="005D23E7">
        <w:rPr>
          <w:rFonts w:hint="eastAsia"/>
          <w:lang w:eastAsia="ja-JP"/>
        </w:rPr>
        <w:t>C</w:t>
      </w:r>
      <w:r w:rsidR="002321FA">
        <w:t>hairman of S</w:t>
      </w:r>
      <w:r w:rsidR="005D23E7">
        <w:rPr>
          <w:rFonts w:hint="eastAsia"/>
          <w:lang w:eastAsia="ja-JP"/>
        </w:rPr>
        <w:t xml:space="preserve">tudy </w:t>
      </w:r>
      <w:r w:rsidR="002321FA">
        <w:t>G</w:t>
      </w:r>
      <w:r w:rsidR="005D23E7">
        <w:rPr>
          <w:rFonts w:hint="eastAsia"/>
          <w:lang w:eastAsia="ja-JP"/>
        </w:rPr>
        <w:t>roup</w:t>
      </w:r>
      <w:r w:rsidR="002321FA">
        <w:t xml:space="preserve"> 4</w:t>
      </w:r>
      <w:r w:rsidR="005D23E7">
        <w:rPr>
          <w:rFonts w:hint="eastAsia"/>
          <w:lang w:eastAsia="ja-JP"/>
        </w:rPr>
        <w:t xml:space="preserve">, </w:t>
      </w:r>
      <w:r w:rsidR="002321FA">
        <w:t>to include a footnote to the title of the Report, before its formal publication</w:t>
      </w:r>
      <w:r w:rsidR="005D23E7">
        <w:rPr>
          <w:rFonts w:hint="eastAsia"/>
          <w:lang w:eastAsia="ja-JP"/>
        </w:rPr>
        <w:t xml:space="preserve"> by BR. The footnote states </w:t>
      </w:r>
      <w:r w:rsidR="002321FA">
        <w:t>“This report contains new studies based on late input from administrations without opportunity to seek the comment of concerned working parties as the expert groups for the services involved.”</w:t>
      </w:r>
    </w:p>
    <w:p w:rsidR="002321FA" w:rsidRDefault="002321FA" w:rsidP="002321FA">
      <w:pPr>
        <w:rPr>
          <w:lang w:eastAsia="ja-JP"/>
        </w:rPr>
      </w:pPr>
      <w:r>
        <w:rPr>
          <w:rFonts w:hint="eastAsia"/>
          <w:lang w:eastAsia="ja-JP"/>
        </w:rPr>
        <w:t>Th</w:t>
      </w:r>
      <w:r w:rsidR="00C0319F">
        <w:rPr>
          <w:rFonts w:hint="eastAsia"/>
          <w:lang w:eastAsia="ja-JP"/>
        </w:rPr>
        <w:t>e second document</w:t>
      </w:r>
      <w:r>
        <w:rPr>
          <w:rFonts w:hint="eastAsia"/>
          <w:lang w:eastAsia="ja-JP"/>
        </w:rPr>
        <w:t xml:space="preserve"> was </w:t>
      </w:r>
      <w:r w:rsidRPr="002321FA">
        <w:rPr>
          <w:lang w:eastAsia="ja-JP"/>
        </w:rPr>
        <w:t>a reply liaison statement to W</w:t>
      </w:r>
      <w:r>
        <w:rPr>
          <w:rFonts w:hint="eastAsia"/>
          <w:lang w:eastAsia="ja-JP"/>
        </w:rPr>
        <w:t>P 4A from WP 5C, which</w:t>
      </w:r>
      <w:r w:rsidRPr="002321FA">
        <w:rPr>
          <w:lang w:eastAsia="ja-JP"/>
        </w:rPr>
        <w:t xml:space="preserve"> </w:t>
      </w:r>
      <w:r w:rsidR="00646081">
        <w:rPr>
          <w:rFonts w:hint="eastAsia"/>
          <w:lang w:eastAsia="ja-JP"/>
        </w:rPr>
        <w:t xml:space="preserve">was </w:t>
      </w:r>
      <w:r w:rsidRPr="002321FA">
        <w:rPr>
          <w:lang w:eastAsia="ja-JP"/>
        </w:rPr>
        <w:t>brought to the attention of Study Group</w:t>
      </w:r>
      <w:r>
        <w:rPr>
          <w:rFonts w:hint="eastAsia"/>
          <w:lang w:eastAsia="ja-JP"/>
        </w:rPr>
        <w:t>s</w:t>
      </w:r>
      <w:r w:rsidRPr="002321FA">
        <w:rPr>
          <w:lang w:eastAsia="ja-JP"/>
        </w:rPr>
        <w:t xml:space="preserve"> 5 </w:t>
      </w:r>
      <w:r>
        <w:rPr>
          <w:rFonts w:hint="eastAsia"/>
          <w:lang w:eastAsia="ja-JP"/>
        </w:rPr>
        <w:t xml:space="preserve">and 4 </w:t>
      </w:r>
      <w:r w:rsidRPr="002321FA">
        <w:rPr>
          <w:lang w:eastAsia="ja-JP"/>
        </w:rPr>
        <w:t xml:space="preserve">as well because there </w:t>
      </w:r>
      <w:r>
        <w:rPr>
          <w:rFonts w:hint="eastAsia"/>
          <w:lang w:eastAsia="ja-JP"/>
        </w:rPr>
        <w:t>was</w:t>
      </w:r>
      <w:r w:rsidRPr="002321FA">
        <w:rPr>
          <w:lang w:eastAsia="ja-JP"/>
        </w:rPr>
        <w:t xml:space="preserve"> a request to </w:t>
      </w:r>
      <w:r w:rsidR="005D23E7">
        <w:rPr>
          <w:rFonts w:hint="eastAsia"/>
          <w:lang w:eastAsia="ja-JP"/>
        </w:rPr>
        <w:t>resolve</w:t>
      </w:r>
      <w:r w:rsidRPr="002321FA">
        <w:rPr>
          <w:lang w:eastAsia="ja-JP"/>
        </w:rPr>
        <w:t xml:space="preserve"> an issue </w:t>
      </w:r>
      <w:r>
        <w:rPr>
          <w:rFonts w:hint="eastAsia"/>
          <w:lang w:eastAsia="ja-JP"/>
        </w:rPr>
        <w:t xml:space="preserve">of </w:t>
      </w:r>
      <w:r w:rsidR="005D23E7">
        <w:rPr>
          <w:rFonts w:hint="eastAsia"/>
          <w:lang w:eastAsia="ja-JP"/>
        </w:rPr>
        <w:t xml:space="preserve">recently </w:t>
      </w:r>
      <w:r w:rsidR="005D23E7">
        <w:t xml:space="preserve">approved </w:t>
      </w:r>
      <w:r>
        <w:rPr>
          <w:lang w:eastAsia="zh-CN"/>
        </w:rPr>
        <w:t>Report ITU-R S.[ESV]</w:t>
      </w:r>
      <w:r>
        <w:rPr>
          <w:rFonts w:hint="eastAsia"/>
          <w:lang w:eastAsia="ja-JP"/>
        </w:rPr>
        <w:t xml:space="preserve"> </w:t>
      </w:r>
      <w:r>
        <w:t xml:space="preserve">at Study Group 4 addressing </w:t>
      </w:r>
      <w:r w:rsidRPr="00D5402C">
        <w:t>sharing studies re</w:t>
      </w:r>
      <w:r>
        <w:t>lated to WRC-15 agenda item 1.8</w:t>
      </w:r>
      <w:r>
        <w:rPr>
          <w:rFonts w:hint="eastAsia"/>
          <w:lang w:eastAsia="ja-JP"/>
        </w:rPr>
        <w:t xml:space="preserve">. </w:t>
      </w:r>
      <w:r w:rsidRPr="002321FA">
        <w:rPr>
          <w:lang w:eastAsia="ja-JP"/>
        </w:rPr>
        <w:t>More specifically,</w:t>
      </w:r>
      <w:r>
        <w:rPr>
          <w:rFonts w:hint="eastAsia"/>
          <w:lang w:eastAsia="ja-JP"/>
        </w:rPr>
        <w:t xml:space="preserve"> this liaison </w:t>
      </w:r>
      <w:r>
        <w:rPr>
          <w:lang w:eastAsia="ja-JP"/>
        </w:rPr>
        <w:t>statement</w:t>
      </w:r>
      <w:r>
        <w:rPr>
          <w:rFonts w:hint="eastAsia"/>
          <w:lang w:eastAsia="ja-JP"/>
        </w:rPr>
        <w:t xml:space="preserve"> pointed out that WP 4A did not fully take into account the views from WP 5C in the </w:t>
      </w:r>
      <w:r w:rsidRPr="002321FA">
        <w:rPr>
          <w:lang w:eastAsia="ja-JP"/>
        </w:rPr>
        <w:t xml:space="preserve">development of the final </w:t>
      </w:r>
      <w:r w:rsidR="002D1467">
        <w:rPr>
          <w:rFonts w:hint="eastAsia"/>
          <w:lang w:eastAsia="ja-JP"/>
        </w:rPr>
        <w:t>R</w:t>
      </w:r>
      <w:r w:rsidRPr="002321FA">
        <w:rPr>
          <w:lang w:eastAsia="ja-JP"/>
        </w:rPr>
        <w:t>eport</w:t>
      </w:r>
      <w:r w:rsidR="00BC6504">
        <w:rPr>
          <w:rFonts w:hint="eastAsia"/>
          <w:lang w:eastAsia="ja-JP"/>
        </w:rPr>
        <w:t>.</w:t>
      </w:r>
      <w:r w:rsidRPr="002321FA">
        <w:rPr>
          <w:lang w:eastAsia="ja-JP"/>
        </w:rPr>
        <w:t xml:space="preserve"> </w:t>
      </w:r>
      <w:r>
        <w:rPr>
          <w:rFonts w:hint="eastAsia"/>
          <w:lang w:eastAsia="ja-JP"/>
        </w:rPr>
        <w:t xml:space="preserve">WP 5C is of the view that </w:t>
      </w:r>
      <w:r w:rsidR="00BC6504">
        <w:rPr>
          <w:rFonts w:hint="eastAsia"/>
          <w:lang w:eastAsia="ja-JP"/>
        </w:rPr>
        <w:t xml:space="preserve">such a result </w:t>
      </w:r>
      <w:r w:rsidR="00BC6504">
        <w:t>does not conform to the agreement between the chairs of Study Group</w:t>
      </w:r>
      <w:r w:rsidR="00BC6504">
        <w:rPr>
          <w:rFonts w:hint="eastAsia"/>
          <w:lang w:eastAsia="ja-JP"/>
        </w:rPr>
        <w:t>s</w:t>
      </w:r>
      <w:r w:rsidR="00BC6504">
        <w:t xml:space="preserve"> </w:t>
      </w:r>
      <w:r w:rsidR="00BC6504">
        <w:rPr>
          <w:rFonts w:hint="eastAsia"/>
          <w:lang w:eastAsia="ja-JP"/>
        </w:rPr>
        <w:t>4</w:t>
      </w:r>
      <w:r w:rsidR="00BC6504">
        <w:t xml:space="preserve"> and </w:t>
      </w:r>
      <w:r w:rsidR="00BC6504">
        <w:rPr>
          <w:rFonts w:hint="eastAsia"/>
          <w:lang w:eastAsia="ja-JP"/>
        </w:rPr>
        <w:t xml:space="preserve">5 </w:t>
      </w:r>
      <w:r w:rsidR="00BC6504">
        <w:t>for consideration of approval for documents of joint concern to both groups</w:t>
      </w:r>
      <w:r w:rsidR="00BC6504">
        <w:rPr>
          <w:rFonts w:hint="eastAsia"/>
          <w:lang w:eastAsia="ja-JP"/>
        </w:rPr>
        <w:t>, and should not become a precedent in the future work of the two Study Groups</w:t>
      </w:r>
      <w:r>
        <w:rPr>
          <w:rFonts w:hint="eastAsia"/>
          <w:lang w:eastAsia="ja-JP"/>
        </w:rPr>
        <w:t>.</w:t>
      </w:r>
    </w:p>
    <w:p w:rsidR="002321FA" w:rsidRDefault="002E38C2" w:rsidP="002321FA">
      <w:pPr>
        <w:rPr>
          <w:lang w:eastAsia="ja-JP"/>
        </w:rPr>
      </w:pPr>
      <w:r>
        <w:rPr>
          <w:rFonts w:hint="eastAsia"/>
          <w:lang w:eastAsia="ja-JP"/>
        </w:rPr>
        <w:t xml:space="preserve">Iran </w:t>
      </w:r>
      <w:r w:rsidR="002321FA">
        <w:rPr>
          <w:rFonts w:hint="eastAsia"/>
          <w:lang w:eastAsia="ja-JP"/>
        </w:rPr>
        <w:t xml:space="preserve">supported the views expressed by Mr. Glass and </w:t>
      </w:r>
      <w:r w:rsidR="005D23E7">
        <w:rPr>
          <w:rFonts w:hint="eastAsia"/>
          <w:lang w:eastAsia="ja-JP"/>
        </w:rPr>
        <w:t xml:space="preserve">explained </w:t>
      </w:r>
      <w:r w:rsidR="002321FA">
        <w:rPr>
          <w:rFonts w:hint="eastAsia"/>
          <w:lang w:eastAsia="ja-JP"/>
        </w:rPr>
        <w:t xml:space="preserve">his concerns </w:t>
      </w:r>
      <w:r w:rsidR="00C0319F">
        <w:rPr>
          <w:rFonts w:hint="eastAsia"/>
          <w:lang w:eastAsia="ja-JP"/>
        </w:rPr>
        <w:t xml:space="preserve">in details with regard to </w:t>
      </w:r>
      <w:r w:rsidR="002321FA">
        <w:rPr>
          <w:lang w:eastAsia="zh-CN"/>
        </w:rPr>
        <w:t>Report ITU-R S.[ESV]</w:t>
      </w:r>
      <w:r w:rsidR="002321FA">
        <w:rPr>
          <w:rFonts w:hint="eastAsia"/>
          <w:lang w:eastAsia="ja-JP"/>
        </w:rPr>
        <w:t>.</w:t>
      </w:r>
    </w:p>
    <w:p w:rsidR="002321FA" w:rsidRDefault="002321FA" w:rsidP="003364E2">
      <w:pPr>
        <w:rPr>
          <w:lang w:eastAsia="ja-JP"/>
        </w:rPr>
      </w:pPr>
      <w:r>
        <w:rPr>
          <w:rFonts w:hint="eastAsia"/>
          <w:lang w:eastAsia="ja-JP"/>
        </w:rPr>
        <w:t xml:space="preserve">The Chairman proposed to </w:t>
      </w:r>
      <w:r w:rsidR="002D1467">
        <w:rPr>
          <w:rFonts w:hint="eastAsia"/>
          <w:lang w:eastAsia="ja-JP"/>
        </w:rPr>
        <w:t>send</w:t>
      </w:r>
      <w:r>
        <w:rPr>
          <w:rFonts w:hint="eastAsia"/>
          <w:lang w:eastAsia="ja-JP"/>
        </w:rPr>
        <w:t xml:space="preserve"> a </w:t>
      </w:r>
      <w:r w:rsidR="005D23E7">
        <w:rPr>
          <w:rFonts w:hint="eastAsia"/>
          <w:lang w:eastAsia="ja-JP"/>
        </w:rPr>
        <w:t xml:space="preserve">note </w:t>
      </w:r>
      <w:r>
        <w:rPr>
          <w:rFonts w:hint="eastAsia"/>
          <w:lang w:eastAsia="ja-JP"/>
        </w:rPr>
        <w:t>to the Chairman of Study Group 4</w:t>
      </w:r>
      <w:r w:rsidR="005D23E7">
        <w:rPr>
          <w:rFonts w:hint="eastAsia"/>
          <w:lang w:eastAsia="ja-JP"/>
        </w:rPr>
        <w:t xml:space="preserve"> after this meeting </w:t>
      </w:r>
      <w:r w:rsidR="005D23E7" w:rsidRPr="002321FA">
        <w:rPr>
          <w:lang w:eastAsia="ja-JP"/>
        </w:rPr>
        <w:t xml:space="preserve">in consultation with </w:t>
      </w:r>
      <w:r w:rsidR="005D23E7">
        <w:rPr>
          <w:rFonts w:hint="eastAsia"/>
          <w:lang w:eastAsia="ja-JP"/>
        </w:rPr>
        <w:t>Mr. Glass</w:t>
      </w:r>
      <w:r>
        <w:rPr>
          <w:rFonts w:hint="eastAsia"/>
          <w:lang w:eastAsia="ja-JP"/>
        </w:rPr>
        <w:t xml:space="preserve">, which </w:t>
      </w:r>
      <w:r>
        <w:rPr>
          <w:lang w:eastAsia="ja-JP"/>
        </w:rPr>
        <w:t>summarize</w:t>
      </w:r>
      <w:r>
        <w:rPr>
          <w:rFonts w:hint="eastAsia"/>
          <w:lang w:eastAsia="ja-JP"/>
        </w:rPr>
        <w:t xml:space="preserve">s the </w:t>
      </w:r>
      <w:r>
        <w:rPr>
          <w:lang w:eastAsia="ja-JP"/>
        </w:rPr>
        <w:t>issues</w:t>
      </w:r>
      <w:r>
        <w:rPr>
          <w:rFonts w:hint="eastAsia"/>
          <w:lang w:eastAsia="ja-JP"/>
        </w:rPr>
        <w:t xml:space="preserve"> raised in Documents 5/261 and 262 and points raised by </w:t>
      </w:r>
      <w:r w:rsidR="002E38C2">
        <w:rPr>
          <w:rFonts w:hint="eastAsia"/>
          <w:lang w:eastAsia="ja-JP"/>
        </w:rPr>
        <w:t>Iran</w:t>
      </w:r>
      <w:r w:rsidR="00C0319F">
        <w:rPr>
          <w:rFonts w:hint="eastAsia"/>
          <w:lang w:eastAsia="ja-JP"/>
        </w:rPr>
        <w:t>.</w:t>
      </w:r>
      <w:r>
        <w:rPr>
          <w:rFonts w:hint="eastAsia"/>
          <w:lang w:eastAsia="ja-JP"/>
        </w:rPr>
        <w:t xml:space="preserve"> </w:t>
      </w:r>
      <w:r w:rsidR="00AB0853">
        <w:rPr>
          <w:rFonts w:hint="eastAsia"/>
          <w:lang w:eastAsia="ja-JP"/>
        </w:rPr>
        <w:t xml:space="preserve">The meeting agreed to </w:t>
      </w:r>
      <w:r w:rsidR="00C70403">
        <w:rPr>
          <w:rFonts w:hint="eastAsia"/>
          <w:lang w:eastAsia="ja-JP"/>
        </w:rPr>
        <w:t xml:space="preserve">this </w:t>
      </w:r>
      <w:r w:rsidR="005D23E7">
        <w:rPr>
          <w:rFonts w:hint="eastAsia"/>
          <w:lang w:eastAsia="ja-JP"/>
        </w:rPr>
        <w:t>course of action</w:t>
      </w:r>
      <w:r w:rsidR="00C70403">
        <w:rPr>
          <w:rFonts w:hint="eastAsia"/>
          <w:lang w:eastAsia="ja-JP"/>
        </w:rPr>
        <w:t>.</w:t>
      </w:r>
    </w:p>
    <w:p w:rsidR="003364E2" w:rsidRDefault="003364E2" w:rsidP="003364E2">
      <w:pPr>
        <w:pStyle w:val="Heading3"/>
        <w:rPr>
          <w:lang w:eastAsia="ja-JP"/>
        </w:rPr>
      </w:pPr>
      <w:r>
        <w:rPr>
          <w:lang w:eastAsia="ja-JP"/>
        </w:rPr>
        <w:t>8.</w:t>
      </w:r>
      <w:r>
        <w:rPr>
          <w:rFonts w:hint="eastAsia"/>
          <w:lang w:eastAsia="ja-JP"/>
        </w:rPr>
        <w:t>1</w:t>
      </w:r>
      <w:r>
        <w:rPr>
          <w:lang w:eastAsia="ja-JP"/>
        </w:rPr>
        <w:t>.</w:t>
      </w:r>
      <w:r>
        <w:rPr>
          <w:rFonts w:hint="eastAsia"/>
          <w:lang w:eastAsia="ja-JP"/>
        </w:rPr>
        <w:t>3</w:t>
      </w:r>
      <w:r>
        <w:rPr>
          <w:lang w:eastAsia="ja-JP"/>
        </w:rPr>
        <w:tab/>
        <w:t xml:space="preserve">Liaison with Study Group </w:t>
      </w:r>
      <w:r>
        <w:rPr>
          <w:rFonts w:hint="eastAsia"/>
          <w:lang w:eastAsia="ja-JP"/>
        </w:rPr>
        <w:t>6</w:t>
      </w:r>
    </w:p>
    <w:p w:rsidR="003364E2" w:rsidRDefault="003364E2" w:rsidP="003364E2">
      <w:pPr>
        <w:rPr>
          <w:b/>
          <w:lang w:eastAsia="ja-JP"/>
        </w:rPr>
      </w:pPr>
      <w:r>
        <w:rPr>
          <w:b/>
          <w:lang w:eastAsia="ja-JP"/>
        </w:rPr>
        <w:t xml:space="preserve">Document </w:t>
      </w:r>
      <w:hyperlink r:id="rId86" w:history="1">
        <w:r w:rsidRPr="001D3B11">
          <w:rPr>
            <w:rStyle w:val="Hyperlink"/>
            <w:b/>
            <w:lang w:eastAsia="ja-JP"/>
          </w:rPr>
          <w:t>5/</w:t>
        </w:r>
        <w:r w:rsidRPr="001D3B11">
          <w:rPr>
            <w:rStyle w:val="Hyperlink"/>
            <w:rFonts w:hint="eastAsia"/>
            <w:b/>
            <w:lang w:eastAsia="ja-JP"/>
          </w:rPr>
          <w:t>216</w:t>
        </w:r>
      </w:hyperlink>
      <w:r>
        <w:rPr>
          <w:b/>
          <w:lang w:eastAsia="ja-JP"/>
        </w:rPr>
        <w:t xml:space="preserve"> </w:t>
      </w:r>
      <w:r w:rsidR="006D0B0E">
        <w:rPr>
          <w:rFonts w:hint="eastAsia"/>
          <w:b/>
          <w:lang w:eastAsia="ja-JP"/>
        </w:rPr>
        <w:t>(SG</w:t>
      </w:r>
      <w:r w:rsidR="00F17381">
        <w:rPr>
          <w:b/>
          <w:lang w:eastAsia="ja-JP"/>
        </w:rPr>
        <w:t xml:space="preserve"> </w:t>
      </w:r>
      <w:r w:rsidR="006D0B0E">
        <w:rPr>
          <w:rFonts w:hint="eastAsia"/>
          <w:b/>
          <w:lang w:eastAsia="ja-JP"/>
        </w:rPr>
        <w:t xml:space="preserve">6) </w:t>
      </w:r>
      <w:r>
        <w:rPr>
          <w:b/>
          <w:lang w:eastAsia="ja-JP"/>
        </w:rPr>
        <w:t xml:space="preserve">- </w:t>
      </w:r>
      <w:r w:rsidR="001D3B11" w:rsidRPr="001D3B11">
        <w:rPr>
          <w:b/>
          <w:lang w:eastAsia="ja-JP"/>
        </w:rPr>
        <w:t>Question ITU-R 140/6</w:t>
      </w:r>
      <w:r w:rsidRPr="00AF2C5B">
        <w:rPr>
          <w:b/>
          <w:lang w:eastAsia="ja-JP"/>
        </w:rPr>
        <w:t xml:space="preserve"> - </w:t>
      </w:r>
      <w:r w:rsidR="00EB4D66" w:rsidRPr="00EB4D66">
        <w:rPr>
          <w:b/>
          <w:lang w:eastAsia="ja-JP"/>
        </w:rPr>
        <w:t>Global platform for the broadcasting service</w:t>
      </w:r>
    </w:p>
    <w:p w:rsidR="00166F5C" w:rsidRDefault="00166F5C" w:rsidP="003364E2">
      <w:pPr>
        <w:rPr>
          <w:lang w:eastAsia="ja-JP"/>
        </w:rPr>
      </w:pPr>
      <w:r>
        <w:rPr>
          <w:rFonts w:hint="eastAsia"/>
          <w:lang w:eastAsia="ja-JP"/>
        </w:rPr>
        <w:t>The Chairman introduced this document.</w:t>
      </w:r>
    </w:p>
    <w:p w:rsidR="002E38C2" w:rsidRDefault="002E38C2" w:rsidP="003364E2">
      <w:pPr>
        <w:rPr>
          <w:lang w:eastAsia="ja-JP"/>
        </w:rPr>
      </w:pPr>
      <w:r>
        <w:rPr>
          <w:rFonts w:hint="eastAsia"/>
          <w:lang w:eastAsia="ja-JP"/>
        </w:rPr>
        <w:t xml:space="preserve">The </w:t>
      </w:r>
      <w:r w:rsidR="00166F5C">
        <w:rPr>
          <w:rFonts w:hint="eastAsia"/>
          <w:lang w:eastAsia="ja-JP"/>
        </w:rPr>
        <w:t>U</w:t>
      </w:r>
      <w:r>
        <w:rPr>
          <w:rFonts w:hint="eastAsia"/>
          <w:lang w:eastAsia="ja-JP"/>
        </w:rPr>
        <w:t xml:space="preserve">nited </w:t>
      </w:r>
      <w:r w:rsidR="00166F5C">
        <w:rPr>
          <w:rFonts w:hint="eastAsia"/>
          <w:lang w:eastAsia="ja-JP"/>
        </w:rPr>
        <w:t>S</w:t>
      </w:r>
      <w:r>
        <w:rPr>
          <w:rFonts w:hint="eastAsia"/>
          <w:lang w:eastAsia="ja-JP"/>
        </w:rPr>
        <w:t xml:space="preserve">tates </w:t>
      </w:r>
      <w:r w:rsidR="00166F5C">
        <w:rPr>
          <w:rFonts w:hint="eastAsia"/>
          <w:lang w:eastAsia="ja-JP"/>
        </w:rPr>
        <w:t xml:space="preserve">proposed </w:t>
      </w:r>
      <w:r>
        <w:rPr>
          <w:rFonts w:hint="eastAsia"/>
          <w:lang w:eastAsia="ja-JP"/>
        </w:rPr>
        <w:t>to send</w:t>
      </w:r>
      <w:r w:rsidR="00166F5C">
        <w:rPr>
          <w:rFonts w:hint="eastAsia"/>
          <w:lang w:eastAsia="ja-JP"/>
        </w:rPr>
        <w:t xml:space="preserve"> a </w:t>
      </w:r>
      <w:r w:rsidR="00166F5C">
        <w:rPr>
          <w:lang w:eastAsia="ja-JP"/>
        </w:rPr>
        <w:t>liaison</w:t>
      </w:r>
      <w:r w:rsidR="00166F5C">
        <w:rPr>
          <w:rFonts w:hint="eastAsia"/>
          <w:lang w:eastAsia="ja-JP"/>
        </w:rPr>
        <w:t xml:space="preserve"> statement </w:t>
      </w:r>
      <w:r>
        <w:rPr>
          <w:rFonts w:hint="eastAsia"/>
          <w:lang w:eastAsia="ja-JP"/>
        </w:rPr>
        <w:t xml:space="preserve">in which </w:t>
      </w:r>
      <w:r w:rsidRPr="00166F5C">
        <w:rPr>
          <w:lang w:eastAsia="ja-JP"/>
        </w:rPr>
        <w:t>Report ITU-R M.[IMT.AV]</w:t>
      </w:r>
      <w:r>
        <w:rPr>
          <w:rFonts w:hint="eastAsia"/>
          <w:lang w:eastAsia="ja-JP"/>
        </w:rPr>
        <w:t xml:space="preserve"> was </w:t>
      </w:r>
      <w:r>
        <w:rPr>
          <w:lang w:eastAsia="ja-JP"/>
        </w:rPr>
        <w:t>brought</w:t>
      </w:r>
      <w:r>
        <w:rPr>
          <w:rFonts w:hint="eastAsia"/>
          <w:lang w:eastAsia="ja-JP"/>
        </w:rPr>
        <w:t xml:space="preserve"> to the attention of </w:t>
      </w:r>
      <w:r w:rsidR="00166F5C" w:rsidRPr="00166F5C">
        <w:rPr>
          <w:lang w:eastAsia="ja-JP"/>
        </w:rPr>
        <w:t xml:space="preserve">Study Group 6 </w:t>
      </w:r>
      <w:r w:rsidR="00D22FB7">
        <w:rPr>
          <w:rFonts w:hint="eastAsia"/>
          <w:lang w:eastAsia="ja-JP"/>
        </w:rPr>
        <w:t xml:space="preserve">considering that </w:t>
      </w:r>
      <w:r>
        <w:rPr>
          <w:rFonts w:hint="eastAsia"/>
          <w:lang w:eastAsia="ja-JP"/>
        </w:rPr>
        <w:t xml:space="preserve">the </w:t>
      </w:r>
      <w:r w:rsidR="00166F5C">
        <w:rPr>
          <w:rFonts w:hint="eastAsia"/>
          <w:lang w:eastAsia="ja-JP"/>
        </w:rPr>
        <w:t>Report would be rel</w:t>
      </w:r>
      <w:r w:rsidR="00D22FB7">
        <w:rPr>
          <w:rFonts w:hint="eastAsia"/>
          <w:lang w:eastAsia="ja-JP"/>
        </w:rPr>
        <w:t xml:space="preserve">evant </w:t>
      </w:r>
      <w:r w:rsidR="00166F5C">
        <w:rPr>
          <w:rFonts w:hint="eastAsia"/>
          <w:lang w:eastAsia="ja-JP"/>
        </w:rPr>
        <w:t xml:space="preserve">to the </w:t>
      </w:r>
      <w:r>
        <w:rPr>
          <w:rFonts w:hint="eastAsia"/>
          <w:lang w:eastAsia="ja-JP"/>
        </w:rPr>
        <w:t>items</w:t>
      </w:r>
      <w:r w:rsidR="00166F5C">
        <w:rPr>
          <w:rFonts w:hint="eastAsia"/>
          <w:lang w:eastAsia="ja-JP"/>
        </w:rPr>
        <w:t xml:space="preserve"> addressed in this </w:t>
      </w:r>
      <w:r>
        <w:rPr>
          <w:rFonts w:hint="eastAsia"/>
          <w:lang w:eastAsia="ja-JP"/>
        </w:rPr>
        <w:t xml:space="preserve">new </w:t>
      </w:r>
      <w:r w:rsidR="00166F5C">
        <w:rPr>
          <w:rFonts w:hint="eastAsia"/>
          <w:lang w:eastAsia="ja-JP"/>
        </w:rPr>
        <w:t xml:space="preserve">Question. </w:t>
      </w:r>
      <w:r>
        <w:rPr>
          <w:rFonts w:hint="eastAsia"/>
          <w:lang w:eastAsia="ja-JP"/>
        </w:rPr>
        <w:t>Iran expressed concerns to send a liaison statement to Study Group 6 using a</w:t>
      </w:r>
      <w:r w:rsidR="00520640">
        <w:rPr>
          <w:rFonts w:hint="eastAsia"/>
          <w:lang w:eastAsia="ja-JP"/>
        </w:rPr>
        <w:t>n official document</w:t>
      </w:r>
      <w:r>
        <w:rPr>
          <w:rFonts w:hint="eastAsia"/>
          <w:lang w:eastAsia="ja-JP"/>
        </w:rPr>
        <w:t xml:space="preserve">. Israel supported the proposal from the </w:t>
      </w:r>
      <w:r w:rsidR="000D0814">
        <w:rPr>
          <w:rFonts w:hint="eastAsia"/>
          <w:lang w:eastAsia="ja-JP"/>
        </w:rPr>
        <w:t>US</w:t>
      </w:r>
      <w:r>
        <w:rPr>
          <w:rFonts w:hint="eastAsia"/>
          <w:lang w:eastAsia="ja-JP"/>
        </w:rPr>
        <w:t>. Canada also supported the proposal from the U</w:t>
      </w:r>
      <w:r w:rsidR="000D0814">
        <w:rPr>
          <w:rFonts w:hint="eastAsia"/>
          <w:lang w:eastAsia="ja-JP"/>
        </w:rPr>
        <w:t>S</w:t>
      </w:r>
      <w:r>
        <w:rPr>
          <w:rFonts w:hint="eastAsia"/>
          <w:lang w:eastAsia="ja-JP"/>
        </w:rPr>
        <w:t xml:space="preserve"> and suggested sending a note </w:t>
      </w:r>
      <w:r w:rsidR="002D1467">
        <w:rPr>
          <w:rFonts w:hint="eastAsia"/>
          <w:lang w:eastAsia="ja-JP"/>
        </w:rPr>
        <w:t xml:space="preserve">from the BR </w:t>
      </w:r>
      <w:r w:rsidR="000D0814">
        <w:rPr>
          <w:rFonts w:hint="eastAsia"/>
          <w:lang w:eastAsia="ja-JP"/>
        </w:rPr>
        <w:t>as an alternative method</w:t>
      </w:r>
      <w:r>
        <w:rPr>
          <w:rFonts w:hint="eastAsia"/>
          <w:lang w:eastAsia="ja-JP"/>
        </w:rPr>
        <w:t xml:space="preserve">. Iran </w:t>
      </w:r>
      <w:r>
        <w:rPr>
          <w:lang w:eastAsia="ja-JP"/>
        </w:rPr>
        <w:t>responded</w:t>
      </w:r>
      <w:r>
        <w:rPr>
          <w:rFonts w:hint="eastAsia"/>
          <w:lang w:eastAsia="ja-JP"/>
        </w:rPr>
        <w:t xml:space="preserve"> that there was no need to send </w:t>
      </w:r>
      <w:r>
        <w:rPr>
          <w:lang w:eastAsia="ja-JP"/>
        </w:rPr>
        <w:t>anything</w:t>
      </w:r>
      <w:r>
        <w:rPr>
          <w:rFonts w:hint="eastAsia"/>
          <w:lang w:eastAsia="ja-JP"/>
        </w:rPr>
        <w:t xml:space="preserve"> to Study Group 6</w:t>
      </w:r>
      <w:r w:rsidR="000D0814">
        <w:rPr>
          <w:rFonts w:hint="eastAsia"/>
          <w:lang w:eastAsia="ja-JP"/>
        </w:rPr>
        <w:t xml:space="preserve"> as the </w:t>
      </w:r>
      <w:r w:rsidR="000D0814">
        <w:rPr>
          <w:lang w:eastAsia="ja-JP"/>
        </w:rPr>
        <w:t>approval</w:t>
      </w:r>
      <w:r w:rsidR="000D0814">
        <w:rPr>
          <w:rFonts w:hint="eastAsia"/>
          <w:lang w:eastAsia="ja-JP"/>
        </w:rPr>
        <w:t xml:space="preserve"> of the Repo</w:t>
      </w:r>
      <w:r w:rsidR="002D1467">
        <w:rPr>
          <w:rFonts w:hint="eastAsia"/>
          <w:lang w:eastAsia="ja-JP"/>
        </w:rPr>
        <w:t>r</w:t>
      </w:r>
      <w:r w:rsidR="000D0814">
        <w:rPr>
          <w:rFonts w:hint="eastAsia"/>
          <w:lang w:eastAsia="ja-JP"/>
        </w:rPr>
        <w:t xml:space="preserve">t </w:t>
      </w:r>
      <w:r w:rsidR="002D1467" w:rsidRPr="00166F5C">
        <w:rPr>
          <w:lang w:eastAsia="ja-JP"/>
        </w:rPr>
        <w:t>M.[IMT.AV]</w:t>
      </w:r>
      <w:r w:rsidR="002D1467">
        <w:rPr>
          <w:rFonts w:hint="eastAsia"/>
          <w:lang w:eastAsia="ja-JP"/>
        </w:rPr>
        <w:t xml:space="preserve"> </w:t>
      </w:r>
      <w:r w:rsidR="000D0814">
        <w:rPr>
          <w:rFonts w:hint="eastAsia"/>
          <w:lang w:eastAsia="ja-JP"/>
        </w:rPr>
        <w:t>could be noticed through the summary record of this meeting</w:t>
      </w:r>
      <w:r>
        <w:rPr>
          <w:rFonts w:hint="eastAsia"/>
          <w:lang w:eastAsia="ja-JP"/>
        </w:rPr>
        <w:t xml:space="preserve">. </w:t>
      </w:r>
    </w:p>
    <w:p w:rsidR="00166F5C" w:rsidRDefault="00166F5C" w:rsidP="003364E2">
      <w:pPr>
        <w:rPr>
          <w:lang w:eastAsia="ja-JP"/>
        </w:rPr>
      </w:pPr>
      <w:r>
        <w:rPr>
          <w:rFonts w:hint="eastAsia"/>
          <w:lang w:eastAsia="ja-JP"/>
        </w:rPr>
        <w:t xml:space="preserve">After the discussion, </w:t>
      </w:r>
      <w:r w:rsidR="002E38C2">
        <w:rPr>
          <w:rFonts w:hint="eastAsia"/>
          <w:lang w:eastAsia="ja-JP"/>
        </w:rPr>
        <w:t xml:space="preserve">based on the suggestion by the Chairman, </w:t>
      </w:r>
      <w:r>
        <w:rPr>
          <w:rFonts w:hint="eastAsia"/>
          <w:lang w:eastAsia="ja-JP"/>
        </w:rPr>
        <w:t xml:space="preserve">the meeting agreed to put a footnote to the title of </w:t>
      </w:r>
      <w:r w:rsidR="002E38C2">
        <w:rPr>
          <w:rFonts w:hint="eastAsia"/>
          <w:lang w:eastAsia="ja-JP"/>
        </w:rPr>
        <w:t xml:space="preserve">the </w:t>
      </w:r>
      <w:r w:rsidRPr="00166F5C">
        <w:rPr>
          <w:lang w:eastAsia="ja-JP"/>
        </w:rPr>
        <w:t>Report</w:t>
      </w:r>
      <w:r>
        <w:rPr>
          <w:rFonts w:hint="eastAsia"/>
          <w:lang w:eastAsia="ja-JP"/>
        </w:rPr>
        <w:t>, which br</w:t>
      </w:r>
      <w:r w:rsidR="002E38C2">
        <w:rPr>
          <w:rFonts w:hint="eastAsia"/>
          <w:lang w:eastAsia="ja-JP"/>
        </w:rPr>
        <w:t xml:space="preserve">ought </w:t>
      </w:r>
      <w:r>
        <w:rPr>
          <w:rFonts w:hint="eastAsia"/>
          <w:lang w:eastAsia="ja-JP"/>
        </w:rPr>
        <w:t xml:space="preserve">to the attention of Study Group 6, </w:t>
      </w:r>
      <w:r w:rsidR="002E38C2">
        <w:rPr>
          <w:rFonts w:hint="eastAsia"/>
          <w:lang w:eastAsia="ja-JP"/>
        </w:rPr>
        <w:t>but not to send anything to Study Group 6</w:t>
      </w:r>
      <w:r>
        <w:rPr>
          <w:rFonts w:hint="eastAsia"/>
          <w:lang w:eastAsia="ja-JP"/>
        </w:rPr>
        <w:t>. Mr. Blust also commented that finalization of th</w:t>
      </w:r>
      <w:r w:rsidR="002D1467">
        <w:rPr>
          <w:rFonts w:hint="eastAsia"/>
          <w:lang w:eastAsia="ja-JP"/>
        </w:rPr>
        <w:t>at</w:t>
      </w:r>
      <w:r>
        <w:rPr>
          <w:rFonts w:hint="eastAsia"/>
          <w:lang w:eastAsia="ja-JP"/>
        </w:rPr>
        <w:t xml:space="preserve"> Report had </w:t>
      </w:r>
      <w:r>
        <w:rPr>
          <w:lang w:eastAsia="ja-JP"/>
        </w:rPr>
        <w:t>been</w:t>
      </w:r>
      <w:r>
        <w:rPr>
          <w:rFonts w:hint="eastAsia"/>
          <w:lang w:eastAsia="ja-JP"/>
        </w:rPr>
        <w:t xml:space="preserve"> already communicated to WP</w:t>
      </w:r>
      <w:r w:rsidR="002E38C2">
        <w:rPr>
          <w:rFonts w:hint="eastAsia"/>
          <w:lang w:eastAsia="ja-JP"/>
        </w:rPr>
        <w:t>s</w:t>
      </w:r>
      <w:r>
        <w:rPr>
          <w:rFonts w:hint="eastAsia"/>
          <w:lang w:eastAsia="ja-JP"/>
        </w:rPr>
        <w:t xml:space="preserve"> 6A </w:t>
      </w:r>
      <w:r w:rsidR="002E38C2">
        <w:rPr>
          <w:rFonts w:hint="eastAsia"/>
          <w:lang w:eastAsia="ja-JP"/>
        </w:rPr>
        <w:t xml:space="preserve">and 6B </w:t>
      </w:r>
      <w:r>
        <w:rPr>
          <w:rFonts w:hint="eastAsia"/>
          <w:lang w:eastAsia="ja-JP"/>
        </w:rPr>
        <w:t xml:space="preserve">through a liaison statement from WP 5D produced </w:t>
      </w:r>
      <w:r w:rsidR="002E38C2">
        <w:rPr>
          <w:rFonts w:hint="eastAsia"/>
          <w:lang w:eastAsia="ja-JP"/>
        </w:rPr>
        <w:t>at</w:t>
      </w:r>
      <w:r>
        <w:rPr>
          <w:rFonts w:hint="eastAsia"/>
          <w:lang w:eastAsia="ja-JP"/>
        </w:rPr>
        <w:t xml:space="preserve"> </w:t>
      </w:r>
      <w:r w:rsidR="002E38C2">
        <w:rPr>
          <w:rFonts w:hint="eastAsia"/>
          <w:lang w:eastAsia="ja-JP"/>
        </w:rPr>
        <w:t>its</w:t>
      </w:r>
      <w:r>
        <w:rPr>
          <w:rFonts w:hint="eastAsia"/>
          <w:lang w:eastAsia="ja-JP"/>
        </w:rPr>
        <w:t xml:space="preserve"> last meeting.</w:t>
      </w:r>
    </w:p>
    <w:p w:rsidR="003364E2" w:rsidRDefault="003364E2" w:rsidP="003364E2">
      <w:pPr>
        <w:pStyle w:val="Heading3"/>
        <w:rPr>
          <w:lang w:eastAsia="ja-JP"/>
        </w:rPr>
      </w:pPr>
      <w:r>
        <w:rPr>
          <w:lang w:eastAsia="ja-JP"/>
        </w:rPr>
        <w:t>8.</w:t>
      </w:r>
      <w:r>
        <w:rPr>
          <w:rFonts w:hint="eastAsia"/>
          <w:lang w:eastAsia="ja-JP"/>
        </w:rPr>
        <w:t>1</w:t>
      </w:r>
      <w:r>
        <w:rPr>
          <w:lang w:eastAsia="ja-JP"/>
        </w:rPr>
        <w:t>.</w:t>
      </w:r>
      <w:r>
        <w:rPr>
          <w:rFonts w:hint="eastAsia"/>
          <w:lang w:eastAsia="ja-JP"/>
        </w:rPr>
        <w:t>4</w:t>
      </w:r>
      <w:r>
        <w:rPr>
          <w:lang w:eastAsia="ja-JP"/>
        </w:rPr>
        <w:tab/>
      </w:r>
      <w:r w:rsidRPr="00537CDD">
        <w:rPr>
          <w:rFonts w:hint="eastAsia"/>
          <w:lang w:eastAsia="ja-JP"/>
        </w:rPr>
        <w:t xml:space="preserve">Liaison with </w:t>
      </w:r>
      <w:r>
        <w:rPr>
          <w:lang w:eastAsia="ja-JP"/>
        </w:rPr>
        <w:t xml:space="preserve">the </w:t>
      </w:r>
      <w:r>
        <w:rPr>
          <w:rFonts w:hint="eastAsia"/>
          <w:lang w:eastAsia="ja-JP"/>
        </w:rPr>
        <w:t>groups in ITU-T</w:t>
      </w:r>
    </w:p>
    <w:p w:rsidR="003364E2" w:rsidRDefault="003364E2" w:rsidP="003364E2">
      <w:pPr>
        <w:rPr>
          <w:b/>
          <w:lang w:eastAsia="ja-JP"/>
        </w:rPr>
      </w:pPr>
      <w:r w:rsidRPr="003372CB">
        <w:rPr>
          <w:b/>
          <w:lang w:eastAsia="ja-JP"/>
        </w:rPr>
        <w:t xml:space="preserve">Document </w:t>
      </w:r>
      <w:hyperlink r:id="rId87" w:history="1">
        <w:r w:rsidRPr="0012353C">
          <w:rPr>
            <w:rStyle w:val="Hyperlink"/>
            <w:b/>
            <w:lang w:eastAsia="ja-JP"/>
          </w:rPr>
          <w:t>5/</w:t>
        </w:r>
        <w:r w:rsidRPr="0012353C">
          <w:rPr>
            <w:rStyle w:val="Hyperlink"/>
            <w:rFonts w:hint="eastAsia"/>
            <w:b/>
            <w:lang w:eastAsia="ja-JP"/>
          </w:rPr>
          <w:t>191</w:t>
        </w:r>
      </w:hyperlink>
      <w:r w:rsidRPr="003372CB">
        <w:rPr>
          <w:b/>
          <w:lang w:eastAsia="ja-JP"/>
        </w:rPr>
        <w:t xml:space="preserve"> </w:t>
      </w:r>
      <w:r w:rsidR="006D0B0E">
        <w:rPr>
          <w:rFonts w:hint="eastAsia"/>
          <w:b/>
          <w:lang w:eastAsia="ja-JP"/>
        </w:rPr>
        <w:t>(</w:t>
      </w:r>
      <w:r w:rsidR="006D0B0E" w:rsidRPr="006D0B0E">
        <w:rPr>
          <w:b/>
          <w:lang w:eastAsia="ja-JP"/>
        </w:rPr>
        <w:t>ITU-T Study Group 16</w:t>
      </w:r>
      <w:r w:rsidR="006D0B0E">
        <w:rPr>
          <w:rFonts w:hint="eastAsia"/>
          <w:b/>
          <w:lang w:eastAsia="ja-JP"/>
        </w:rPr>
        <w:t xml:space="preserve">) </w:t>
      </w:r>
      <w:r w:rsidRPr="003372CB">
        <w:rPr>
          <w:b/>
          <w:lang w:eastAsia="ja-JP"/>
        </w:rPr>
        <w:t xml:space="preserve">- </w:t>
      </w:r>
      <w:r w:rsidR="0012353C" w:rsidRPr="0012353C">
        <w:rPr>
          <w:b/>
          <w:lang w:eastAsia="ja-JP"/>
        </w:rPr>
        <w:t>Liaison statement on ITU-R Study Groups of interest to ITU-T Study Groups</w:t>
      </w:r>
    </w:p>
    <w:p w:rsidR="003364E2" w:rsidRPr="00D85526" w:rsidRDefault="003364E2" w:rsidP="003364E2">
      <w:pPr>
        <w:rPr>
          <w:b/>
          <w:lang w:val="fr-CH" w:eastAsia="ja-JP"/>
          <w:rPrChange w:id="19" w:author="Buonomo, Sergio" w:date="2015-08-26T10:11:00Z">
            <w:rPr>
              <w:b/>
              <w:lang w:eastAsia="ja-JP"/>
            </w:rPr>
          </w:rPrChange>
        </w:rPr>
      </w:pPr>
      <w:r w:rsidRPr="00D85526">
        <w:rPr>
          <w:b/>
          <w:lang w:val="fr-CH" w:eastAsia="ja-JP"/>
          <w:rPrChange w:id="20" w:author="Buonomo, Sergio" w:date="2015-08-26T10:11:00Z">
            <w:rPr>
              <w:b/>
              <w:lang w:eastAsia="ja-JP"/>
            </w:rPr>
          </w:rPrChange>
        </w:rPr>
        <w:t xml:space="preserve">Document </w:t>
      </w:r>
      <w:r w:rsidR="00D85526">
        <w:fldChar w:fldCharType="begin"/>
      </w:r>
      <w:r w:rsidR="00D85526" w:rsidRPr="00D85526">
        <w:rPr>
          <w:lang w:val="fr-CH"/>
          <w:rPrChange w:id="21" w:author="Buonomo, Sergio" w:date="2015-08-26T10:11:00Z">
            <w:rPr/>
          </w:rPrChange>
        </w:rPr>
        <w:instrText xml:space="preserve"> HYPERLINK "http://www.itu.int/md/R12-SG05-C-0196/en" </w:instrText>
      </w:r>
      <w:r w:rsidR="00D85526">
        <w:fldChar w:fldCharType="separate"/>
      </w:r>
      <w:r w:rsidRPr="00D85526">
        <w:rPr>
          <w:rStyle w:val="Hyperlink"/>
          <w:b/>
          <w:lang w:val="fr-CH" w:eastAsia="ja-JP"/>
          <w:rPrChange w:id="22" w:author="Buonomo, Sergio" w:date="2015-08-26T10:11:00Z">
            <w:rPr>
              <w:rStyle w:val="Hyperlink"/>
              <w:b/>
              <w:lang w:eastAsia="ja-JP"/>
            </w:rPr>
          </w:rPrChange>
        </w:rPr>
        <w:t>5/196</w:t>
      </w:r>
      <w:r w:rsidR="00D85526">
        <w:rPr>
          <w:rStyle w:val="Hyperlink"/>
          <w:b/>
          <w:lang w:eastAsia="ja-JP"/>
        </w:rPr>
        <w:fldChar w:fldCharType="end"/>
      </w:r>
      <w:r w:rsidRPr="00D85526">
        <w:rPr>
          <w:b/>
          <w:lang w:val="fr-CH" w:eastAsia="ja-JP"/>
          <w:rPrChange w:id="23" w:author="Buonomo, Sergio" w:date="2015-08-26T10:11:00Z">
            <w:rPr>
              <w:b/>
              <w:lang w:eastAsia="ja-JP"/>
            </w:rPr>
          </w:rPrChange>
        </w:rPr>
        <w:t xml:space="preserve"> </w:t>
      </w:r>
      <w:r w:rsidR="006D0B0E" w:rsidRPr="00D85526">
        <w:rPr>
          <w:b/>
          <w:lang w:val="fr-CH" w:eastAsia="ja-JP"/>
          <w:rPrChange w:id="24" w:author="Buonomo, Sergio" w:date="2015-08-26T10:11:00Z">
            <w:rPr>
              <w:b/>
              <w:lang w:eastAsia="ja-JP"/>
            </w:rPr>
          </w:rPrChange>
        </w:rPr>
        <w:t xml:space="preserve">(ITU-T TSAG) </w:t>
      </w:r>
      <w:r w:rsidRPr="00D85526">
        <w:rPr>
          <w:b/>
          <w:lang w:val="fr-CH" w:eastAsia="ja-JP"/>
          <w:rPrChange w:id="25" w:author="Buonomo, Sergio" w:date="2015-08-26T10:11:00Z">
            <w:rPr>
              <w:b/>
              <w:lang w:eastAsia="ja-JP"/>
            </w:rPr>
          </w:rPrChange>
        </w:rPr>
        <w:t xml:space="preserve">- </w:t>
      </w:r>
      <w:r w:rsidR="006D0B0E" w:rsidRPr="00D85526">
        <w:rPr>
          <w:b/>
          <w:lang w:val="fr-CH" w:eastAsia="ja-JP"/>
          <w:rPrChange w:id="26" w:author="Buonomo, Sergio" w:date="2015-08-26T10:11:00Z">
            <w:rPr>
              <w:b/>
              <w:lang w:eastAsia="ja-JP"/>
            </w:rPr>
          </w:rPrChange>
        </w:rPr>
        <w:t>Liaison statement on ITU Inter-Sector coordination</w:t>
      </w:r>
    </w:p>
    <w:p w:rsidR="003364E2" w:rsidRDefault="008A3D57" w:rsidP="003364E2">
      <w:pPr>
        <w:rPr>
          <w:lang w:eastAsia="ja-JP"/>
        </w:rPr>
      </w:pPr>
      <w:r>
        <w:rPr>
          <w:rFonts w:hint="eastAsia"/>
          <w:lang w:eastAsia="ja-JP"/>
        </w:rPr>
        <w:t>The Chairman introduced these documents</w:t>
      </w:r>
      <w:r w:rsidR="002E38C2">
        <w:rPr>
          <w:rFonts w:hint="eastAsia"/>
          <w:lang w:eastAsia="ja-JP"/>
        </w:rPr>
        <w:t xml:space="preserve">. </w:t>
      </w:r>
    </w:p>
    <w:p w:rsidR="002E38C2" w:rsidRDefault="002E38C2" w:rsidP="003364E2">
      <w:pPr>
        <w:rPr>
          <w:lang w:eastAsia="ja-JP"/>
        </w:rPr>
      </w:pPr>
      <w:r>
        <w:rPr>
          <w:rFonts w:hint="eastAsia"/>
          <w:lang w:eastAsia="ja-JP"/>
        </w:rPr>
        <w:t>Canada pointed out that</w:t>
      </w:r>
      <w:r w:rsidR="00934AA1">
        <w:rPr>
          <w:rFonts w:hint="eastAsia"/>
          <w:lang w:eastAsia="ja-JP"/>
        </w:rPr>
        <w:t xml:space="preserve">, in the Attachment 2 to Document 5/196, information on </w:t>
      </w:r>
      <w:r>
        <w:rPr>
          <w:lang w:eastAsia="ja-JP"/>
        </w:rPr>
        <w:t>activities</w:t>
      </w:r>
      <w:r>
        <w:rPr>
          <w:rFonts w:hint="eastAsia"/>
          <w:lang w:eastAsia="ja-JP"/>
        </w:rPr>
        <w:t xml:space="preserve"> of </w:t>
      </w:r>
      <w:r w:rsidR="004A765D">
        <w:rPr>
          <w:lang w:eastAsia="ja-JP"/>
        </w:rPr>
        <w:br/>
      </w:r>
      <w:r>
        <w:rPr>
          <w:rFonts w:hint="eastAsia"/>
          <w:lang w:eastAsia="ja-JP"/>
        </w:rPr>
        <w:t>ITU-T Study Group 5 were missing</w:t>
      </w:r>
      <w:r w:rsidR="00934AA1">
        <w:rPr>
          <w:rFonts w:hint="eastAsia"/>
          <w:lang w:eastAsia="ja-JP"/>
        </w:rPr>
        <w:t xml:space="preserve">, i.e., </w:t>
      </w:r>
      <w:r>
        <w:rPr>
          <w:rFonts w:hint="eastAsia"/>
          <w:lang w:eastAsia="ja-JP"/>
        </w:rPr>
        <w:t xml:space="preserve">on-going liaison activities between ITU-T Study Group 5 and the Working Parties of ITU-R Study Group 5. Iran indicated that as many of </w:t>
      </w:r>
      <w:r w:rsidR="00934AA1">
        <w:rPr>
          <w:rFonts w:hint="eastAsia"/>
          <w:lang w:eastAsia="ja-JP"/>
        </w:rPr>
        <w:t xml:space="preserve">the </w:t>
      </w:r>
      <w:r>
        <w:rPr>
          <w:rFonts w:hint="eastAsia"/>
          <w:lang w:eastAsia="ja-JP"/>
        </w:rPr>
        <w:t xml:space="preserve">topics proposed by the TSAG and TDAG were not agreeable, this </w:t>
      </w:r>
      <w:r>
        <w:rPr>
          <w:lang w:eastAsia="ja-JP"/>
        </w:rPr>
        <w:t>issue</w:t>
      </w:r>
      <w:r>
        <w:rPr>
          <w:rFonts w:hint="eastAsia"/>
          <w:lang w:eastAsia="ja-JP"/>
        </w:rPr>
        <w:t xml:space="preserve"> </w:t>
      </w:r>
      <w:r w:rsidR="00934AA1">
        <w:rPr>
          <w:rFonts w:hint="eastAsia"/>
          <w:lang w:eastAsia="ja-JP"/>
        </w:rPr>
        <w:t xml:space="preserve">had been already </w:t>
      </w:r>
      <w:r>
        <w:rPr>
          <w:rFonts w:hint="eastAsia"/>
          <w:lang w:eastAsia="ja-JP"/>
        </w:rPr>
        <w:t>discussed in the last RAG meeting</w:t>
      </w:r>
      <w:r w:rsidR="00934AA1">
        <w:rPr>
          <w:rFonts w:hint="eastAsia"/>
          <w:lang w:eastAsia="ja-JP"/>
        </w:rPr>
        <w:t>,</w:t>
      </w:r>
      <w:r>
        <w:rPr>
          <w:rFonts w:hint="eastAsia"/>
          <w:lang w:eastAsia="ja-JP"/>
        </w:rPr>
        <w:t xml:space="preserve"> and we should follow the modifications made by the RAG.</w:t>
      </w:r>
    </w:p>
    <w:p w:rsidR="008A3D57" w:rsidRDefault="002E38C2" w:rsidP="002E38C2">
      <w:pPr>
        <w:rPr>
          <w:lang w:eastAsia="ja-JP"/>
        </w:rPr>
      </w:pPr>
      <w:r>
        <w:rPr>
          <w:rFonts w:hint="eastAsia"/>
          <w:lang w:eastAsia="ja-JP"/>
        </w:rPr>
        <w:lastRenderedPageBreak/>
        <w:t xml:space="preserve">After the </w:t>
      </w:r>
      <w:r>
        <w:rPr>
          <w:lang w:eastAsia="ja-JP"/>
        </w:rPr>
        <w:t>discussion</w:t>
      </w:r>
      <w:r>
        <w:rPr>
          <w:rFonts w:hint="eastAsia"/>
          <w:lang w:eastAsia="ja-JP"/>
        </w:rPr>
        <w:t xml:space="preserve"> above, as the </w:t>
      </w:r>
      <w:r>
        <w:rPr>
          <w:lang w:eastAsia="ja-JP"/>
        </w:rPr>
        <w:t>Counsellor</w:t>
      </w:r>
      <w:r w:rsidR="00B32E48">
        <w:rPr>
          <w:rFonts w:hint="eastAsia"/>
          <w:lang w:eastAsia="ja-JP"/>
        </w:rPr>
        <w:t xml:space="preserve"> explained that</w:t>
      </w:r>
      <w:r>
        <w:rPr>
          <w:rFonts w:hint="eastAsia"/>
          <w:lang w:eastAsia="ja-JP"/>
        </w:rPr>
        <w:t xml:space="preserve"> BR had already commented on this list internally including the on-going activities between ITU-R Study Group 5 and ITU-T Study </w:t>
      </w:r>
      <w:r w:rsidR="004A765D">
        <w:rPr>
          <w:lang w:eastAsia="ja-JP"/>
        </w:rPr>
        <w:br/>
      </w:r>
      <w:r>
        <w:rPr>
          <w:rFonts w:hint="eastAsia"/>
          <w:lang w:eastAsia="ja-JP"/>
        </w:rPr>
        <w:t xml:space="preserve">Group 5, the Chairman suggested that the point raised by Canada was recorded in the summary record and the </w:t>
      </w:r>
      <w:r w:rsidR="00354366">
        <w:rPr>
          <w:rFonts w:hint="eastAsia"/>
          <w:lang w:eastAsia="ja-JP"/>
        </w:rPr>
        <w:t xml:space="preserve">Secretariat </w:t>
      </w:r>
      <w:r>
        <w:rPr>
          <w:rFonts w:hint="eastAsia"/>
          <w:lang w:eastAsia="ja-JP"/>
        </w:rPr>
        <w:t>will take an appropriate action on this matter.</w:t>
      </w:r>
    </w:p>
    <w:p w:rsidR="003364E2" w:rsidRDefault="003364E2" w:rsidP="003364E2">
      <w:pPr>
        <w:rPr>
          <w:b/>
          <w:lang w:eastAsia="ja-JP"/>
        </w:rPr>
      </w:pPr>
      <w:r>
        <w:rPr>
          <w:b/>
          <w:lang w:eastAsia="ja-JP"/>
        </w:rPr>
        <w:t xml:space="preserve">Document </w:t>
      </w:r>
      <w:hyperlink r:id="rId88" w:history="1">
        <w:r w:rsidRPr="00493705">
          <w:rPr>
            <w:rStyle w:val="Hyperlink"/>
            <w:b/>
            <w:lang w:eastAsia="ja-JP"/>
          </w:rPr>
          <w:t>5/</w:t>
        </w:r>
        <w:r w:rsidRPr="00493705">
          <w:rPr>
            <w:rStyle w:val="Hyperlink"/>
            <w:rFonts w:hint="eastAsia"/>
            <w:b/>
            <w:lang w:eastAsia="ja-JP"/>
          </w:rPr>
          <w:t>220</w:t>
        </w:r>
      </w:hyperlink>
      <w:r>
        <w:rPr>
          <w:b/>
          <w:lang w:eastAsia="ja-JP"/>
        </w:rPr>
        <w:t xml:space="preserve"> </w:t>
      </w:r>
      <w:r w:rsidR="00493705">
        <w:rPr>
          <w:rFonts w:hint="eastAsia"/>
          <w:b/>
          <w:lang w:eastAsia="ja-JP"/>
        </w:rPr>
        <w:t>(</w:t>
      </w:r>
      <w:r w:rsidR="00493705" w:rsidRPr="00493705">
        <w:rPr>
          <w:b/>
          <w:lang w:eastAsia="ja-JP"/>
        </w:rPr>
        <w:t>ITU-T SG</w:t>
      </w:r>
      <w:r w:rsidR="00F17381">
        <w:rPr>
          <w:b/>
          <w:lang w:eastAsia="ja-JP"/>
        </w:rPr>
        <w:t xml:space="preserve"> </w:t>
      </w:r>
      <w:r w:rsidR="00493705" w:rsidRPr="00493705">
        <w:rPr>
          <w:b/>
          <w:lang w:eastAsia="ja-JP"/>
        </w:rPr>
        <w:t>9</w:t>
      </w:r>
      <w:r w:rsidR="00493705">
        <w:rPr>
          <w:rFonts w:hint="eastAsia"/>
          <w:b/>
          <w:lang w:eastAsia="ja-JP"/>
        </w:rPr>
        <w:t xml:space="preserve">) </w:t>
      </w:r>
      <w:r>
        <w:rPr>
          <w:b/>
          <w:lang w:eastAsia="ja-JP"/>
        </w:rPr>
        <w:t xml:space="preserve">- </w:t>
      </w:r>
      <w:r w:rsidR="00493705" w:rsidRPr="00493705">
        <w:rPr>
          <w:b/>
          <w:lang w:eastAsia="ja-JP"/>
        </w:rPr>
        <w:t>Liaison statement on new versions of the Access Network Transport (ANT) standardization overview and work plan (reply to SG</w:t>
      </w:r>
      <w:r w:rsidR="00F17381">
        <w:rPr>
          <w:b/>
          <w:lang w:eastAsia="ja-JP"/>
        </w:rPr>
        <w:t xml:space="preserve"> </w:t>
      </w:r>
      <w:r w:rsidR="00493705" w:rsidRPr="00493705">
        <w:rPr>
          <w:b/>
          <w:lang w:eastAsia="ja-JP"/>
        </w:rPr>
        <w:t>15 LS216)</w:t>
      </w:r>
    </w:p>
    <w:p w:rsidR="003364E2" w:rsidRDefault="003364E2" w:rsidP="003364E2">
      <w:pPr>
        <w:rPr>
          <w:b/>
          <w:lang w:eastAsia="ja-JP"/>
        </w:rPr>
      </w:pPr>
      <w:r>
        <w:rPr>
          <w:b/>
          <w:lang w:eastAsia="ja-JP"/>
        </w:rPr>
        <w:t xml:space="preserve">Document </w:t>
      </w:r>
      <w:hyperlink r:id="rId89" w:history="1">
        <w:r w:rsidRPr="007F3E91">
          <w:rPr>
            <w:rStyle w:val="Hyperlink"/>
            <w:b/>
            <w:lang w:eastAsia="ja-JP"/>
          </w:rPr>
          <w:t>5/</w:t>
        </w:r>
        <w:r w:rsidRPr="007F3E91">
          <w:rPr>
            <w:rStyle w:val="Hyperlink"/>
            <w:rFonts w:hint="eastAsia"/>
            <w:b/>
            <w:lang w:eastAsia="ja-JP"/>
          </w:rPr>
          <w:t>246</w:t>
        </w:r>
      </w:hyperlink>
      <w:r>
        <w:rPr>
          <w:b/>
          <w:lang w:eastAsia="ja-JP"/>
        </w:rPr>
        <w:t xml:space="preserve"> </w:t>
      </w:r>
      <w:r w:rsidR="007F3E91">
        <w:rPr>
          <w:rFonts w:hint="eastAsia"/>
          <w:b/>
          <w:lang w:eastAsia="ja-JP"/>
        </w:rPr>
        <w:t>(</w:t>
      </w:r>
      <w:r w:rsidR="007F3E91" w:rsidRPr="007F3E91">
        <w:rPr>
          <w:b/>
          <w:lang w:eastAsia="ja-JP"/>
        </w:rPr>
        <w:t>ITU-T SG 15</w:t>
      </w:r>
      <w:r w:rsidR="007F3E91">
        <w:rPr>
          <w:rFonts w:hint="eastAsia"/>
          <w:b/>
          <w:lang w:eastAsia="ja-JP"/>
        </w:rPr>
        <w:t xml:space="preserve">) </w:t>
      </w:r>
      <w:r>
        <w:rPr>
          <w:b/>
          <w:lang w:eastAsia="ja-JP"/>
        </w:rPr>
        <w:t xml:space="preserve">- </w:t>
      </w:r>
      <w:r w:rsidR="007F3E91" w:rsidRPr="007F3E91">
        <w:rPr>
          <w:b/>
          <w:lang w:eastAsia="ja-JP"/>
        </w:rPr>
        <w:t>Liaison statement on the latest versions of the Access Network Transport (ANT), Smart Grid and Home Network Transport (HNT) standards overviews and work plans</w:t>
      </w:r>
    </w:p>
    <w:p w:rsidR="003364E2" w:rsidRDefault="003364E2" w:rsidP="003364E2">
      <w:pPr>
        <w:rPr>
          <w:b/>
          <w:lang w:eastAsia="ja-JP"/>
        </w:rPr>
      </w:pPr>
      <w:r>
        <w:rPr>
          <w:b/>
          <w:lang w:eastAsia="ja-JP"/>
        </w:rPr>
        <w:t xml:space="preserve">Document </w:t>
      </w:r>
      <w:hyperlink r:id="rId90" w:history="1">
        <w:r w:rsidRPr="00D03439">
          <w:rPr>
            <w:rStyle w:val="Hyperlink"/>
            <w:b/>
            <w:lang w:eastAsia="ja-JP"/>
          </w:rPr>
          <w:t>5/</w:t>
        </w:r>
        <w:r w:rsidRPr="00D03439">
          <w:rPr>
            <w:rStyle w:val="Hyperlink"/>
            <w:rFonts w:hint="eastAsia"/>
            <w:b/>
            <w:lang w:eastAsia="ja-JP"/>
          </w:rPr>
          <w:t>247</w:t>
        </w:r>
      </w:hyperlink>
      <w:r w:rsidR="00D03439" w:rsidRPr="00D03439">
        <w:rPr>
          <w:b/>
          <w:lang w:eastAsia="ja-JP"/>
        </w:rPr>
        <w:t xml:space="preserve"> (ITU-T SG 15) </w:t>
      </w:r>
      <w:r>
        <w:rPr>
          <w:b/>
          <w:lang w:eastAsia="ja-JP"/>
        </w:rPr>
        <w:t xml:space="preserve">- </w:t>
      </w:r>
      <w:r w:rsidR="00D03439" w:rsidRPr="00D03439">
        <w:rPr>
          <w:b/>
          <w:lang w:eastAsia="ja-JP"/>
        </w:rPr>
        <w:t>Liaison statement on the latest versions of the Access Network Transport (ANT) standards overview and work plan</w:t>
      </w:r>
    </w:p>
    <w:p w:rsidR="003364E2" w:rsidRDefault="003364E2" w:rsidP="003364E2">
      <w:pPr>
        <w:rPr>
          <w:b/>
          <w:lang w:eastAsia="ja-JP"/>
        </w:rPr>
      </w:pPr>
      <w:r>
        <w:rPr>
          <w:b/>
          <w:lang w:eastAsia="ja-JP"/>
        </w:rPr>
        <w:t xml:space="preserve">Document </w:t>
      </w:r>
      <w:hyperlink r:id="rId91" w:history="1">
        <w:r w:rsidRPr="00263899">
          <w:rPr>
            <w:rStyle w:val="Hyperlink"/>
            <w:b/>
            <w:lang w:eastAsia="ja-JP"/>
          </w:rPr>
          <w:t>5/</w:t>
        </w:r>
        <w:r w:rsidRPr="00263899">
          <w:rPr>
            <w:rStyle w:val="Hyperlink"/>
            <w:rFonts w:hint="eastAsia"/>
            <w:b/>
            <w:lang w:eastAsia="ja-JP"/>
          </w:rPr>
          <w:t>248</w:t>
        </w:r>
      </w:hyperlink>
      <w:r>
        <w:rPr>
          <w:b/>
          <w:lang w:eastAsia="ja-JP"/>
        </w:rPr>
        <w:t xml:space="preserve"> </w:t>
      </w:r>
      <w:r w:rsidR="00263899">
        <w:rPr>
          <w:rFonts w:hint="eastAsia"/>
          <w:b/>
          <w:lang w:eastAsia="ja-JP"/>
        </w:rPr>
        <w:t>(</w:t>
      </w:r>
      <w:r w:rsidR="00263899" w:rsidRPr="00263899">
        <w:rPr>
          <w:b/>
          <w:lang w:eastAsia="ja-JP"/>
        </w:rPr>
        <w:t>ITU-T SG 15</w:t>
      </w:r>
      <w:r w:rsidR="00263899">
        <w:rPr>
          <w:rFonts w:hint="eastAsia"/>
          <w:b/>
          <w:lang w:eastAsia="ja-JP"/>
        </w:rPr>
        <w:t xml:space="preserve">) </w:t>
      </w:r>
      <w:r>
        <w:rPr>
          <w:b/>
          <w:lang w:eastAsia="ja-JP"/>
        </w:rPr>
        <w:t xml:space="preserve">- </w:t>
      </w:r>
      <w:r w:rsidR="00263899" w:rsidRPr="00263899">
        <w:rPr>
          <w:b/>
          <w:lang w:eastAsia="ja-JP"/>
        </w:rPr>
        <w:t>Liaison statement on the latest version of the Home Network Transport (HNT) standards overview and work plan</w:t>
      </w:r>
    </w:p>
    <w:p w:rsidR="002E38C2" w:rsidRDefault="002E38C2" w:rsidP="003364E2">
      <w:pPr>
        <w:rPr>
          <w:lang w:eastAsia="ja-JP"/>
        </w:rPr>
      </w:pPr>
      <w:r>
        <w:rPr>
          <w:rFonts w:hint="eastAsia"/>
          <w:lang w:eastAsia="ja-JP"/>
        </w:rPr>
        <w:t xml:space="preserve">The Chairman introduced these documents and commented that Working Party 5A made liaison activities with ITU-T Study Group 15. These documents were noted for </w:t>
      </w:r>
      <w:r>
        <w:rPr>
          <w:lang w:eastAsia="ja-JP"/>
        </w:rPr>
        <w:t>information</w:t>
      </w:r>
      <w:r>
        <w:rPr>
          <w:rFonts w:hint="eastAsia"/>
          <w:lang w:eastAsia="ja-JP"/>
        </w:rPr>
        <w:t>.</w:t>
      </w:r>
    </w:p>
    <w:p w:rsidR="002E38C2" w:rsidRPr="002E38C2" w:rsidRDefault="002E38C2" w:rsidP="003364E2">
      <w:pPr>
        <w:rPr>
          <w:lang w:eastAsia="ja-JP"/>
        </w:rPr>
      </w:pPr>
      <w:r>
        <w:rPr>
          <w:b/>
          <w:lang w:eastAsia="ja-JP"/>
        </w:rPr>
        <w:t xml:space="preserve">Document </w:t>
      </w:r>
      <w:hyperlink r:id="rId92" w:history="1">
        <w:r w:rsidRPr="00263899">
          <w:rPr>
            <w:rStyle w:val="Hyperlink"/>
            <w:b/>
            <w:lang w:eastAsia="ja-JP"/>
          </w:rPr>
          <w:t>5/</w:t>
        </w:r>
        <w:r w:rsidRPr="00263899">
          <w:rPr>
            <w:rStyle w:val="Hyperlink"/>
            <w:rFonts w:hint="eastAsia"/>
            <w:b/>
            <w:lang w:eastAsia="ja-JP"/>
          </w:rPr>
          <w:t>24</w:t>
        </w:r>
        <w:r>
          <w:rPr>
            <w:rStyle w:val="Hyperlink"/>
            <w:rFonts w:hint="eastAsia"/>
            <w:b/>
            <w:lang w:eastAsia="ja-JP"/>
          </w:rPr>
          <w:t>3</w:t>
        </w:r>
      </w:hyperlink>
      <w:r>
        <w:rPr>
          <w:b/>
          <w:lang w:eastAsia="ja-JP"/>
        </w:rPr>
        <w:t xml:space="preserve"> </w:t>
      </w:r>
      <w:r>
        <w:rPr>
          <w:rFonts w:hint="eastAsia"/>
          <w:b/>
          <w:lang w:eastAsia="ja-JP"/>
        </w:rPr>
        <w:t xml:space="preserve">(WP </w:t>
      </w:r>
      <w:r w:rsidR="00BC6504">
        <w:rPr>
          <w:rFonts w:hint="eastAsia"/>
          <w:b/>
          <w:lang w:eastAsia="ja-JP"/>
        </w:rPr>
        <w:t>5</w:t>
      </w:r>
      <w:r>
        <w:rPr>
          <w:rFonts w:hint="eastAsia"/>
          <w:b/>
          <w:lang w:eastAsia="ja-JP"/>
        </w:rPr>
        <w:t>B</w:t>
      </w:r>
      <w:r w:rsidR="00BC6504">
        <w:rPr>
          <w:rFonts w:hint="eastAsia"/>
          <w:b/>
          <w:lang w:eastAsia="ja-JP"/>
        </w:rPr>
        <w:t xml:space="preserve"> Chairman</w:t>
      </w:r>
      <w:r>
        <w:rPr>
          <w:rFonts w:hint="eastAsia"/>
          <w:b/>
          <w:lang w:eastAsia="ja-JP"/>
        </w:rPr>
        <w:t xml:space="preserve">) - Section 2.1.7 </w:t>
      </w:r>
      <w:r w:rsidRPr="002E38C2">
        <w:rPr>
          <w:b/>
          <w:lang w:eastAsia="ja-JP"/>
        </w:rPr>
        <w:t>Liaison with ITU-T</w:t>
      </w:r>
    </w:p>
    <w:p w:rsidR="002E38C2" w:rsidRDefault="002E38C2" w:rsidP="002E38C2">
      <w:pPr>
        <w:rPr>
          <w:lang w:eastAsia="ja-JP"/>
        </w:rPr>
      </w:pPr>
      <w:r>
        <w:rPr>
          <w:rFonts w:hint="eastAsia"/>
          <w:lang w:eastAsia="ja-JP"/>
        </w:rPr>
        <w:t xml:space="preserve">The Chairman explained the concerns raised by WP 5B regarding recent activities of the ITU-T for </w:t>
      </w:r>
      <w:r>
        <w:rPr>
          <w:lang w:eastAsia="ja-JP"/>
        </w:rPr>
        <w:t>certain</w:t>
      </w:r>
      <w:r>
        <w:rPr>
          <w:rFonts w:hint="eastAsia"/>
          <w:lang w:eastAsia="ja-JP"/>
        </w:rPr>
        <w:t xml:space="preserve"> topics, which was similar situation in a few years ago, and </w:t>
      </w:r>
      <w:r>
        <w:rPr>
          <w:lang w:eastAsia="ja-JP"/>
        </w:rPr>
        <w:t>suggested</w:t>
      </w:r>
      <w:r>
        <w:rPr>
          <w:rFonts w:hint="eastAsia"/>
          <w:lang w:eastAsia="ja-JP"/>
        </w:rPr>
        <w:t xml:space="preserve"> sending a letter to the Director of the BR on this matter</w:t>
      </w:r>
      <w:r w:rsidR="00725621">
        <w:rPr>
          <w:rFonts w:hint="eastAsia"/>
          <w:lang w:eastAsia="ja-JP"/>
        </w:rPr>
        <w:t xml:space="preserve"> again</w:t>
      </w:r>
      <w:r>
        <w:rPr>
          <w:rFonts w:hint="eastAsia"/>
          <w:lang w:eastAsia="ja-JP"/>
        </w:rPr>
        <w:t>.</w:t>
      </w:r>
    </w:p>
    <w:p w:rsidR="002E38C2" w:rsidRDefault="002E38C2" w:rsidP="002E38C2">
      <w:pPr>
        <w:rPr>
          <w:lang w:eastAsia="ja-JP"/>
        </w:rPr>
      </w:pPr>
      <w:r>
        <w:rPr>
          <w:rFonts w:hint="eastAsia"/>
          <w:lang w:eastAsia="ja-JP"/>
        </w:rPr>
        <w:t xml:space="preserve">Iran </w:t>
      </w:r>
      <w:r>
        <w:rPr>
          <w:lang w:eastAsia="ja-JP"/>
        </w:rPr>
        <w:t>explained</w:t>
      </w:r>
      <w:r>
        <w:rPr>
          <w:rFonts w:hint="eastAsia"/>
          <w:lang w:eastAsia="ja-JP"/>
        </w:rPr>
        <w:t xml:space="preserve"> that the issue of coordination among sectors in ITU was raised in the </w:t>
      </w:r>
      <w:r w:rsidR="00725621" w:rsidRPr="00725621">
        <w:rPr>
          <w:lang w:eastAsia="ja-JP"/>
        </w:rPr>
        <w:t xml:space="preserve">Plenipotentiary Conference </w:t>
      </w:r>
      <w:r>
        <w:rPr>
          <w:rFonts w:hint="eastAsia"/>
          <w:lang w:eastAsia="ja-JP"/>
        </w:rPr>
        <w:t>and a coordination team was established</w:t>
      </w:r>
      <w:r w:rsidR="00725621">
        <w:rPr>
          <w:rFonts w:hint="eastAsia"/>
          <w:lang w:eastAsia="ja-JP"/>
        </w:rPr>
        <w:t xml:space="preserve">. </w:t>
      </w:r>
      <w:r>
        <w:rPr>
          <w:lang w:eastAsia="ja-JP"/>
        </w:rPr>
        <w:t>I</w:t>
      </w:r>
      <w:r>
        <w:rPr>
          <w:rFonts w:hint="eastAsia"/>
          <w:lang w:eastAsia="ja-JP"/>
        </w:rPr>
        <w:t xml:space="preserve">ran suggested drawing the </w:t>
      </w:r>
      <w:r w:rsidR="00725621">
        <w:rPr>
          <w:rFonts w:hint="eastAsia"/>
          <w:lang w:eastAsia="ja-JP"/>
        </w:rPr>
        <w:t xml:space="preserve">attention of the </w:t>
      </w:r>
      <w:r>
        <w:rPr>
          <w:rFonts w:hint="eastAsia"/>
          <w:lang w:eastAsia="ja-JP"/>
        </w:rPr>
        <w:t>chairman of the team to these issues raised by Working Parties in ITU-R Study Group 5 rather than sending a letter to the Director of the BR</w:t>
      </w:r>
      <w:r w:rsidR="00725621">
        <w:rPr>
          <w:rFonts w:hint="eastAsia"/>
          <w:lang w:eastAsia="ja-JP"/>
        </w:rPr>
        <w:t xml:space="preserve"> again</w:t>
      </w:r>
      <w:r>
        <w:rPr>
          <w:rFonts w:hint="eastAsia"/>
          <w:lang w:eastAsia="ja-JP"/>
        </w:rPr>
        <w:t>.</w:t>
      </w:r>
    </w:p>
    <w:p w:rsidR="00BC6504" w:rsidRDefault="002E38C2" w:rsidP="002E38C2">
      <w:pPr>
        <w:rPr>
          <w:lang w:eastAsia="ja-JP"/>
        </w:rPr>
      </w:pPr>
      <w:r>
        <w:rPr>
          <w:rFonts w:hint="eastAsia"/>
          <w:lang w:eastAsia="ja-JP"/>
        </w:rPr>
        <w:t xml:space="preserve">The Chairman proposed to </w:t>
      </w:r>
      <w:r>
        <w:rPr>
          <w:lang w:eastAsia="ja-JP"/>
        </w:rPr>
        <w:t>develop</w:t>
      </w:r>
      <w:r>
        <w:rPr>
          <w:rFonts w:hint="eastAsia"/>
          <w:lang w:eastAsia="ja-JP"/>
        </w:rPr>
        <w:t xml:space="preserve"> a </w:t>
      </w:r>
      <w:r>
        <w:rPr>
          <w:lang w:eastAsia="ja-JP"/>
        </w:rPr>
        <w:t>separate</w:t>
      </w:r>
      <w:r>
        <w:rPr>
          <w:rFonts w:hint="eastAsia"/>
          <w:lang w:eastAsia="ja-JP"/>
        </w:rPr>
        <w:t xml:space="preserve"> </w:t>
      </w:r>
      <w:r w:rsidR="00BC6504">
        <w:rPr>
          <w:rFonts w:hint="eastAsia"/>
          <w:lang w:eastAsia="ja-JP"/>
        </w:rPr>
        <w:t xml:space="preserve">text as proposed from WP 5B in </w:t>
      </w:r>
      <w:r>
        <w:rPr>
          <w:rFonts w:hint="eastAsia"/>
          <w:lang w:eastAsia="ja-JP"/>
        </w:rPr>
        <w:t>the summary record</w:t>
      </w:r>
      <w:r w:rsidR="00BC6504">
        <w:rPr>
          <w:rFonts w:hint="eastAsia"/>
          <w:lang w:eastAsia="ja-JP"/>
        </w:rPr>
        <w:t>, as follows,</w:t>
      </w:r>
      <w:r>
        <w:rPr>
          <w:rFonts w:hint="eastAsia"/>
          <w:lang w:eastAsia="ja-JP"/>
        </w:rPr>
        <w:t xml:space="preserve"> and the </w:t>
      </w:r>
      <w:r w:rsidR="00725621">
        <w:rPr>
          <w:rFonts w:hint="eastAsia"/>
          <w:lang w:eastAsia="ja-JP"/>
        </w:rPr>
        <w:t>Secretariat</w:t>
      </w:r>
      <w:r>
        <w:rPr>
          <w:rFonts w:hint="eastAsia"/>
          <w:lang w:eastAsia="ja-JP"/>
        </w:rPr>
        <w:t xml:space="preserve"> would convey </w:t>
      </w:r>
      <w:r w:rsidR="00BC6504">
        <w:rPr>
          <w:rFonts w:hint="eastAsia"/>
          <w:lang w:eastAsia="ja-JP"/>
        </w:rPr>
        <w:t xml:space="preserve">this </w:t>
      </w:r>
      <w:r>
        <w:rPr>
          <w:rFonts w:hint="eastAsia"/>
          <w:lang w:eastAsia="ja-JP"/>
        </w:rPr>
        <w:t>information to the Director of the BR</w:t>
      </w:r>
      <w:r w:rsidR="00BC6504">
        <w:rPr>
          <w:rFonts w:hint="eastAsia"/>
          <w:lang w:eastAsia="ja-JP"/>
        </w:rPr>
        <w:t>:</w:t>
      </w:r>
    </w:p>
    <w:p w:rsidR="00BC6504" w:rsidRPr="005D1E61" w:rsidRDefault="00BC6504" w:rsidP="005D1E61">
      <w:pPr>
        <w:ind w:leftChars="118" w:left="284" w:hanging="1"/>
        <w:rPr>
          <w:lang w:val="en-US" w:eastAsia="ja-JP"/>
        </w:rPr>
      </w:pPr>
      <w:r>
        <w:rPr>
          <w:lang w:val="en-US" w:eastAsia="ja-JP"/>
        </w:rPr>
        <w:t>“</w:t>
      </w:r>
      <w:r w:rsidRPr="00DD3C3A">
        <w:rPr>
          <w:lang w:val="en-US"/>
        </w:rPr>
        <w:t>During this study cycle WP 5B have received a number of liaison statements either directly from ITU-T or through SG 1. WP 5B have ensured that they have responded to all of these</w:t>
      </w:r>
      <w:r w:rsidR="002D1467">
        <w:rPr>
          <w:rFonts w:hint="eastAsia"/>
          <w:lang w:val="en-US" w:eastAsia="ja-JP"/>
        </w:rPr>
        <w:t xml:space="preserve"> </w:t>
      </w:r>
      <w:r w:rsidRPr="00DD3C3A">
        <w:rPr>
          <w:lang w:val="en-US"/>
        </w:rPr>
        <w:t>liaison stat</w:t>
      </w:r>
      <w:r w:rsidR="00B32E48">
        <w:rPr>
          <w:lang w:val="en-US"/>
        </w:rPr>
        <w:t>ements with appropriate advice.</w:t>
      </w:r>
      <w:r w:rsidRPr="00DD3C3A">
        <w:rPr>
          <w:lang w:val="en-US"/>
        </w:rPr>
        <w:t xml:space="preserve"> However it has become increasing obvious that our advice is being ignored and in at least one case, on issues that fall under the purview of the </w:t>
      </w:r>
      <w:r w:rsidR="004A765D">
        <w:rPr>
          <w:lang w:val="en-US"/>
        </w:rPr>
        <w:br/>
      </w:r>
      <w:r w:rsidRPr="00DD3C3A">
        <w:rPr>
          <w:lang w:val="en-US"/>
        </w:rPr>
        <w:t>ITU-R as defined in Article 11 of the Convention, replicating the work of WP 5B.</w:t>
      </w:r>
      <w:r>
        <w:rPr>
          <w:lang w:val="en-US" w:eastAsia="ja-JP"/>
        </w:rPr>
        <w:t>”</w:t>
      </w:r>
    </w:p>
    <w:p w:rsidR="002E38C2" w:rsidRDefault="002E38C2" w:rsidP="002E38C2">
      <w:pPr>
        <w:rPr>
          <w:lang w:eastAsia="ja-JP"/>
        </w:rPr>
      </w:pPr>
      <w:r>
        <w:rPr>
          <w:rFonts w:hint="eastAsia"/>
          <w:lang w:eastAsia="ja-JP"/>
        </w:rPr>
        <w:t xml:space="preserve">The meeting agreed this course of action. </w:t>
      </w:r>
      <w:r w:rsidR="00725621">
        <w:rPr>
          <w:rFonts w:hint="eastAsia"/>
          <w:lang w:eastAsia="ja-JP"/>
        </w:rPr>
        <w:t>Based on the suggestion from the Russian Federation, t</w:t>
      </w:r>
      <w:r>
        <w:rPr>
          <w:rFonts w:hint="eastAsia"/>
          <w:lang w:eastAsia="ja-JP"/>
        </w:rPr>
        <w:t xml:space="preserve">he meeting also agreed </w:t>
      </w:r>
      <w:r w:rsidR="002D1467">
        <w:rPr>
          <w:rFonts w:hint="eastAsia"/>
          <w:lang w:eastAsia="ja-JP"/>
        </w:rPr>
        <w:t xml:space="preserve">to </w:t>
      </w:r>
      <w:r>
        <w:rPr>
          <w:rFonts w:hint="eastAsia"/>
          <w:lang w:eastAsia="ja-JP"/>
        </w:rPr>
        <w:t xml:space="preserve">that the information </w:t>
      </w:r>
      <w:r w:rsidR="00725621">
        <w:rPr>
          <w:rFonts w:hint="eastAsia"/>
          <w:lang w:eastAsia="ja-JP"/>
        </w:rPr>
        <w:t xml:space="preserve">is brought to the </w:t>
      </w:r>
      <w:r w:rsidR="00725621">
        <w:rPr>
          <w:lang w:eastAsia="ja-JP"/>
        </w:rPr>
        <w:t>attention</w:t>
      </w:r>
      <w:r w:rsidR="00725621">
        <w:rPr>
          <w:rFonts w:hint="eastAsia"/>
          <w:lang w:eastAsia="ja-JP"/>
        </w:rPr>
        <w:t xml:space="preserve"> of </w:t>
      </w:r>
      <w:r>
        <w:rPr>
          <w:rFonts w:hint="eastAsia"/>
          <w:lang w:eastAsia="ja-JP"/>
        </w:rPr>
        <w:t xml:space="preserve">the representatives of the RAG </w:t>
      </w:r>
      <w:r w:rsidR="00BC6504">
        <w:rPr>
          <w:rFonts w:hint="eastAsia"/>
          <w:lang w:eastAsia="ja-JP"/>
        </w:rPr>
        <w:t xml:space="preserve">to the coordination team </w:t>
      </w:r>
      <w:r>
        <w:rPr>
          <w:rFonts w:hint="eastAsia"/>
          <w:lang w:eastAsia="ja-JP"/>
        </w:rPr>
        <w:t>(Mr. Nalbandian and Mr. Major).</w:t>
      </w:r>
    </w:p>
    <w:p w:rsidR="003364E2" w:rsidRDefault="003364E2" w:rsidP="003364E2">
      <w:pPr>
        <w:pStyle w:val="Heading3"/>
        <w:rPr>
          <w:lang w:eastAsia="ja-JP"/>
        </w:rPr>
      </w:pPr>
      <w:r>
        <w:rPr>
          <w:lang w:eastAsia="ja-JP"/>
        </w:rPr>
        <w:t>8.</w:t>
      </w:r>
      <w:r>
        <w:rPr>
          <w:rFonts w:hint="eastAsia"/>
          <w:lang w:eastAsia="ja-JP"/>
        </w:rPr>
        <w:t>1</w:t>
      </w:r>
      <w:r>
        <w:rPr>
          <w:lang w:eastAsia="ja-JP"/>
        </w:rPr>
        <w:t>.</w:t>
      </w:r>
      <w:r>
        <w:rPr>
          <w:rFonts w:hint="eastAsia"/>
          <w:lang w:eastAsia="ja-JP"/>
        </w:rPr>
        <w:t>5</w:t>
      </w:r>
      <w:r>
        <w:rPr>
          <w:lang w:eastAsia="ja-JP"/>
        </w:rPr>
        <w:tab/>
      </w:r>
      <w:r w:rsidRPr="00537CDD">
        <w:rPr>
          <w:rFonts w:hint="eastAsia"/>
          <w:lang w:eastAsia="ja-JP"/>
        </w:rPr>
        <w:t xml:space="preserve">Liaison with </w:t>
      </w:r>
      <w:r>
        <w:rPr>
          <w:lang w:eastAsia="ja-JP"/>
        </w:rPr>
        <w:t xml:space="preserve">the </w:t>
      </w:r>
      <w:r>
        <w:rPr>
          <w:rFonts w:hint="eastAsia"/>
          <w:lang w:eastAsia="ja-JP"/>
        </w:rPr>
        <w:t>groups in ITU-D</w:t>
      </w:r>
    </w:p>
    <w:p w:rsidR="00263899" w:rsidRDefault="003364E2" w:rsidP="003364E2">
      <w:pPr>
        <w:rPr>
          <w:b/>
          <w:lang w:eastAsia="ja-JP"/>
        </w:rPr>
      </w:pPr>
      <w:r w:rsidRPr="003372CB">
        <w:rPr>
          <w:b/>
          <w:lang w:eastAsia="ja-JP"/>
        </w:rPr>
        <w:t xml:space="preserve">Document </w:t>
      </w:r>
      <w:hyperlink r:id="rId93" w:history="1">
        <w:r w:rsidRPr="00263899">
          <w:rPr>
            <w:rStyle w:val="Hyperlink"/>
            <w:b/>
            <w:lang w:eastAsia="ja-JP"/>
          </w:rPr>
          <w:t>5/</w:t>
        </w:r>
        <w:r w:rsidRPr="00263899">
          <w:rPr>
            <w:rStyle w:val="Hyperlink"/>
            <w:rFonts w:hint="eastAsia"/>
            <w:b/>
            <w:lang w:eastAsia="ja-JP"/>
          </w:rPr>
          <w:t>188</w:t>
        </w:r>
      </w:hyperlink>
      <w:r w:rsidRPr="003372CB">
        <w:rPr>
          <w:b/>
          <w:lang w:eastAsia="ja-JP"/>
        </w:rPr>
        <w:t xml:space="preserve"> </w:t>
      </w:r>
      <w:r w:rsidR="00263899">
        <w:rPr>
          <w:rFonts w:hint="eastAsia"/>
          <w:b/>
          <w:lang w:eastAsia="ja-JP"/>
        </w:rPr>
        <w:t>(</w:t>
      </w:r>
      <w:r w:rsidR="00263899" w:rsidRPr="00263899">
        <w:rPr>
          <w:b/>
          <w:lang w:eastAsia="ja-JP"/>
        </w:rPr>
        <w:t>ITU-D SG 2</w:t>
      </w:r>
      <w:r w:rsidR="00263899">
        <w:rPr>
          <w:rFonts w:hint="eastAsia"/>
          <w:b/>
          <w:lang w:eastAsia="ja-JP"/>
        </w:rPr>
        <w:t xml:space="preserve">) </w:t>
      </w:r>
      <w:r w:rsidRPr="003372CB">
        <w:rPr>
          <w:b/>
          <w:lang w:eastAsia="ja-JP"/>
        </w:rPr>
        <w:t xml:space="preserve">- </w:t>
      </w:r>
      <w:r w:rsidR="00263899" w:rsidRPr="00263899">
        <w:rPr>
          <w:b/>
          <w:lang w:eastAsia="ja-JP"/>
        </w:rPr>
        <w:t>Liaison statement from ITU-D Study Group 2 Question 7/2 to ITU-T Study Group 5 , ITU-R Study Group 1, ITU-R Study Group 5, ITU-R Study Group 6 and their relevant Working Parties on Q7/2 work items for the 2014 - 2018 study period</w:t>
      </w:r>
    </w:p>
    <w:p w:rsidR="002E38C2" w:rsidRPr="002E38C2" w:rsidRDefault="002E38C2" w:rsidP="003364E2">
      <w:pPr>
        <w:rPr>
          <w:lang w:eastAsia="ja-JP"/>
        </w:rPr>
      </w:pPr>
      <w:r>
        <w:rPr>
          <w:rFonts w:hint="eastAsia"/>
          <w:lang w:eastAsia="ja-JP"/>
        </w:rPr>
        <w:t>Israel introduced the document.</w:t>
      </w:r>
      <w:r w:rsidRPr="002E38C2">
        <w:rPr>
          <w:rFonts w:hint="eastAsia"/>
          <w:lang w:eastAsia="ja-JP"/>
        </w:rPr>
        <w:t xml:space="preserve"> This document was noted for information.</w:t>
      </w:r>
    </w:p>
    <w:p w:rsidR="003364E2" w:rsidRDefault="003364E2" w:rsidP="003364E2">
      <w:pPr>
        <w:rPr>
          <w:b/>
          <w:lang w:eastAsia="ja-JP"/>
        </w:rPr>
      </w:pPr>
      <w:r>
        <w:rPr>
          <w:b/>
          <w:lang w:eastAsia="ja-JP"/>
        </w:rPr>
        <w:t xml:space="preserve">Document </w:t>
      </w:r>
      <w:hyperlink r:id="rId94" w:history="1">
        <w:r w:rsidRPr="00263899">
          <w:rPr>
            <w:rStyle w:val="Hyperlink"/>
            <w:b/>
            <w:lang w:eastAsia="ja-JP"/>
          </w:rPr>
          <w:t>5/</w:t>
        </w:r>
        <w:r w:rsidRPr="00263899">
          <w:rPr>
            <w:rStyle w:val="Hyperlink"/>
            <w:rFonts w:hint="eastAsia"/>
            <w:b/>
            <w:lang w:eastAsia="ja-JP"/>
          </w:rPr>
          <w:t>189</w:t>
        </w:r>
      </w:hyperlink>
      <w:r>
        <w:rPr>
          <w:b/>
          <w:lang w:eastAsia="ja-JP"/>
        </w:rPr>
        <w:t xml:space="preserve"> </w:t>
      </w:r>
      <w:r w:rsidR="00263899">
        <w:rPr>
          <w:rFonts w:hint="eastAsia"/>
          <w:b/>
          <w:lang w:eastAsia="ja-JP"/>
        </w:rPr>
        <w:t>(</w:t>
      </w:r>
      <w:r w:rsidR="00263899" w:rsidRPr="00263899">
        <w:rPr>
          <w:b/>
          <w:lang w:eastAsia="ja-JP"/>
        </w:rPr>
        <w:t>ITU-D SG 1</w:t>
      </w:r>
      <w:r w:rsidR="00263899">
        <w:rPr>
          <w:rFonts w:hint="eastAsia"/>
          <w:b/>
          <w:lang w:eastAsia="ja-JP"/>
        </w:rPr>
        <w:t xml:space="preserve">) </w:t>
      </w:r>
      <w:r>
        <w:rPr>
          <w:b/>
          <w:lang w:eastAsia="ja-JP"/>
        </w:rPr>
        <w:t xml:space="preserve">- </w:t>
      </w:r>
      <w:r w:rsidR="00263899" w:rsidRPr="00263899">
        <w:rPr>
          <w:b/>
          <w:lang w:eastAsia="ja-JP"/>
        </w:rPr>
        <w:t>Liaison statement from ITU-D Study Group 1 Question 8/1 to ITU R SG 1 WP 1B, ITU-R SG 5 WP 5D, ITU-R SG 6 WP 6A, ITU-T SG 9, ITU-T SG 16 on ITU-D work on transition from analogue to digital broadcasting 2014-1017</w:t>
      </w:r>
    </w:p>
    <w:p w:rsidR="003364E2" w:rsidRDefault="002E38C2" w:rsidP="003364E2">
      <w:pPr>
        <w:rPr>
          <w:lang w:eastAsia="ja-JP"/>
        </w:rPr>
      </w:pPr>
      <w:r>
        <w:rPr>
          <w:rFonts w:hint="eastAsia"/>
          <w:lang w:eastAsia="ja-JP"/>
        </w:rPr>
        <w:t xml:space="preserve">The Chairman introduced the document. </w:t>
      </w:r>
      <w:r w:rsidR="003364E2">
        <w:rPr>
          <w:lang w:eastAsia="ja-JP"/>
        </w:rPr>
        <w:t xml:space="preserve">This </w:t>
      </w:r>
      <w:r>
        <w:rPr>
          <w:rFonts w:hint="eastAsia"/>
          <w:lang w:eastAsia="ja-JP"/>
        </w:rPr>
        <w:t>document</w:t>
      </w:r>
      <w:r w:rsidR="00FD5D98">
        <w:rPr>
          <w:rFonts w:hint="eastAsia"/>
          <w:lang w:eastAsia="ja-JP"/>
        </w:rPr>
        <w:t xml:space="preserve"> </w:t>
      </w:r>
      <w:r w:rsidR="003364E2">
        <w:rPr>
          <w:rFonts w:hint="eastAsia"/>
          <w:lang w:eastAsia="ja-JP"/>
        </w:rPr>
        <w:t>was noted for information</w:t>
      </w:r>
      <w:r w:rsidR="003364E2">
        <w:rPr>
          <w:lang w:eastAsia="ja-JP"/>
        </w:rPr>
        <w:t>.</w:t>
      </w:r>
    </w:p>
    <w:p w:rsidR="003364E2" w:rsidRDefault="003364E2" w:rsidP="003364E2">
      <w:pPr>
        <w:rPr>
          <w:b/>
          <w:lang w:eastAsia="ja-JP"/>
        </w:rPr>
      </w:pPr>
      <w:r>
        <w:rPr>
          <w:b/>
          <w:lang w:eastAsia="ja-JP"/>
        </w:rPr>
        <w:lastRenderedPageBreak/>
        <w:t xml:space="preserve">Document </w:t>
      </w:r>
      <w:hyperlink r:id="rId95" w:history="1">
        <w:r w:rsidRPr="00AE4EA9">
          <w:rPr>
            <w:rStyle w:val="Hyperlink"/>
            <w:b/>
            <w:lang w:eastAsia="ja-JP"/>
          </w:rPr>
          <w:t>5/</w:t>
        </w:r>
        <w:r w:rsidRPr="00AE4EA9">
          <w:rPr>
            <w:rStyle w:val="Hyperlink"/>
            <w:rFonts w:hint="eastAsia"/>
            <w:b/>
            <w:lang w:eastAsia="ja-JP"/>
          </w:rPr>
          <w:t>264</w:t>
        </w:r>
      </w:hyperlink>
      <w:r>
        <w:rPr>
          <w:b/>
          <w:lang w:eastAsia="ja-JP"/>
        </w:rPr>
        <w:t xml:space="preserve"> </w:t>
      </w:r>
      <w:r w:rsidR="00263899">
        <w:rPr>
          <w:rFonts w:hint="eastAsia"/>
          <w:b/>
          <w:lang w:eastAsia="ja-JP"/>
        </w:rPr>
        <w:t xml:space="preserve">(WP 5A) </w:t>
      </w:r>
      <w:r>
        <w:rPr>
          <w:b/>
          <w:lang w:eastAsia="ja-JP"/>
        </w:rPr>
        <w:t xml:space="preserve">- </w:t>
      </w:r>
      <w:r w:rsidR="00263899" w:rsidRPr="00263899">
        <w:rPr>
          <w:b/>
          <w:lang w:eastAsia="ja-JP"/>
        </w:rPr>
        <w:t>Liaison statement to ITU-D/ITU-R Joint Group for Resolution 9 on work items during the 2014-2017 study period (copy for information to ITU-R SG 1, SG 5, SG 6 and their relevant working parties on work items pertinent to WTDC Resolution 9)</w:t>
      </w:r>
    </w:p>
    <w:p w:rsidR="003364E2" w:rsidRDefault="00FD5D98" w:rsidP="003364E2">
      <w:pPr>
        <w:rPr>
          <w:lang w:eastAsia="ja-JP"/>
        </w:rPr>
      </w:pPr>
      <w:r>
        <w:rPr>
          <w:rFonts w:hint="eastAsia"/>
          <w:lang w:eastAsia="ja-JP"/>
        </w:rPr>
        <w:t xml:space="preserve">Mr. Costa </w:t>
      </w:r>
      <w:r w:rsidR="002E38C2">
        <w:rPr>
          <w:rFonts w:hint="eastAsia"/>
          <w:lang w:eastAsia="ja-JP"/>
        </w:rPr>
        <w:t xml:space="preserve">(Chairman, WP 5A) </w:t>
      </w:r>
      <w:r>
        <w:rPr>
          <w:lang w:eastAsia="ja-JP"/>
        </w:rPr>
        <w:t>introduced</w:t>
      </w:r>
      <w:r>
        <w:rPr>
          <w:rFonts w:hint="eastAsia"/>
          <w:lang w:eastAsia="ja-JP"/>
        </w:rPr>
        <w:t xml:space="preserve"> this document. </w:t>
      </w:r>
      <w:r w:rsidR="003364E2">
        <w:rPr>
          <w:lang w:eastAsia="ja-JP"/>
        </w:rPr>
        <w:t xml:space="preserve">This </w:t>
      </w:r>
      <w:r>
        <w:rPr>
          <w:rFonts w:hint="eastAsia"/>
          <w:lang w:eastAsia="ja-JP"/>
        </w:rPr>
        <w:t>d</w:t>
      </w:r>
      <w:r w:rsidR="003364E2">
        <w:rPr>
          <w:rFonts w:hint="eastAsia"/>
          <w:lang w:eastAsia="ja-JP"/>
        </w:rPr>
        <w:t>ocument</w:t>
      </w:r>
      <w:r w:rsidR="003364E2">
        <w:rPr>
          <w:lang w:eastAsia="ja-JP"/>
        </w:rPr>
        <w:t xml:space="preserve"> </w:t>
      </w:r>
      <w:r w:rsidR="003364E2">
        <w:rPr>
          <w:rFonts w:hint="eastAsia"/>
          <w:lang w:eastAsia="ja-JP"/>
        </w:rPr>
        <w:t>was noted for information</w:t>
      </w:r>
      <w:r w:rsidR="003364E2">
        <w:rPr>
          <w:lang w:eastAsia="ja-JP"/>
        </w:rPr>
        <w:t>.</w:t>
      </w:r>
    </w:p>
    <w:p w:rsidR="003364E2" w:rsidRDefault="003364E2" w:rsidP="003364E2">
      <w:pPr>
        <w:pStyle w:val="Heading2"/>
        <w:rPr>
          <w:lang w:eastAsia="ja-JP"/>
        </w:rPr>
      </w:pPr>
      <w:r>
        <w:rPr>
          <w:lang w:eastAsia="ja-JP"/>
        </w:rPr>
        <w:t>8.</w:t>
      </w:r>
      <w:r>
        <w:rPr>
          <w:rFonts w:hint="eastAsia"/>
          <w:lang w:eastAsia="ja-JP"/>
        </w:rPr>
        <w:t>2</w:t>
      </w:r>
      <w:r w:rsidRPr="007B29D2">
        <w:tab/>
      </w:r>
      <w:r w:rsidRPr="00847BB8">
        <w:rPr>
          <w:rFonts w:hint="eastAsia"/>
          <w:lang w:eastAsia="ja-JP"/>
        </w:rPr>
        <w:t>Intersectoral activity (Human hazard)</w:t>
      </w:r>
    </w:p>
    <w:p w:rsidR="009C15DF" w:rsidRDefault="003364E2" w:rsidP="003364E2">
      <w:pPr>
        <w:rPr>
          <w:b/>
          <w:lang w:eastAsia="ja-JP"/>
        </w:rPr>
      </w:pPr>
      <w:r>
        <w:rPr>
          <w:b/>
          <w:lang w:eastAsia="ja-JP"/>
        </w:rPr>
        <w:t xml:space="preserve">Document </w:t>
      </w:r>
      <w:hyperlink r:id="rId96" w:history="1">
        <w:r w:rsidRPr="009C15DF">
          <w:rPr>
            <w:rStyle w:val="Hyperlink"/>
            <w:b/>
            <w:lang w:eastAsia="ja-JP"/>
          </w:rPr>
          <w:t>5/</w:t>
        </w:r>
        <w:r w:rsidRPr="009C15DF">
          <w:rPr>
            <w:rStyle w:val="Hyperlink"/>
            <w:rFonts w:hint="eastAsia"/>
            <w:b/>
            <w:lang w:eastAsia="ja-JP"/>
          </w:rPr>
          <w:t>232</w:t>
        </w:r>
      </w:hyperlink>
      <w:r>
        <w:rPr>
          <w:b/>
          <w:lang w:eastAsia="ja-JP"/>
        </w:rPr>
        <w:t xml:space="preserve"> </w:t>
      </w:r>
      <w:r w:rsidR="009C15DF">
        <w:rPr>
          <w:rFonts w:hint="eastAsia"/>
          <w:b/>
          <w:lang w:eastAsia="ja-JP"/>
        </w:rPr>
        <w:t>(</w:t>
      </w:r>
      <w:r w:rsidR="009C15DF" w:rsidRPr="009C15DF">
        <w:rPr>
          <w:b/>
          <w:lang w:eastAsia="ja-JP"/>
        </w:rPr>
        <w:t>Israel (State of)</w:t>
      </w:r>
      <w:r w:rsidR="009C15DF">
        <w:rPr>
          <w:rFonts w:hint="eastAsia"/>
          <w:b/>
          <w:lang w:eastAsia="ja-JP"/>
        </w:rPr>
        <w:t xml:space="preserve">) </w:t>
      </w:r>
      <w:r>
        <w:rPr>
          <w:b/>
          <w:lang w:eastAsia="ja-JP"/>
        </w:rPr>
        <w:t xml:space="preserve">- </w:t>
      </w:r>
      <w:r w:rsidR="009C15DF" w:rsidRPr="009C15DF">
        <w:rPr>
          <w:b/>
          <w:lang w:eastAsia="ja-JP"/>
        </w:rPr>
        <w:t>RF Human hazards - ITU intersectoral activities; safety distance around a terrestrial station</w:t>
      </w:r>
    </w:p>
    <w:p w:rsidR="002E38C2" w:rsidRDefault="002E38C2" w:rsidP="003364E2">
      <w:pPr>
        <w:rPr>
          <w:iCs/>
          <w:snapToGrid w:val="0"/>
          <w:szCs w:val="24"/>
          <w:lang w:eastAsia="ja-JP"/>
        </w:rPr>
      </w:pPr>
      <w:r>
        <w:rPr>
          <w:rFonts w:hint="eastAsia"/>
          <w:lang w:eastAsia="ja-JP"/>
        </w:rPr>
        <w:t>Israel introduced the document</w:t>
      </w:r>
      <w:r w:rsidR="00EB74F4">
        <w:rPr>
          <w:rFonts w:hint="eastAsia"/>
          <w:lang w:eastAsia="ja-JP"/>
        </w:rPr>
        <w:t xml:space="preserve"> with the following explanations</w:t>
      </w:r>
      <w:r>
        <w:rPr>
          <w:rFonts w:hint="eastAsia"/>
          <w:lang w:eastAsia="ja-JP"/>
        </w:rPr>
        <w:t xml:space="preserve">: </w:t>
      </w:r>
      <w:hyperlink r:id="rId97" w:history="1">
        <w:r w:rsidRPr="006E4EC0">
          <w:rPr>
            <w:rStyle w:val="Hyperlink"/>
            <w:snapToGrid w:val="0"/>
            <w:szCs w:val="24"/>
          </w:rPr>
          <w:t>Resolution 176</w:t>
        </w:r>
      </w:hyperlink>
      <w:r w:rsidRPr="006E4EC0">
        <w:rPr>
          <w:snapToGrid w:val="0"/>
          <w:szCs w:val="24"/>
        </w:rPr>
        <w:t xml:space="preserve"> (</w:t>
      </w:r>
      <w:r>
        <w:rPr>
          <w:szCs w:val="24"/>
        </w:rPr>
        <w:t>R</w:t>
      </w:r>
      <w:r w:rsidRPr="006E4EC0">
        <w:rPr>
          <w:szCs w:val="24"/>
        </w:rPr>
        <w:t xml:space="preserve">ev. </w:t>
      </w:r>
      <w:r w:rsidRPr="002E38C2">
        <w:rPr>
          <w:szCs w:val="24"/>
        </w:rPr>
        <w:t>Busan, 2014</w:t>
      </w:r>
      <w:r w:rsidRPr="006E4EC0">
        <w:rPr>
          <w:snapToGrid w:val="0"/>
          <w:szCs w:val="24"/>
        </w:rPr>
        <w:t xml:space="preserve">) </w:t>
      </w:r>
      <w:r w:rsidRPr="006E4EC0">
        <w:rPr>
          <w:i/>
          <w:iCs/>
          <w:snapToGrid w:val="0"/>
          <w:szCs w:val="24"/>
        </w:rPr>
        <w:t>Human exposure to and measurement of electromagnetic fields</w:t>
      </w:r>
      <w:r>
        <w:rPr>
          <w:rFonts w:hint="eastAsia"/>
          <w:iCs/>
          <w:snapToGrid w:val="0"/>
          <w:szCs w:val="24"/>
          <w:lang w:eastAsia="ja-JP"/>
        </w:rPr>
        <w:t xml:space="preserve"> indicates</w:t>
      </w:r>
      <w:r w:rsidRPr="002E38C2">
        <w:rPr>
          <w:iCs/>
          <w:snapToGrid w:val="0"/>
          <w:szCs w:val="24"/>
          <w:lang w:eastAsia="ja-JP"/>
        </w:rPr>
        <w:t xml:space="preserve"> specifically that ITU-T is responsible </w:t>
      </w:r>
      <w:r>
        <w:rPr>
          <w:rFonts w:hint="eastAsia"/>
          <w:iCs/>
          <w:snapToGrid w:val="0"/>
          <w:szCs w:val="24"/>
          <w:lang w:eastAsia="ja-JP"/>
        </w:rPr>
        <w:t xml:space="preserve">for </w:t>
      </w:r>
      <w:r w:rsidRPr="002E38C2">
        <w:rPr>
          <w:iCs/>
          <w:snapToGrid w:val="0"/>
          <w:szCs w:val="24"/>
          <w:lang w:eastAsia="ja-JP"/>
        </w:rPr>
        <w:t>human hazard in front of WHO</w:t>
      </w:r>
      <w:r>
        <w:rPr>
          <w:rFonts w:hint="eastAsia"/>
          <w:iCs/>
          <w:snapToGrid w:val="0"/>
          <w:szCs w:val="24"/>
          <w:lang w:eastAsia="ja-JP"/>
        </w:rPr>
        <w:t xml:space="preserve">. </w:t>
      </w:r>
      <w:r>
        <w:rPr>
          <w:iCs/>
          <w:snapToGrid w:val="0"/>
          <w:szCs w:val="24"/>
          <w:lang w:eastAsia="ja-JP"/>
        </w:rPr>
        <w:t>Different</w:t>
      </w:r>
      <w:r>
        <w:rPr>
          <w:rFonts w:hint="eastAsia"/>
          <w:iCs/>
          <w:snapToGrid w:val="0"/>
          <w:szCs w:val="24"/>
          <w:lang w:eastAsia="ja-JP"/>
        </w:rPr>
        <w:t xml:space="preserve"> limits are employed in different countries. Relevant activities are also on-going in ITU-D and ITU-T.</w:t>
      </w:r>
    </w:p>
    <w:p w:rsidR="002E38C2" w:rsidRPr="002E38C2" w:rsidRDefault="002E38C2" w:rsidP="003364E2">
      <w:pPr>
        <w:rPr>
          <w:lang w:eastAsia="ja-JP"/>
        </w:rPr>
      </w:pPr>
      <w:r>
        <w:rPr>
          <w:rFonts w:hint="eastAsia"/>
          <w:lang w:eastAsia="ja-JP"/>
        </w:rPr>
        <w:t xml:space="preserve">The Chairman thanked the contribution of </w:t>
      </w:r>
      <w:r w:rsidR="002D1467">
        <w:rPr>
          <w:rFonts w:hint="eastAsia"/>
          <w:lang w:eastAsia="ja-JP"/>
        </w:rPr>
        <w:t xml:space="preserve">Mr. </w:t>
      </w:r>
      <w:r w:rsidR="00BC6504">
        <w:rPr>
          <w:rFonts w:hint="eastAsia"/>
          <w:lang w:eastAsia="ja-JP"/>
        </w:rPr>
        <w:t xml:space="preserve">Mazar, </w:t>
      </w:r>
      <w:r>
        <w:rPr>
          <w:rFonts w:hint="eastAsia"/>
          <w:lang w:eastAsia="ja-JP"/>
        </w:rPr>
        <w:t>Israel</w:t>
      </w:r>
      <w:r w:rsidR="00BC6504">
        <w:rPr>
          <w:rFonts w:hint="eastAsia"/>
          <w:lang w:eastAsia="ja-JP"/>
        </w:rPr>
        <w:t>,</w:t>
      </w:r>
      <w:r>
        <w:rPr>
          <w:rFonts w:hint="eastAsia"/>
          <w:lang w:eastAsia="ja-JP"/>
        </w:rPr>
        <w:t xml:space="preserve"> and asked </w:t>
      </w:r>
      <w:r w:rsidR="00BC6504">
        <w:rPr>
          <w:rFonts w:hint="eastAsia"/>
          <w:lang w:eastAsia="ja-JP"/>
        </w:rPr>
        <w:t xml:space="preserve">him </w:t>
      </w:r>
      <w:r>
        <w:rPr>
          <w:rFonts w:hint="eastAsia"/>
          <w:lang w:eastAsia="ja-JP"/>
        </w:rPr>
        <w:t>to continue a contact point in Study Group 5 on this topic.</w:t>
      </w:r>
    </w:p>
    <w:p w:rsidR="003364E2" w:rsidRDefault="003364E2" w:rsidP="003364E2">
      <w:pPr>
        <w:pStyle w:val="Heading2"/>
        <w:rPr>
          <w:lang w:eastAsia="ja-JP"/>
        </w:rPr>
      </w:pPr>
      <w:r>
        <w:rPr>
          <w:lang w:eastAsia="ja-JP"/>
        </w:rPr>
        <w:t>8.</w:t>
      </w:r>
      <w:r>
        <w:rPr>
          <w:rFonts w:hint="eastAsia"/>
          <w:lang w:eastAsia="ja-JP"/>
        </w:rPr>
        <w:t>3</w:t>
      </w:r>
      <w:r w:rsidRPr="007B29D2">
        <w:tab/>
      </w:r>
      <w:r w:rsidRPr="003364E2">
        <w:rPr>
          <w:lang w:eastAsia="ja-JP"/>
        </w:rPr>
        <w:t>Other issues</w:t>
      </w:r>
    </w:p>
    <w:p w:rsidR="003364E2" w:rsidRDefault="003364E2" w:rsidP="003364E2">
      <w:pPr>
        <w:rPr>
          <w:b/>
          <w:lang w:eastAsia="ja-JP"/>
        </w:rPr>
      </w:pPr>
      <w:r>
        <w:rPr>
          <w:b/>
          <w:lang w:eastAsia="ja-JP"/>
        </w:rPr>
        <w:t xml:space="preserve">Document </w:t>
      </w:r>
      <w:hyperlink r:id="rId98" w:history="1">
        <w:r w:rsidRPr="00BF706A">
          <w:rPr>
            <w:rStyle w:val="Hyperlink"/>
            <w:b/>
            <w:lang w:eastAsia="ja-JP"/>
          </w:rPr>
          <w:t>5/</w:t>
        </w:r>
        <w:r w:rsidRPr="00BF706A">
          <w:rPr>
            <w:rStyle w:val="Hyperlink"/>
            <w:rFonts w:hint="eastAsia"/>
            <w:b/>
            <w:lang w:eastAsia="ja-JP"/>
          </w:rPr>
          <w:t>211</w:t>
        </w:r>
      </w:hyperlink>
      <w:r w:rsidR="000B03B8">
        <w:rPr>
          <w:rFonts w:hint="eastAsia"/>
          <w:b/>
          <w:lang w:eastAsia="ja-JP"/>
        </w:rPr>
        <w:t xml:space="preserve"> (</w:t>
      </w:r>
      <w:r w:rsidR="000B03B8" w:rsidRPr="000B03B8">
        <w:rPr>
          <w:b/>
          <w:lang w:eastAsia="ja-JP"/>
        </w:rPr>
        <w:t>Indonesia (Republic of)</w:t>
      </w:r>
      <w:r w:rsidR="000B03B8">
        <w:rPr>
          <w:rFonts w:hint="eastAsia"/>
          <w:b/>
          <w:lang w:eastAsia="ja-JP"/>
        </w:rPr>
        <w:t>)</w:t>
      </w:r>
      <w:r>
        <w:rPr>
          <w:b/>
          <w:lang w:eastAsia="ja-JP"/>
        </w:rPr>
        <w:t xml:space="preserve"> - </w:t>
      </w:r>
      <w:r w:rsidR="000B03B8" w:rsidRPr="000B03B8">
        <w:rPr>
          <w:b/>
          <w:lang w:eastAsia="ja-JP"/>
        </w:rPr>
        <w:t>Contribution paper for improvement on tariff and interconnection regulation related with Radiocommunication Network</w:t>
      </w:r>
    </w:p>
    <w:p w:rsidR="00430F29" w:rsidRDefault="002E38C2" w:rsidP="003364E2">
      <w:pPr>
        <w:rPr>
          <w:lang w:eastAsia="ja-JP"/>
        </w:rPr>
      </w:pPr>
      <w:r>
        <w:rPr>
          <w:rFonts w:hint="eastAsia"/>
          <w:lang w:eastAsia="ja-JP"/>
        </w:rPr>
        <w:t xml:space="preserve">There was no representative from Indonesia to present the document. </w:t>
      </w:r>
      <w:r w:rsidR="00430F29">
        <w:rPr>
          <w:rFonts w:hint="eastAsia"/>
          <w:lang w:eastAsia="ja-JP"/>
        </w:rPr>
        <w:t>This document was noted for information.</w:t>
      </w:r>
    </w:p>
    <w:p w:rsidR="003364E2" w:rsidRDefault="003364E2" w:rsidP="003364E2">
      <w:pPr>
        <w:rPr>
          <w:b/>
          <w:lang w:eastAsia="ja-JP"/>
        </w:rPr>
      </w:pPr>
      <w:r>
        <w:rPr>
          <w:b/>
          <w:lang w:eastAsia="ja-JP"/>
        </w:rPr>
        <w:t xml:space="preserve">Document </w:t>
      </w:r>
      <w:hyperlink r:id="rId99" w:history="1">
        <w:r w:rsidRPr="008A6A6B">
          <w:rPr>
            <w:rStyle w:val="Hyperlink"/>
            <w:b/>
            <w:lang w:eastAsia="ja-JP"/>
          </w:rPr>
          <w:t>5/</w:t>
        </w:r>
        <w:r w:rsidRPr="008A6A6B">
          <w:rPr>
            <w:rStyle w:val="Hyperlink"/>
            <w:rFonts w:hint="eastAsia"/>
            <w:b/>
            <w:lang w:eastAsia="ja-JP"/>
          </w:rPr>
          <w:t>234</w:t>
        </w:r>
      </w:hyperlink>
      <w:r>
        <w:rPr>
          <w:b/>
          <w:lang w:eastAsia="ja-JP"/>
        </w:rPr>
        <w:t xml:space="preserve"> </w:t>
      </w:r>
      <w:r w:rsidR="00740E09">
        <w:rPr>
          <w:rFonts w:hint="eastAsia"/>
          <w:b/>
          <w:lang w:eastAsia="ja-JP"/>
        </w:rPr>
        <w:t>(</w:t>
      </w:r>
      <w:r w:rsidR="00740E09" w:rsidRPr="00740E09">
        <w:rPr>
          <w:b/>
          <w:lang w:eastAsia="ja-JP"/>
        </w:rPr>
        <w:t>Israel (State of)</w:t>
      </w:r>
      <w:r w:rsidR="00740E09">
        <w:rPr>
          <w:rFonts w:hint="eastAsia"/>
          <w:b/>
          <w:lang w:eastAsia="ja-JP"/>
        </w:rPr>
        <w:t xml:space="preserve">) </w:t>
      </w:r>
      <w:r>
        <w:rPr>
          <w:b/>
          <w:lang w:eastAsia="ja-JP"/>
        </w:rPr>
        <w:t xml:space="preserve">- </w:t>
      </w:r>
      <w:r w:rsidR="00740E09" w:rsidRPr="00740E09">
        <w:rPr>
          <w:b/>
          <w:lang w:eastAsia="ja-JP"/>
        </w:rPr>
        <w:t>Actions proposed to RA-15 on the ITU-R Resolutions of concern to Study Group 5, Revision of Resolution ITU-R 60 - Reduction of energy consumption for environmental protection and mitigating climate change by use of ICT/radiocommunication technologies and systems</w:t>
      </w:r>
    </w:p>
    <w:p w:rsidR="002E38C2" w:rsidRDefault="002E38C2" w:rsidP="003364E2">
      <w:pPr>
        <w:rPr>
          <w:lang w:eastAsia="ja-JP"/>
        </w:rPr>
      </w:pPr>
      <w:r>
        <w:rPr>
          <w:rFonts w:hint="eastAsia"/>
          <w:lang w:eastAsia="ja-JP"/>
        </w:rPr>
        <w:t>Israel introduced the document.</w:t>
      </w:r>
    </w:p>
    <w:p w:rsidR="002E38C2" w:rsidRDefault="002E38C2" w:rsidP="003364E2">
      <w:pPr>
        <w:rPr>
          <w:lang w:eastAsia="ja-JP"/>
        </w:rPr>
      </w:pPr>
      <w:r>
        <w:rPr>
          <w:rFonts w:hint="eastAsia"/>
          <w:lang w:eastAsia="ja-JP"/>
        </w:rPr>
        <w:t xml:space="preserve">The Chairman commented that as many Study Groups </w:t>
      </w:r>
      <w:r w:rsidR="002D1467">
        <w:rPr>
          <w:rFonts w:hint="eastAsia"/>
          <w:lang w:eastAsia="ja-JP"/>
        </w:rPr>
        <w:t>are</w:t>
      </w:r>
      <w:r w:rsidR="00EB74F4">
        <w:rPr>
          <w:rFonts w:hint="eastAsia"/>
          <w:lang w:eastAsia="ja-JP"/>
        </w:rPr>
        <w:t xml:space="preserve"> relevant</w:t>
      </w:r>
      <w:r>
        <w:rPr>
          <w:rFonts w:hint="eastAsia"/>
          <w:lang w:eastAsia="ja-JP"/>
        </w:rPr>
        <w:t xml:space="preserve"> to the substance of this Resolution Study Group 5 was not ready to produce an output based on the proposal. Therefore, </w:t>
      </w:r>
      <w:r w:rsidR="004A765D">
        <w:rPr>
          <w:lang w:eastAsia="ja-JP"/>
        </w:rPr>
        <w:br/>
      </w:r>
      <w:r>
        <w:rPr>
          <w:rFonts w:hint="eastAsia"/>
          <w:lang w:eastAsia="ja-JP"/>
        </w:rPr>
        <w:t xml:space="preserve">the Chairman </w:t>
      </w:r>
      <w:r>
        <w:rPr>
          <w:lang w:eastAsia="ja-JP"/>
        </w:rPr>
        <w:t>suggested</w:t>
      </w:r>
      <w:r>
        <w:rPr>
          <w:rFonts w:hint="eastAsia"/>
          <w:lang w:eastAsia="ja-JP"/>
        </w:rPr>
        <w:t xml:space="preserve"> Israel submitting a contribution to the Radiocommunication Assembly directly.</w:t>
      </w:r>
    </w:p>
    <w:p w:rsidR="002E38C2" w:rsidRDefault="002E38C2" w:rsidP="003364E2">
      <w:pPr>
        <w:rPr>
          <w:lang w:eastAsia="ja-JP"/>
        </w:rPr>
      </w:pPr>
      <w:r>
        <w:rPr>
          <w:rFonts w:hint="eastAsia"/>
          <w:lang w:eastAsia="ja-JP"/>
        </w:rPr>
        <w:t>Canada agreed with the Chairman</w:t>
      </w:r>
      <w:r>
        <w:rPr>
          <w:lang w:eastAsia="ja-JP"/>
        </w:rPr>
        <w:t>’</w:t>
      </w:r>
      <w:r>
        <w:rPr>
          <w:rFonts w:hint="eastAsia"/>
          <w:lang w:eastAsia="ja-JP"/>
        </w:rPr>
        <w:t xml:space="preserve">s </w:t>
      </w:r>
      <w:r w:rsidR="00EB74F4">
        <w:rPr>
          <w:rFonts w:hint="eastAsia"/>
          <w:lang w:eastAsia="ja-JP"/>
        </w:rPr>
        <w:t>suggestion</w:t>
      </w:r>
      <w:r>
        <w:rPr>
          <w:rFonts w:hint="eastAsia"/>
          <w:lang w:eastAsia="ja-JP"/>
        </w:rPr>
        <w:t xml:space="preserve"> and also provided observation that aspects of resiliency of networks should be taken into account for infrastructure sharing. AT&amp;T </w:t>
      </w:r>
      <w:r w:rsidR="00EB74F4">
        <w:rPr>
          <w:rFonts w:hint="eastAsia"/>
          <w:lang w:eastAsia="ja-JP"/>
        </w:rPr>
        <w:t>indicated</w:t>
      </w:r>
      <w:r>
        <w:rPr>
          <w:rFonts w:hint="eastAsia"/>
          <w:lang w:eastAsia="ja-JP"/>
        </w:rPr>
        <w:t xml:space="preserve"> that </w:t>
      </w:r>
      <w:r>
        <w:rPr>
          <w:lang w:eastAsia="ja-JP"/>
        </w:rPr>
        <w:t>infrastructure</w:t>
      </w:r>
      <w:r>
        <w:rPr>
          <w:rFonts w:hint="eastAsia"/>
          <w:lang w:eastAsia="ja-JP"/>
        </w:rPr>
        <w:t xml:space="preserve"> sharing is a complex issue, which has many dimensions and factor to be taken into account, and some cares should be taken in the language </w:t>
      </w:r>
      <w:r w:rsidR="00EB74F4">
        <w:rPr>
          <w:rFonts w:hint="eastAsia"/>
          <w:lang w:eastAsia="ja-JP"/>
        </w:rPr>
        <w:t xml:space="preserve">used for revision of this </w:t>
      </w:r>
      <w:r>
        <w:rPr>
          <w:rFonts w:hint="eastAsia"/>
          <w:lang w:eastAsia="ja-JP"/>
        </w:rPr>
        <w:t>Resolution.</w:t>
      </w:r>
    </w:p>
    <w:p w:rsidR="002E38C2" w:rsidRDefault="002E38C2" w:rsidP="003364E2">
      <w:pPr>
        <w:rPr>
          <w:lang w:eastAsia="ja-JP"/>
        </w:rPr>
      </w:pPr>
      <w:r>
        <w:rPr>
          <w:rFonts w:hint="eastAsia"/>
          <w:lang w:eastAsia="ja-JP"/>
        </w:rPr>
        <w:t xml:space="preserve">Israel agreed to submit a contribution to the Radiocommunication Assembly from </w:t>
      </w:r>
      <w:r w:rsidR="002D1467">
        <w:rPr>
          <w:rFonts w:hint="eastAsia"/>
          <w:lang w:eastAsia="ja-JP"/>
        </w:rPr>
        <w:t>Israel</w:t>
      </w:r>
      <w:r>
        <w:rPr>
          <w:rFonts w:hint="eastAsia"/>
          <w:lang w:eastAsia="ja-JP"/>
        </w:rPr>
        <w:t xml:space="preserve"> rather than </w:t>
      </w:r>
      <w:r w:rsidR="00EB74F4">
        <w:rPr>
          <w:rFonts w:hint="eastAsia"/>
          <w:lang w:eastAsia="ja-JP"/>
        </w:rPr>
        <w:t xml:space="preserve">from </w:t>
      </w:r>
      <w:r>
        <w:rPr>
          <w:rFonts w:hint="eastAsia"/>
          <w:lang w:eastAsia="ja-JP"/>
        </w:rPr>
        <w:t>Study Group 5.</w:t>
      </w:r>
    </w:p>
    <w:p w:rsidR="003364E2" w:rsidRDefault="003364E2" w:rsidP="003364E2">
      <w:pPr>
        <w:pStyle w:val="Heading1"/>
        <w:rPr>
          <w:szCs w:val="28"/>
          <w:lang w:eastAsia="ja-JP"/>
        </w:rPr>
      </w:pPr>
      <w:r>
        <w:rPr>
          <w:rFonts w:hint="eastAsia"/>
          <w:szCs w:val="28"/>
          <w:lang w:eastAsia="ja-JP"/>
        </w:rPr>
        <w:t>9</w:t>
      </w:r>
      <w:r w:rsidRPr="007064A9">
        <w:rPr>
          <w:szCs w:val="28"/>
        </w:rPr>
        <w:tab/>
      </w:r>
      <w:r w:rsidRPr="003364E2">
        <w:rPr>
          <w:szCs w:val="28"/>
        </w:rPr>
        <w:t>Status of Study Group 5 texts and related</w:t>
      </w:r>
      <w:r>
        <w:rPr>
          <w:rFonts w:hint="eastAsia"/>
          <w:szCs w:val="28"/>
          <w:lang w:eastAsia="ja-JP"/>
        </w:rPr>
        <w:t xml:space="preserve"> </w:t>
      </w:r>
      <w:r w:rsidRPr="003364E2">
        <w:rPr>
          <w:szCs w:val="28"/>
          <w:lang w:eastAsia="ja-JP"/>
        </w:rPr>
        <w:t>WRC Resolutions</w:t>
      </w:r>
    </w:p>
    <w:p w:rsidR="004B5FB6" w:rsidRPr="004B5FB6" w:rsidRDefault="004B5FB6" w:rsidP="004B5FB6">
      <w:pPr>
        <w:rPr>
          <w:b/>
          <w:lang w:eastAsia="ja-JP"/>
        </w:rPr>
      </w:pPr>
      <w:r w:rsidRPr="004B5FB6">
        <w:rPr>
          <w:rFonts w:hint="eastAsia"/>
          <w:b/>
          <w:lang w:eastAsia="ja-JP"/>
        </w:rPr>
        <w:t xml:space="preserve">Document </w:t>
      </w:r>
      <w:hyperlink r:id="rId100" w:history="1">
        <w:r w:rsidRPr="004B5FB6">
          <w:rPr>
            <w:rStyle w:val="Hyperlink"/>
            <w:b/>
            <w:lang w:eastAsia="ja-JP"/>
          </w:rPr>
          <w:t>5/1(</w:t>
        </w:r>
        <w:r w:rsidRPr="004B5FB6">
          <w:rPr>
            <w:rStyle w:val="Hyperlink"/>
            <w:rFonts w:hint="eastAsia"/>
            <w:b/>
            <w:lang w:eastAsia="ja-JP"/>
          </w:rPr>
          <w:t>R</w:t>
        </w:r>
        <w:r w:rsidRPr="004B5FB6">
          <w:rPr>
            <w:rStyle w:val="Hyperlink"/>
            <w:b/>
            <w:lang w:eastAsia="ja-JP"/>
          </w:rPr>
          <w:t>ev.1)</w:t>
        </w:r>
      </w:hyperlink>
      <w:r w:rsidRPr="004B5FB6">
        <w:rPr>
          <w:rFonts w:hint="eastAsia"/>
          <w:b/>
          <w:lang w:eastAsia="ja-JP"/>
        </w:rPr>
        <w:t xml:space="preserve"> - </w:t>
      </w:r>
      <w:r w:rsidRPr="004B5FB6">
        <w:rPr>
          <w:b/>
          <w:lang w:eastAsia="ja-JP"/>
        </w:rPr>
        <w:t>Questions assigned to Radiocommunication Study Group 5</w:t>
      </w:r>
    </w:p>
    <w:p w:rsidR="004B5FB6" w:rsidRPr="004B5FB6" w:rsidRDefault="004B5FB6" w:rsidP="004B5FB6">
      <w:pPr>
        <w:rPr>
          <w:b/>
          <w:lang w:eastAsia="ja-JP"/>
        </w:rPr>
      </w:pPr>
      <w:r w:rsidRPr="004B5FB6">
        <w:rPr>
          <w:rFonts w:hint="eastAsia"/>
          <w:b/>
          <w:lang w:eastAsia="ja-JP"/>
        </w:rPr>
        <w:t xml:space="preserve">Document </w:t>
      </w:r>
      <w:hyperlink r:id="rId101" w:history="1">
        <w:r w:rsidRPr="004B5FB6">
          <w:rPr>
            <w:rStyle w:val="Hyperlink"/>
            <w:b/>
            <w:lang w:eastAsia="ja-JP"/>
          </w:rPr>
          <w:t>5/2(</w:t>
        </w:r>
        <w:r w:rsidRPr="004B5FB6">
          <w:rPr>
            <w:rStyle w:val="Hyperlink"/>
            <w:rFonts w:hint="eastAsia"/>
            <w:b/>
            <w:lang w:eastAsia="ja-JP"/>
          </w:rPr>
          <w:t>R</w:t>
        </w:r>
        <w:r w:rsidRPr="004B5FB6">
          <w:rPr>
            <w:rStyle w:val="Hyperlink"/>
            <w:b/>
            <w:lang w:eastAsia="ja-JP"/>
          </w:rPr>
          <w:t>ev.3)</w:t>
        </w:r>
      </w:hyperlink>
      <w:r w:rsidRPr="004B5FB6">
        <w:rPr>
          <w:rFonts w:hint="eastAsia"/>
          <w:b/>
          <w:lang w:eastAsia="ja-JP"/>
        </w:rPr>
        <w:t xml:space="preserve"> - </w:t>
      </w:r>
      <w:r w:rsidRPr="004B5FB6">
        <w:rPr>
          <w:b/>
          <w:lang w:eastAsia="ja-JP"/>
        </w:rPr>
        <w:t>Assignment of the Study Group 5 texts to the Working Parties</w:t>
      </w:r>
    </w:p>
    <w:p w:rsidR="003364E2" w:rsidRDefault="004B5FB6" w:rsidP="004B5FB6">
      <w:pPr>
        <w:rPr>
          <w:b/>
          <w:lang w:eastAsia="ja-JP"/>
        </w:rPr>
      </w:pPr>
      <w:r w:rsidRPr="004B5FB6">
        <w:rPr>
          <w:rFonts w:hint="eastAsia"/>
          <w:b/>
          <w:lang w:eastAsia="ja-JP"/>
        </w:rPr>
        <w:t xml:space="preserve">Document </w:t>
      </w:r>
      <w:hyperlink r:id="rId102" w:history="1">
        <w:r w:rsidRPr="004B5FB6">
          <w:rPr>
            <w:rStyle w:val="Hyperlink"/>
            <w:rFonts w:hint="eastAsia"/>
            <w:b/>
            <w:lang w:eastAsia="ja-JP"/>
          </w:rPr>
          <w:t>5/5</w:t>
        </w:r>
      </w:hyperlink>
      <w:r w:rsidRPr="004B5FB6">
        <w:rPr>
          <w:rFonts w:hint="eastAsia"/>
          <w:b/>
          <w:lang w:eastAsia="ja-JP"/>
        </w:rPr>
        <w:t xml:space="preserve"> - </w:t>
      </w:r>
      <w:r w:rsidRPr="004B5FB6">
        <w:rPr>
          <w:b/>
          <w:lang w:eastAsia="ja-JP"/>
        </w:rPr>
        <w:t xml:space="preserve">WRC Resolutions and Recommendations related to the work of Study </w:t>
      </w:r>
      <w:r w:rsidR="004A765D">
        <w:rPr>
          <w:b/>
          <w:lang w:eastAsia="ja-JP"/>
        </w:rPr>
        <w:br/>
      </w:r>
      <w:r w:rsidRPr="004B5FB6">
        <w:rPr>
          <w:b/>
          <w:lang w:eastAsia="ja-JP"/>
        </w:rPr>
        <w:t>Group 5</w:t>
      </w:r>
    </w:p>
    <w:p w:rsidR="002E38C2" w:rsidRDefault="002E38C2" w:rsidP="004B5FB6">
      <w:pPr>
        <w:rPr>
          <w:lang w:eastAsia="ja-JP"/>
        </w:rPr>
      </w:pPr>
      <w:r>
        <w:rPr>
          <w:rFonts w:hint="eastAsia"/>
          <w:lang w:eastAsia="ja-JP"/>
        </w:rPr>
        <w:t xml:space="preserve">The Chairman explained that these documents would be revised taking into account the </w:t>
      </w:r>
      <w:r>
        <w:rPr>
          <w:lang w:eastAsia="ja-JP"/>
        </w:rPr>
        <w:t>results</w:t>
      </w:r>
      <w:r>
        <w:rPr>
          <w:rFonts w:hint="eastAsia"/>
          <w:lang w:eastAsia="ja-JP"/>
        </w:rPr>
        <w:t xml:space="preserve"> of this meeting</w:t>
      </w:r>
      <w:r w:rsidR="00EB74F4">
        <w:rPr>
          <w:rFonts w:hint="eastAsia"/>
          <w:lang w:eastAsia="ja-JP"/>
        </w:rPr>
        <w:t>,</w:t>
      </w:r>
      <w:r>
        <w:rPr>
          <w:rFonts w:hint="eastAsia"/>
          <w:lang w:eastAsia="ja-JP"/>
        </w:rPr>
        <w:t xml:space="preserve"> and the Counsellor would produce revised documents in early 2016. The Chairman asked the members to contact to the Counsellor after the meeting if there </w:t>
      </w:r>
      <w:r w:rsidR="00646081">
        <w:rPr>
          <w:rFonts w:hint="eastAsia"/>
          <w:lang w:eastAsia="ja-JP"/>
        </w:rPr>
        <w:t>are</w:t>
      </w:r>
      <w:r>
        <w:rPr>
          <w:rFonts w:hint="eastAsia"/>
          <w:lang w:eastAsia="ja-JP"/>
        </w:rPr>
        <w:t xml:space="preserve"> any editorial matters or comments on these documents.</w:t>
      </w:r>
    </w:p>
    <w:p w:rsidR="003364E2" w:rsidRDefault="003364E2" w:rsidP="003364E2">
      <w:pPr>
        <w:pStyle w:val="Heading1"/>
        <w:rPr>
          <w:szCs w:val="28"/>
          <w:lang w:eastAsia="ja-JP"/>
        </w:rPr>
      </w:pPr>
      <w:r>
        <w:rPr>
          <w:rFonts w:hint="eastAsia"/>
          <w:szCs w:val="28"/>
          <w:lang w:eastAsia="ja-JP"/>
        </w:rPr>
        <w:lastRenderedPageBreak/>
        <w:t>10</w:t>
      </w:r>
      <w:r w:rsidRPr="007064A9">
        <w:rPr>
          <w:szCs w:val="28"/>
        </w:rPr>
        <w:tab/>
      </w:r>
      <w:r w:rsidRPr="003364E2">
        <w:rPr>
          <w:szCs w:val="28"/>
        </w:rPr>
        <w:t>Schedule of meetings</w:t>
      </w:r>
    </w:p>
    <w:p w:rsidR="002E38C2" w:rsidRDefault="002E38C2" w:rsidP="0004749C">
      <w:pPr>
        <w:rPr>
          <w:lang w:eastAsia="ja-JP"/>
        </w:rPr>
      </w:pPr>
      <w:r>
        <w:rPr>
          <w:rFonts w:hint="eastAsia"/>
          <w:lang w:eastAsia="ja-JP"/>
        </w:rPr>
        <w:t xml:space="preserve">The Chairman explained </w:t>
      </w:r>
      <w:r w:rsidR="003364E2" w:rsidRPr="0004749C">
        <w:rPr>
          <w:rFonts w:hint="eastAsia"/>
        </w:rPr>
        <w:t xml:space="preserve">planned </w:t>
      </w:r>
      <w:r w:rsidR="003364E2" w:rsidRPr="0004749C">
        <w:t>schedule</w:t>
      </w:r>
      <w:r w:rsidR="003364E2" w:rsidRPr="0004749C">
        <w:rPr>
          <w:rFonts w:hint="eastAsia"/>
        </w:rPr>
        <w:t xml:space="preserve"> of the meetings in 201</w:t>
      </w:r>
      <w:r w:rsidR="0004749C" w:rsidRPr="0004749C">
        <w:rPr>
          <w:rFonts w:hint="eastAsia"/>
        </w:rPr>
        <w:t>6</w:t>
      </w:r>
      <w:r w:rsidR="003364E2" w:rsidRPr="0004749C">
        <w:rPr>
          <w:rFonts w:hint="eastAsia"/>
        </w:rPr>
        <w:t xml:space="preserve"> </w:t>
      </w:r>
      <w:r>
        <w:rPr>
          <w:rFonts w:hint="eastAsia"/>
          <w:lang w:eastAsia="ja-JP"/>
        </w:rPr>
        <w:t>shown in the table below.</w:t>
      </w:r>
    </w:p>
    <w:p w:rsidR="002E38C2" w:rsidRDefault="003364E2" w:rsidP="0004749C">
      <w:pPr>
        <w:rPr>
          <w:lang w:eastAsia="ja-JP"/>
        </w:rPr>
      </w:pPr>
      <w:r w:rsidRPr="0004749C">
        <w:rPr>
          <w:rFonts w:hint="eastAsia"/>
        </w:rPr>
        <w:t>It was also</w:t>
      </w:r>
      <w:r w:rsidRPr="0004749C">
        <w:t xml:space="preserve"> note</w:t>
      </w:r>
      <w:r w:rsidRPr="0004749C">
        <w:rPr>
          <w:rFonts w:hint="eastAsia"/>
        </w:rPr>
        <w:t>d</w:t>
      </w:r>
      <w:r w:rsidRPr="0004749C">
        <w:t xml:space="preserve"> that the</w:t>
      </w:r>
      <w:r w:rsidR="0004749C">
        <w:rPr>
          <w:rFonts w:hint="eastAsia"/>
          <w:lang w:eastAsia="ja-JP"/>
        </w:rPr>
        <w:t>se</w:t>
      </w:r>
      <w:r w:rsidRPr="0004749C">
        <w:t xml:space="preserve"> </w:t>
      </w:r>
      <w:r w:rsidR="002F7C89">
        <w:rPr>
          <w:rFonts w:hint="eastAsia"/>
          <w:lang w:eastAsia="ja-JP"/>
        </w:rPr>
        <w:t>schedules</w:t>
      </w:r>
      <w:r w:rsidRPr="0004749C">
        <w:t xml:space="preserve"> are provisional, </w:t>
      </w:r>
      <w:r w:rsidR="002E38C2">
        <w:rPr>
          <w:rFonts w:hint="eastAsia"/>
          <w:lang w:eastAsia="ja-JP"/>
        </w:rPr>
        <w:t xml:space="preserve">and an invitation letter will be </w:t>
      </w:r>
      <w:r w:rsidR="002E38C2">
        <w:rPr>
          <w:lang w:eastAsia="ja-JP"/>
        </w:rPr>
        <w:t>published</w:t>
      </w:r>
      <w:r w:rsidR="002E38C2">
        <w:rPr>
          <w:rFonts w:hint="eastAsia"/>
          <w:lang w:eastAsia="ja-JP"/>
        </w:rPr>
        <w:t xml:space="preserve"> around three months before when the </w:t>
      </w:r>
      <w:r w:rsidR="002E38C2">
        <w:rPr>
          <w:lang w:eastAsia="ja-JP"/>
        </w:rPr>
        <w:t>schedule</w:t>
      </w:r>
      <w:r w:rsidR="002F7C89">
        <w:rPr>
          <w:rFonts w:hint="eastAsia"/>
          <w:lang w:eastAsia="ja-JP"/>
        </w:rPr>
        <w:t>s</w:t>
      </w:r>
      <w:r w:rsidR="002E38C2">
        <w:rPr>
          <w:rFonts w:hint="eastAsia"/>
          <w:lang w:eastAsia="ja-JP"/>
        </w:rPr>
        <w:t xml:space="preserve"> </w:t>
      </w:r>
      <w:r w:rsidR="002F7C89">
        <w:rPr>
          <w:rFonts w:hint="eastAsia"/>
          <w:lang w:eastAsia="ja-JP"/>
        </w:rPr>
        <w:t>are</w:t>
      </w:r>
      <w:r w:rsidR="002E38C2">
        <w:rPr>
          <w:rFonts w:hint="eastAsia"/>
          <w:lang w:eastAsia="ja-JP"/>
        </w:rPr>
        <w:t xml:space="preserve"> confirmed.</w:t>
      </w:r>
    </w:p>
    <w:p w:rsidR="002D1467" w:rsidRDefault="002D1467" w:rsidP="002D1467">
      <w:pPr>
        <w:spacing w:before="0"/>
        <w:rPr>
          <w:lang w:eastAsia="ja-JP"/>
        </w:rPr>
      </w:pPr>
    </w:p>
    <w:tbl>
      <w:tblPr>
        <w:tblStyle w:val="TableGrid"/>
        <w:tblW w:w="0" w:type="auto"/>
        <w:jc w:val="center"/>
        <w:tblLook w:val="04A0" w:firstRow="1" w:lastRow="0" w:firstColumn="1" w:lastColumn="0" w:noHBand="0" w:noVBand="1"/>
      </w:tblPr>
      <w:tblGrid>
        <w:gridCol w:w="1841"/>
        <w:gridCol w:w="1536"/>
        <w:gridCol w:w="2484"/>
        <w:gridCol w:w="3614"/>
      </w:tblGrid>
      <w:tr w:rsidR="003364E2" w:rsidRPr="00321886" w:rsidTr="00D85526">
        <w:trPr>
          <w:jc w:val="center"/>
        </w:trPr>
        <w:tc>
          <w:tcPr>
            <w:tcW w:w="3377" w:type="dxa"/>
            <w:gridSpan w:val="2"/>
            <w:vAlign w:val="center"/>
          </w:tcPr>
          <w:p w:rsidR="003364E2" w:rsidRPr="00321886" w:rsidRDefault="003364E2" w:rsidP="00D85526">
            <w:pPr>
              <w:tabs>
                <w:tab w:val="center" w:pos="8080"/>
              </w:tabs>
              <w:spacing w:before="0"/>
              <w:jc w:val="center"/>
              <w:rPr>
                <w:rFonts w:asciiTheme="majorBidi" w:hAnsiTheme="majorBidi" w:cstheme="majorBidi"/>
                <w:b/>
                <w:bCs/>
                <w:sz w:val="22"/>
              </w:rPr>
            </w:pPr>
            <w:r w:rsidRPr="00321886">
              <w:rPr>
                <w:rFonts w:asciiTheme="majorBidi" w:hAnsiTheme="majorBidi" w:cstheme="majorBidi"/>
                <w:b/>
                <w:bCs/>
                <w:sz w:val="22"/>
              </w:rPr>
              <w:t>Dates</w:t>
            </w:r>
          </w:p>
        </w:tc>
        <w:tc>
          <w:tcPr>
            <w:tcW w:w="2484" w:type="dxa"/>
            <w:vAlign w:val="center"/>
          </w:tcPr>
          <w:p w:rsidR="003364E2" w:rsidRPr="00321886" w:rsidRDefault="003364E2" w:rsidP="00D85526">
            <w:pPr>
              <w:tabs>
                <w:tab w:val="center" w:pos="8080"/>
              </w:tabs>
              <w:spacing w:before="0"/>
              <w:jc w:val="center"/>
              <w:rPr>
                <w:rFonts w:asciiTheme="majorBidi" w:hAnsiTheme="majorBidi" w:cstheme="majorBidi"/>
                <w:b/>
                <w:bCs/>
                <w:sz w:val="22"/>
              </w:rPr>
            </w:pPr>
            <w:r w:rsidRPr="00321886">
              <w:rPr>
                <w:rFonts w:asciiTheme="majorBidi" w:hAnsiTheme="majorBidi" w:cstheme="majorBidi"/>
                <w:b/>
                <w:bCs/>
                <w:sz w:val="22"/>
              </w:rPr>
              <w:t>Meeting</w:t>
            </w:r>
          </w:p>
        </w:tc>
        <w:tc>
          <w:tcPr>
            <w:tcW w:w="3614" w:type="dxa"/>
            <w:vAlign w:val="center"/>
          </w:tcPr>
          <w:p w:rsidR="003364E2" w:rsidRPr="00321886" w:rsidRDefault="003364E2" w:rsidP="00D85526">
            <w:pPr>
              <w:tabs>
                <w:tab w:val="center" w:pos="8080"/>
              </w:tabs>
              <w:spacing w:before="0"/>
              <w:jc w:val="center"/>
              <w:rPr>
                <w:rFonts w:asciiTheme="majorBidi" w:hAnsiTheme="majorBidi" w:cstheme="majorBidi"/>
                <w:b/>
                <w:bCs/>
                <w:sz w:val="22"/>
              </w:rPr>
            </w:pPr>
            <w:r w:rsidRPr="00321886">
              <w:rPr>
                <w:rFonts w:asciiTheme="majorBidi" w:hAnsiTheme="majorBidi" w:cstheme="majorBidi"/>
                <w:b/>
                <w:bCs/>
                <w:sz w:val="22"/>
              </w:rPr>
              <w:t>Remarks</w:t>
            </w:r>
          </w:p>
        </w:tc>
      </w:tr>
      <w:tr w:rsidR="003364E2" w:rsidRPr="00321886" w:rsidTr="00D85526">
        <w:trPr>
          <w:jc w:val="center"/>
        </w:trPr>
        <w:tc>
          <w:tcPr>
            <w:tcW w:w="1841" w:type="dxa"/>
            <w:vAlign w:val="center"/>
          </w:tcPr>
          <w:p w:rsidR="003364E2" w:rsidRPr="00FC2F57" w:rsidRDefault="003364E2" w:rsidP="00D85526">
            <w:pPr>
              <w:tabs>
                <w:tab w:val="center" w:pos="8080"/>
              </w:tabs>
              <w:spacing w:before="0"/>
              <w:jc w:val="center"/>
              <w:rPr>
                <w:rFonts w:asciiTheme="majorBidi" w:eastAsia="MS Mincho" w:hAnsiTheme="majorBidi" w:cstheme="majorBidi"/>
                <w:sz w:val="22"/>
                <w:lang w:eastAsia="ja-JP"/>
              </w:rPr>
            </w:pPr>
            <w:r w:rsidRPr="00FC2F57">
              <w:rPr>
                <w:sz w:val="22"/>
              </w:rPr>
              <w:t>23 Feb</w:t>
            </w:r>
            <w:r w:rsidRPr="00FC2F57">
              <w:rPr>
                <w:rFonts w:ascii="MS Mincho" w:eastAsia="MS Mincho" w:hAnsi="MS Mincho" w:hint="eastAsia"/>
                <w:sz w:val="22"/>
                <w:lang w:eastAsia="ja-JP"/>
              </w:rPr>
              <w:t xml:space="preserve"> </w:t>
            </w:r>
            <w:r w:rsidRPr="00FC2F57">
              <w:rPr>
                <w:rFonts w:eastAsia="MS Mincho"/>
                <w:sz w:val="22"/>
                <w:lang w:eastAsia="ja-JP"/>
              </w:rPr>
              <w:t>2016</w:t>
            </w:r>
          </w:p>
        </w:tc>
        <w:tc>
          <w:tcPr>
            <w:tcW w:w="1536" w:type="dxa"/>
            <w:vAlign w:val="center"/>
          </w:tcPr>
          <w:p w:rsidR="003364E2" w:rsidRPr="00FC2F57" w:rsidRDefault="003364E2" w:rsidP="00D85526">
            <w:pPr>
              <w:tabs>
                <w:tab w:val="center" w:pos="8080"/>
              </w:tabs>
              <w:spacing w:before="0"/>
              <w:jc w:val="center"/>
              <w:rPr>
                <w:rFonts w:asciiTheme="majorBidi" w:eastAsia="MS Mincho" w:hAnsiTheme="majorBidi" w:cstheme="majorBidi"/>
                <w:sz w:val="22"/>
                <w:lang w:eastAsia="ja-JP"/>
              </w:rPr>
            </w:pPr>
            <w:r w:rsidRPr="00FC2F57">
              <w:rPr>
                <w:rFonts w:asciiTheme="majorBidi" w:eastAsia="MS Mincho" w:hAnsiTheme="majorBidi" w:cstheme="majorBidi" w:hint="eastAsia"/>
                <w:sz w:val="22"/>
                <w:lang w:eastAsia="ja-JP"/>
              </w:rPr>
              <w:t>2 Mar 2016</w:t>
            </w:r>
          </w:p>
        </w:tc>
        <w:tc>
          <w:tcPr>
            <w:tcW w:w="2484" w:type="dxa"/>
            <w:vAlign w:val="center"/>
          </w:tcPr>
          <w:p w:rsidR="003364E2" w:rsidRPr="00FC2F57" w:rsidRDefault="003364E2" w:rsidP="00D85526">
            <w:pPr>
              <w:tabs>
                <w:tab w:val="center" w:pos="8080"/>
              </w:tabs>
              <w:spacing w:before="0"/>
              <w:jc w:val="center"/>
              <w:rPr>
                <w:rFonts w:asciiTheme="majorBidi" w:hAnsiTheme="majorBidi" w:cstheme="majorBidi"/>
                <w:sz w:val="22"/>
              </w:rPr>
            </w:pPr>
            <w:r w:rsidRPr="00FC2F57">
              <w:rPr>
                <w:rFonts w:asciiTheme="majorBidi" w:hAnsiTheme="majorBidi" w:cstheme="majorBidi"/>
                <w:sz w:val="22"/>
              </w:rPr>
              <w:t>WP 5D</w:t>
            </w:r>
          </w:p>
        </w:tc>
        <w:tc>
          <w:tcPr>
            <w:tcW w:w="3614" w:type="dxa"/>
            <w:vAlign w:val="center"/>
          </w:tcPr>
          <w:p w:rsidR="003364E2" w:rsidRPr="00757926" w:rsidRDefault="003364E2" w:rsidP="00D85526">
            <w:pPr>
              <w:tabs>
                <w:tab w:val="center" w:pos="8080"/>
              </w:tabs>
              <w:spacing w:before="0"/>
              <w:jc w:val="center"/>
              <w:rPr>
                <w:rFonts w:asciiTheme="majorBidi" w:eastAsia="MS Mincho" w:hAnsiTheme="majorBidi" w:cstheme="majorBidi"/>
                <w:sz w:val="22"/>
                <w:lang w:eastAsia="ja-JP"/>
              </w:rPr>
            </w:pPr>
          </w:p>
        </w:tc>
      </w:tr>
      <w:tr w:rsidR="003364E2" w:rsidRPr="00321886" w:rsidTr="00D85526">
        <w:trPr>
          <w:jc w:val="center"/>
        </w:trPr>
        <w:tc>
          <w:tcPr>
            <w:tcW w:w="1841" w:type="dxa"/>
            <w:vAlign w:val="center"/>
          </w:tcPr>
          <w:p w:rsidR="003364E2" w:rsidRPr="00532524" w:rsidRDefault="003364E2" w:rsidP="00D85526">
            <w:pPr>
              <w:tabs>
                <w:tab w:val="center" w:pos="8080"/>
              </w:tabs>
              <w:spacing w:before="0"/>
              <w:jc w:val="center"/>
              <w:rPr>
                <w:rFonts w:asciiTheme="majorBidi" w:eastAsia="MS Mincho" w:hAnsiTheme="majorBidi" w:cstheme="majorBidi"/>
                <w:sz w:val="22"/>
                <w:highlight w:val="yellow"/>
                <w:lang w:eastAsia="ja-JP"/>
              </w:rPr>
            </w:pPr>
            <w:r w:rsidRPr="00532524">
              <w:rPr>
                <w:rFonts w:asciiTheme="majorBidi" w:eastAsia="MS Mincho" w:hAnsiTheme="majorBidi" w:cstheme="majorBidi" w:hint="eastAsia"/>
                <w:sz w:val="22"/>
                <w:highlight w:val="yellow"/>
                <w:lang w:eastAsia="ja-JP"/>
              </w:rPr>
              <w:t>9 May 2016</w:t>
            </w:r>
          </w:p>
        </w:tc>
        <w:tc>
          <w:tcPr>
            <w:tcW w:w="1536" w:type="dxa"/>
            <w:vAlign w:val="center"/>
          </w:tcPr>
          <w:p w:rsidR="003364E2" w:rsidRPr="00532524" w:rsidRDefault="003364E2" w:rsidP="00D85526">
            <w:pPr>
              <w:tabs>
                <w:tab w:val="center" w:pos="8080"/>
              </w:tabs>
              <w:spacing w:before="0"/>
              <w:jc w:val="center"/>
              <w:rPr>
                <w:rFonts w:asciiTheme="majorBidi" w:eastAsia="MS Mincho" w:hAnsiTheme="majorBidi" w:cstheme="majorBidi"/>
                <w:sz w:val="22"/>
                <w:highlight w:val="yellow"/>
                <w:lang w:eastAsia="ja-JP"/>
              </w:rPr>
            </w:pPr>
            <w:r w:rsidRPr="00532524">
              <w:rPr>
                <w:rFonts w:asciiTheme="majorBidi" w:eastAsia="MS Mincho" w:hAnsiTheme="majorBidi" w:cstheme="majorBidi" w:hint="eastAsia"/>
                <w:sz w:val="22"/>
                <w:highlight w:val="yellow"/>
                <w:lang w:eastAsia="ja-JP"/>
              </w:rPr>
              <w:t>20 May 2016</w:t>
            </w:r>
          </w:p>
        </w:tc>
        <w:tc>
          <w:tcPr>
            <w:tcW w:w="2484" w:type="dxa"/>
            <w:vAlign w:val="center"/>
          </w:tcPr>
          <w:p w:rsidR="003364E2" w:rsidRPr="00FC2F57" w:rsidRDefault="003364E2" w:rsidP="00D85526">
            <w:pPr>
              <w:tabs>
                <w:tab w:val="center" w:pos="8080"/>
              </w:tabs>
              <w:spacing w:before="0"/>
              <w:jc w:val="center"/>
              <w:rPr>
                <w:rFonts w:asciiTheme="majorBidi" w:hAnsiTheme="majorBidi" w:cstheme="majorBidi"/>
                <w:sz w:val="22"/>
              </w:rPr>
            </w:pPr>
            <w:r w:rsidRPr="00FC2F57">
              <w:rPr>
                <w:rFonts w:asciiTheme="majorBidi" w:hAnsiTheme="majorBidi" w:cstheme="majorBidi"/>
                <w:sz w:val="22"/>
              </w:rPr>
              <w:t xml:space="preserve">WP 5A, </w:t>
            </w:r>
            <w:r w:rsidRPr="00532524">
              <w:rPr>
                <w:rFonts w:asciiTheme="majorBidi" w:hAnsiTheme="majorBidi" w:cstheme="majorBidi"/>
                <w:sz w:val="22"/>
                <w:highlight w:val="yellow"/>
              </w:rPr>
              <w:t>WP 5B,</w:t>
            </w:r>
            <w:r w:rsidRPr="00FC2F57">
              <w:rPr>
                <w:rFonts w:asciiTheme="majorBidi" w:hAnsiTheme="majorBidi" w:cstheme="majorBidi"/>
                <w:sz w:val="22"/>
              </w:rPr>
              <w:t xml:space="preserve"> WP 5C</w:t>
            </w:r>
          </w:p>
        </w:tc>
        <w:tc>
          <w:tcPr>
            <w:tcW w:w="3614" w:type="dxa"/>
            <w:vAlign w:val="center"/>
          </w:tcPr>
          <w:p w:rsidR="003364E2" w:rsidRPr="00757926" w:rsidRDefault="003364E2" w:rsidP="00D85526">
            <w:pPr>
              <w:tabs>
                <w:tab w:val="center" w:pos="8080"/>
              </w:tabs>
              <w:spacing w:before="0"/>
              <w:jc w:val="center"/>
              <w:rPr>
                <w:rFonts w:asciiTheme="majorBidi" w:eastAsia="MS Mincho" w:hAnsiTheme="majorBidi" w:cstheme="majorBidi"/>
                <w:sz w:val="22"/>
                <w:lang w:eastAsia="ja-JP"/>
              </w:rPr>
            </w:pPr>
          </w:p>
        </w:tc>
      </w:tr>
      <w:tr w:rsidR="003364E2" w:rsidRPr="00321886" w:rsidTr="00D85526">
        <w:trPr>
          <w:jc w:val="center"/>
        </w:trPr>
        <w:tc>
          <w:tcPr>
            <w:tcW w:w="3377" w:type="dxa"/>
            <w:gridSpan w:val="2"/>
            <w:vAlign w:val="center"/>
          </w:tcPr>
          <w:p w:rsidR="003364E2" w:rsidRPr="00FC2F57" w:rsidRDefault="003364E2" w:rsidP="00D85526">
            <w:pPr>
              <w:tabs>
                <w:tab w:val="center" w:pos="8080"/>
              </w:tabs>
              <w:spacing w:before="0"/>
              <w:jc w:val="center"/>
              <w:rPr>
                <w:rFonts w:asciiTheme="majorBidi" w:eastAsia="MS Mincho" w:hAnsiTheme="majorBidi" w:cstheme="majorBidi"/>
                <w:sz w:val="22"/>
                <w:lang w:eastAsia="ja-JP"/>
              </w:rPr>
            </w:pPr>
            <w:r w:rsidRPr="00FC2F57">
              <w:rPr>
                <w:rFonts w:asciiTheme="majorBidi" w:eastAsia="MS Mincho" w:hAnsiTheme="majorBidi" w:cstheme="majorBidi" w:hint="eastAsia"/>
                <w:sz w:val="22"/>
                <w:lang w:eastAsia="ja-JP"/>
              </w:rPr>
              <w:t>20 May 2016 (*)</w:t>
            </w:r>
          </w:p>
        </w:tc>
        <w:tc>
          <w:tcPr>
            <w:tcW w:w="2484" w:type="dxa"/>
            <w:vAlign w:val="center"/>
          </w:tcPr>
          <w:p w:rsidR="003364E2" w:rsidRPr="00FC2F57" w:rsidRDefault="003364E2" w:rsidP="00D85526">
            <w:pPr>
              <w:tabs>
                <w:tab w:val="center" w:pos="8080"/>
              </w:tabs>
              <w:spacing w:before="0"/>
              <w:jc w:val="center"/>
              <w:rPr>
                <w:rFonts w:asciiTheme="majorBidi" w:eastAsia="MS Mincho" w:hAnsiTheme="majorBidi" w:cstheme="majorBidi"/>
                <w:sz w:val="22"/>
                <w:lang w:eastAsia="ja-JP"/>
              </w:rPr>
            </w:pPr>
            <w:r w:rsidRPr="00FC2F57">
              <w:rPr>
                <w:rFonts w:asciiTheme="majorBidi" w:eastAsia="MS Mincho" w:hAnsiTheme="majorBidi" w:cstheme="majorBidi" w:hint="eastAsia"/>
                <w:sz w:val="22"/>
                <w:lang w:eastAsia="ja-JP"/>
              </w:rPr>
              <w:t>SG 5</w:t>
            </w:r>
          </w:p>
        </w:tc>
        <w:tc>
          <w:tcPr>
            <w:tcW w:w="3614" w:type="dxa"/>
            <w:vAlign w:val="center"/>
          </w:tcPr>
          <w:p w:rsidR="003364E2" w:rsidRPr="00FC2F57" w:rsidRDefault="003364E2" w:rsidP="00D85526">
            <w:pPr>
              <w:tabs>
                <w:tab w:val="center" w:pos="8080"/>
              </w:tabs>
              <w:spacing w:before="0"/>
              <w:rPr>
                <w:rFonts w:eastAsia="MS Mincho"/>
                <w:sz w:val="22"/>
                <w:lang w:eastAsia="ja-JP"/>
              </w:rPr>
            </w:pPr>
            <w:r w:rsidRPr="00FC2F57">
              <w:rPr>
                <w:rFonts w:hint="eastAsia"/>
                <w:sz w:val="22"/>
                <w:lang w:eastAsia="ja-JP"/>
              </w:rPr>
              <w:t>(*) D</w:t>
            </w:r>
            <w:r w:rsidRPr="00FC2F57">
              <w:rPr>
                <w:sz w:val="22"/>
              </w:rPr>
              <w:t xml:space="preserve">ate can change to 9 May, </w:t>
            </w:r>
          </w:p>
          <w:p w:rsidR="003364E2" w:rsidRPr="00FC2F57" w:rsidRDefault="003364E2" w:rsidP="00D85526">
            <w:pPr>
              <w:tabs>
                <w:tab w:val="center" w:pos="8080"/>
              </w:tabs>
              <w:spacing w:before="0"/>
              <w:rPr>
                <w:rFonts w:eastAsia="MS Mincho"/>
                <w:sz w:val="22"/>
                <w:lang w:eastAsia="ja-JP"/>
              </w:rPr>
            </w:pPr>
            <w:r w:rsidRPr="00FC2F57">
              <w:rPr>
                <w:sz w:val="22"/>
              </w:rPr>
              <w:t>if necessary</w:t>
            </w:r>
          </w:p>
        </w:tc>
      </w:tr>
    </w:tbl>
    <w:p w:rsidR="003364E2" w:rsidRDefault="003364E2" w:rsidP="003364E2">
      <w:pPr>
        <w:pStyle w:val="Heading1"/>
      </w:pPr>
      <w:r>
        <w:t>1</w:t>
      </w:r>
      <w:r>
        <w:rPr>
          <w:lang w:eastAsia="ja-JP"/>
        </w:rPr>
        <w:t>1</w:t>
      </w:r>
      <w:r>
        <w:tab/>
        <w:t>Any other business</w:t>
      </w:r>
    </w:p>
    <w:p w:rsidR="002D1467" w:rsidRDefault="002E38C2" w:rsidP="003364E2">
      <w:pPr>
        <w:spacing w:before="240"/>
        <w:rPr>
          <w:lang w:eastAsia="ja-JP"/>
        </w:rPr>
      </w:pPr>
      <w:r>
        <w:rPr>
          <w:rFonts w:hint="eastAsia"/>
          <w:lang w:eastAsia="ja-JP"/>
        </w:rPr>
        <w:t xml:space="preserve">The United States thanked the Chairman for his two terms of service as a Chairman of Study Group 5, noting his tireless </w:t>
      </w:r>
      <w:r>
        <w:rPr>
          <w:lang w:eastAsia="ja-JP"/>
        </w:rPr>
        <w:t>service</w:t>
      </w:r>
      <w:r>
        <w:rPr>
          <w:rFonts w:hint="eastAsia"/>
          <w:lang w:eastAsia="ja-JP"/>
        </w:rPr>
        <w:t xml:space="preserve"> and attention to details which has made Study Group 5 run so smoothly for the last few years.</w:t>
      </w:r>
      <w:r w:rsidR="003779FB">
        <w:rPr>
          <w:rFonts w:hint="eastAsia"/>
          <w:lang w:eastAsia="ja-JP"/>
        </w:rPr>
        <w:t xml:space="preserve"> </w:t>
      </w:r>
    </w:p>
    <w:p w:rsidR="002E38C2" w:rsidRDefault="002E38C2" w:rsidP="002D1467">
      <w:pPr>
        <w:rPr>
          <w:lang w:eastAsia="ja-JP"/>
        </w:rPr>
      </w:pPr>
      <w:r>
        <w:rPr>
          <w:rFonts w:hint="eastAsia"/>
          <w:lang w:eastAsia="ja-JP"/>
        </w:rPr>
        <w:t>Japan expressed its gratitude for the Chairman</w:t>
      </w:r>
      <w:r>
        <w:rPr>
          <w:lang w:eastAsia="ja-JP"/>
        </w:rPr>
        <w:t>’</w:t>
      </w:r>
      <w:r>
        <w:rPr>
          <w:rFonts w:hint="eastAsia"/>
          <w:lang w:eastAsia="ja-JP"/>
        </w:rPr>
        <w:t xml:space="preserve">s </w:t>
      </w:r>
      <w:r>
        <w:rPr>
          <w:lang w:eastAsia="ja-JP"/>
        </w:rPr>
        <w:t>efforts</w:t>
      </w:r>
      <w:r>
        <w:rPr>
          <w:rFonts w:hint="eastAsia"/>
          <w:lang w:eastAsia="ja-JP"/>
        </w:rPr>
        <w:t xml:space="preserve"> since 1980 through contributions </w:t>
      </w:r>
      <w:r w:rsidR="003779FB">
        <w:rPr>
          <w:rFonts w:hint="eastAsia"/>
          <w:lang w:eastAsia="ja-JP"/>
        </w:rPr>
        <w:t>for</w:t>
      </w:r>
      <w:r>
        <w:rPr>
          <w:rFonts w:hint="eastAsia"/>
          <w:lang w:eastAsia="ja-JP"/>
        </w:rPr>
        <w:t xml:space="preserve"> </w:t>
      </w:r>
      <w:r w:rsidR="003779FB">
        <w:rPr>
          <w:rFonts w:hint="eastAsia"/>
          <w:lang w:eastAsia="ja-JP"/>
        </w:rPr>
        <w:t>many</w:t>
      </w:r>
      <w:r>
        <w:rPr>
          <w:rFonts w:hint="eastAsia"/>
          <w:lang w:eastAsia="ja-JP"/>
        </w:rPr>
        <w:t xml:space="preserve"> meetings and </w:t>
      </w:r>
      <w:r>
        <w:rPr>
          <w:lang w:eastAsia="ja-JP"/>
        </w:rPr>
        <w:t>expressed</w:t>
      </w:r>
      <w:r>
        <w:rPr>
          <w:rFonts w:hint="eastAsia"/>
          <w:lang w:eastAsia="ja-JP"/>
        </w:rPr>
        <w:t xml:space="preserve"> its sincere respects for his leadership</w:t>
      </w:r>
      <w:r w:rsidR="003779FB">
        <w:rPr>
          <w:rFonts w:hint="eastAsia"/>
          <w:lang w:eastAsia="ja-JP"/>
        </w:rPr>
        <w:t xml:space="preserve"> and work</w:t>
      </w:r>
      <w:r>
        <w:rPr>
          <w:rFonts w:hint="eastAsia"/>
          <w:lang w:eastAsia="ja-JP"/>
        </w:rPr>
        <w:t>.</w:t>
      </w:r>
      <w:r w:rsidR="003779FB">
        <w:rPr>
          <w:rFonts w:hint="eastAsia"/>
          <w:lang w:eastAsia="ja-JP"/>
        </w:rPr>
        <w:t xml:space="preserve"> </w:t>
      </w:r>
      <w:r>
        <w:rPr>
          <w:rFonts w:hint="eastAsia"/>
          <w:lang w:eastAsia="ja-JP"/>
        </w:rPr>
        <w:t>Saudi Arabia extended its appreciation to the Chairman for all his valuable efforts in the past periods and valuable contribution to this Study Group.</w:t>
      </w:r>
    </w:p>
    <w:p w:rsidR="003364E2" w:rsidRDefault="002E38C2" w:rsidP="002D1467">
      <w:pPr>
        <w:rPr>
          <w:lang w:eastAsia="ja-JP"/>
        </w:rPr>
      </w:pPr>
      <w:r>
        <w:rPr>
          <w:rFonts w:hint="eastAsia"/>
          <w:lang w:eastAsia="ja-JP"/>
        </w:rPr>
        <w:t xml:space="preserve">The Chairman appreciated for these kind words from the administrations. He also thanked all the participants for constructive </w:t>
      </w:r>
      <w:r>
        <w:rPr>
          <w:lang w:eastAsia="ja-JP"/>
        </w:rPr>
        <w:t>discussion</w:t>
      </w:r>
      <w:r>
        <w:rPr>
          <w:rFonts w:hint="eastAsia"/>
          <w:lang w:eastAsia="ja-JP"/>
        </w:rPr>
        <w:t xml:space="preserve"> towards consensus and cooperation during this </w:t>
      </w:r>
      <w:r>
        <w:rPr>
          <w:lang w:eastAsia="ja-JP"/>
        </w:rPr>
        <w:t>meeting</w:t>
      </w:r>
      <w:r>
        <w:rPr>
          <w:rFonts w:hint="eastAsia"/>
          <w:lang w:eastAsia="ja-JP"/>
        </w:rPr>
        <w:t>. In addition, he expressed sincere thanks for supports and assists by many organizations and people to serve the Chairman of Study Group 5 since 2007</w:t>
      </w:r>
      <w:r w:rsidR="003779FB">
        <w:rPr>
          <w:rFonts w:hint="eastAsia"/>
          <w:lang w:eastAsia="ja-JP"/>
        </w:rPr>
        <w:t>. He</w:t>
      </w:r>
      <w:r>
        <w:rPr>
          <w:rFonts w:hint="eastAsia"/>
          <w:lang w:eastAsia="ja-JP"/>
        </w:rPr>
        <w:t xml:space="preserve"> </w:t>
      </w:r>
      <w:r w:rsidR="003364E2">
        <w:rPr>
          <w:lang w:eastAsia="ja-JP"/>
        </w:rPr>
        <w:t>express</w:t>
      </w:r>
      <w:r w:rsidR="003364E2">
        <w:rPr>
          <w:rFonts w:hint="eastAsia"/>
          <w:lang w:eastAsia="ja-JP"/>
        </w:rPr>
        <w:t>ed</w:t>
      </w:r>
      <w:r w:rsidR="003364E2">
        <w:rPr>
          <w:lang w:eastAsia="ja-JP"/>
        </w:rPr>
        <w:t xml:space="preserve"> </w:t>
      </w:r>
      <w:r w:rsidR="003364E2">
        <w:rPr>
          <w:rFonts w:hint="eastAsia"/>
          <w:lang w:eastAsia="ja-JP"/>
        </w:rPr>
        <w:t>his</w:t>
      </w:r>
      <w:r w:rsidR="003364E2">
        <w:rPr>
          <w:lang w:eastAsia="ja-JP"/>
        </w:rPr>
        <w:t xml:space="preserve"> personal thanks to the W</w:t>
      </w:r>
      <w:r w:rsidR="003779FB">
        <w:rPr>
          <w:rFonts w:hint="eastAsia"/>
          <w:lang w:eastAsia="ja-JP"/>
        </w:rPr>
        <w:t xml:space="preserve">orking Parties </w:t>
      </w:r>
      <w:r w:rsidR="003364E2">
        <w:rPr>
          <w:lang w:eastAsia="ja-JP"/>
        </w:rPr>
        <w:t>Chairm</w:t>
      </w:r>
      <w:r w:rsidR="003364E2">
        <w:rPr>
          <w:rFonts w:hint="eastAsia"/>
          <w:lang w:eastAsia="ja-JP"/>
        </w:rPr>
        <w:t>e</w:t>
      </w:r>
      <w:r w:rsidR="003364E2">
        <w:rPr>
          <w:lang w:eastAsia="ja-JP"/>
        </w:rPr>
        <w:t>n</w:t>
      </w:r>
      <w:r w:rsidR="003364E2">
        <w:rPr>
          <w:rFonts w:hint="eastAsia"/>
          <w:lang w:eastAsia="ja-JP"/>
        </w:rPr>
        <w:t>,</w:t>
      </w:r>
      <w:r w:rsidR="003364E2">
        <w:rPr>
          <w:lang w:eastAsia="ja-JP"/>
        </w:rPr>
        <w:t xml:space="preserve"> </w:t>
      </w:r>
      <w:r w:rsidR="003364E2">
        <w:rPr>
          <w:rFonts w:hint="eastAsia"/>
          <w:lang w:eastAsia="ja-JP"/>
        </w:rPr>
        <w:t xml:space="preserve">Mr. </w:t>
      </w:r>
      <w:r w:rsidR="00646081">
        <w:rPr>
          <w:lang w:eastAsia="ja-JP"/>
        </w:rPr>
        <w:t>José</w:t>
      </w:r>
      <w:r w:rsidR="003364E2">
        <w:rPr>
          <w:rFonts w:hint="eastAsia"/>
          <w:lang w:eastAsia="ja-JP"/>
        </w:rPr>
        <w:t xml:space="preserve"> Costa, Mr. John Mettrop, Mr. Charles Glass, </w:t>
      </w:r>
      <w:r w:rsidR="003779FB">
        <w:rPr>
          <w:rFonts w:hint="eastAsia"/>
          <w:lang w:eastAsia="ja-JP"/>
        </w:rPr>
        <w:t xml:space="preserve">and </w:t>
      </w:r>
      <w:r w:rsidR="003364E2">
        <w:rPr>
          <w:rFonts w:hint="eastAsia"/>
          <w:lang w:eastAsia="ja-JP"/>
        </w:rPr>
        <w:t xml:space="preserve">Mr. Stephen Blust </w:t>
      </w:r>
      <w:r w:rsidR="003364E2">
        <w:rPr>
          <w:lang w:eastAsia="ja-JP"/>
        </w:rPr>
        <w:t xml:space="preserve">for their excellent leadership to manage their groups. </w:t>
      </w:r>
      <w:r w:rsidR="003364E2">
        <w:rPr>
          <w:rFonts w:hint="eastAsia"/>
          <w:lang w:eastAsia="ja-JP"/>
        </w:rPr>
        <w:t>His</w:t>
      </w:r>
      <w:r w:rsidR="003364E2">
        <w:rPr>
          <w:lang w:eastAsia="ja-JP"/>
        </w:rPr>
        <w:t xml:space="preserve"> appreciation </w:t>
      </w:r>
      <w:r w:rsidR="003364E2">
        <w:rPr>
          <w:rFonts w:hint="eastAsia"/>
          <w:lang w:eastAsia="ja-JP"/>
        </w:rPr>
        <w:t xml:space="preserve">was conveyed </w:t>
      </w:r>
      <w:r w:rsidR="003364E2">
        <w:rPr>
          <w:lang w:eastAsia="ja-JP"/>
        </w:rPr>
        <w:t xml:space="preserve">to the Secretariat, </w:t>
      </w:r>
      <w:r w:rsidR="003364E2">
        <w:rPr>
          <w:rFonts w:hint="eastAsia"/>
          <w:lang w:eastAsia="ja-JP"/>
        </w:rPr>
        <w:t xml:space="preserve">Mr. </w:t>
      </w:r>
      <w:r w:rsidR="003364E2">
        <w:rPr>
          <w:lang w:eastAsia="ja-JP"/>
        </w:rPr>
        <w:t xml:space="preserve">Colin Langtry, </w:t>
      </w:r>
      <w:r w:rsidR="003364E2">
        <w:rPr>
          <w:rFonts w:hint="eastAsia"/>
          <w:lang w:eastAsia="ja-JP"/>
        </w:rPr>
        <w:t xml:space="preserve">Head of SG Department, </w:t>
      </w:r>
      <w:r w:rsidR="003364E2">
        <w:rPr>
          <w:lang w:eastAsia="ja-JP"/>
        </w:rPr>
        <w:t xml:space="preserve">Counsellors, </w:t>
      </w:r>
      <w:r w:rsidR="003364E2">
        <w:rPr>
          <w:rFonts w:hint="eastAsia"/>
          <w:lang w:eastAsia="ja-JP"/>
        </w:rPr>
        <w:t xml:space="preserve">Mr. </w:t>
      </w:r>
      <w:r w:rsidR="003364E2">
        <w:rPr>
          <w:lang w:eastAsia="ja-JP"/>
        </w:rPr>
        <w:t>Sergio</w:t>
      </w:r>
      <w:r w:rsidR="003364E2">
        <w:rPr>
          <w:rFonts w:hint="eastAsia"/>
          <w:lang w:eastAsia="ja-JP"/>
        </w:rPr>
        <w:t xml:space="preserve"> Buonomo</w:t>
      </w:r>
      <w:r w:rsidR="003364E2">
        <w:rPr>
          <w:lang w:eastAsia="ja-JP"/>
        </w:rPr>
        <w:t xml:space="preserve">, </w:t>
      </w:r>
      <w:r w:rsidR="003364E2">
        <w:rPr>
          <w:rFonts w:hint="eastAsia"/>
          <w:lang w:eastAsia="ja-JP"/>
        </w:rPr>
        <w:t xml:space="preserve">Mr. </w:t>
      </w:r>
      <w:r w:rsidR="003364E2">
        <w:rPr>
          <w:lang w:eastAsia="ja-JP"/>
        </w:rPr>
        <w:t xml:space="preserve">Vadim </w:t>
      </w:r>
      <w:r w:rsidR="003364E2">
        <w:rPr>
          <w:rFonts w:hint="eastAsia"/>
          <w:lang w:eastAsia="ja-JP"/>
        </w:rPr>
        <w:t xml:space="preserve">Nozdrin </w:t>
      </w:r>
      <w:r w:rsidR="003364E2">
        <w:rPr>
          <w:lang w:eastAsia="ja-JP"/>
        </w:rPr>
        <w:t xml:space="preserve">and </w:t>
      </w:r>
      <w:r w:rsidR="00646081">
        <w:rPr>
          <w:rFonts w:hint="eastAsia"/>
          <w:lang w:eastAsia="ja-JP"/>
        </w:rPr>
        <w:t xml:space="preserve">Mr. </w:t>
      </w:r>
      <w:r w:rsidR="003364E2">
        <w:rPr>
          <w:lang w:eastAsia="ja-JP"/>
        </w:rPr>
        <w:t xml:space="preserve">David </w:t>
      </w:r>
      <w:r w:rsidR="003364E2">
        <w:rPr>
          <w:rFonts w:hint="eastAsia"/>
          <w:lang w:eastAsia="ja-JP"/>
        </w:rPr>
        <w:t xml:space="preserve">Botha </w:t>
      </w:r>
      <w:r w:rsidR="003364E2">
        <w:rPr>
          <w:lang w:eastAsia="ja-JP"/>
        </w:rPr>
        <w:t xml:space="preserve">for their advice and support. Finally </w:t>
      </w:r>
      <w:r w:rsidR="003364E2">
        <w:rPr>
          <w:rFonts w:hint="eastAsia"/>
          <w:lang w:eastAsia="ja-JP"/>
        </w:rPr>
        <w:t xml:space="preserve">he </w:t>
      </w:r>
      <w:r w:rsidR="003364E2">
        <w:rPr>
          <w:lang w:eastAsia="ja-JP"/>
        </w:rPr>
        <w:t>thank</w:t>
      </w:r>
      <w:r w:rsidR="003364E2">
        <w:rPr>
          <w:rFonts w:hint="eastAsia"/>
          <w:lang w:eastAsia="ja-JP"/>
        </w:rPr>
        <w:t>ed</w:t>
      </w:r>
      <w:r w:rsidR="003364E2">
        <w:rPr>
          <w:lang w:eastAsia="ja-JP"/>
        </w:rPr>
        <w:t xml:space="preserve"> the interpreters for their excellent </w:t>
      </w:r>
      <w:r w:rsidR="003364E2">
        <w:rPr>
          <w:rFonts w:hint="eastAsia"/>
          <w:lang w:eastAsia="ja-JP"/>
        </w:rPr>
        <w:t xml:space="preserve">and </w:t>
      </w:r>
      <w:r w:rsidR="003364E2">
        <w:rPr>
          <w:lang w:eastAsia="ja-JP"/>
        </w:rPr>
        <w:t>professional</w:t>
      </w:r>
      <w:r w:rsidR="003364E2">
        <w:rPr>
          <w:rFonts w:hint="eastAsia"/>
          <w:lang w:eastAsia="ja-JP"/>
        </w:rPr>
        <w:t xml:space="preserve"> </w:t>
      </w:r>
      <w:r w:rsidR="003364E2">
        <w:rPr>
          <w:lang w:eastAsia="ja-JP"/>
        </w:rPr>
        <w:t>work.</w:t>
      </w:r>
    </w:p>
    <w:p w:rsidR="003364E2" w:rsidRDefault="003364E2" w:rsidP="003364E2">
      <w:pPr>
        <w:rPr>
          <w:lang w:eastAsia="ja-JP"/>
        </w:rPr>
      </w:pPr>
      <w:r>
        <w:rPr>
          <w:rFonts w:hint="eastAsia"/>
          <w:lang w:eastAsia="ja-JP"/>
        </w:rPr>
        <w:t xml:space="preserve">He </w:t>
      </w:r>
      <w:r>
        <w:rPr>
          <w:lang w:eastAsia="ja-JP"/>
        </w:rPr>
        <w:t>wish</w:t>
      </w:r>
      <w:r>
        <w:rPr>
          <w:rFonts w:hint="eastAsia"/>
          <w:lang w:eastAsia="ja-JP"/>
        </w:rPr>
        <w:t>ed</w:t>
      </w:r>
      <w:r>
        <w:rPr>
          <w:lang w:eastAsia="ja-JP"/>
        </w:rPr>
        <w:t xml:space="preserve"> everyone a safe trip to home country</w:t>
      </w:r>
      <w:r w:rsidR="002E38C2">
        <w:rPr>
          <w:rFonts w:hint="eastAsia"/>
          <w:lang w:eastAsia="ja-JP"/>
        </w:rPr>
        <w:t xml:space="preserve"> and the m</w:t>
      </w:r>
      <w:r w:rsidRPr="006D0E06">
        <w:rPr>
          <w:lang w:eastAsia="ja-JP"/>
        </w:rPr>
        <w:t>eeting closed (with applause) at 1</w:t>
      </w:r>
      <w:r w:rsidR="002E38C2">
        <w:rPr>
          <w:rFonts w:hint="eastAsia"/>
          <w:lang w:eastAsia="ja-JP"/>
        </w:rPr>
        <w:t>21</w:t>
      </w:r>
      <w:r w:rsidRPr="006D0E06">
        <w:rPr>
          <w:lang w:eastAsia="ja-JP"/>
        </w:rPr>
        <w:t>5</w:t>
      </w:r>
      <w:r w:rsidR="003779FB">
        <w:rPr>
          <w:rFonts w:hint="eastAsia"/>
          <w:lang w:eastAsia="ja-JP"/>
        </w:rPr>
        <w:t xml:space="preserve"> </w:t>
      </w:r>
      <w:r w:rsidR="003779FB" w:rsidRPr="003779FB">
        <w:rPr>
          <w:lang w:eastAsia="ja-JP"/>
        </w:rPr>
        <w:t>Central European Time</w:t>
      </w:r>
      <w:r w:rsidRPr="006D0E06">
        <w:rPr>
          <w:lang w:eastAsia="ja-JP"/>
        </w:rPr>
        <w:t>.</w:t>
      </w:r>
    </w:p>
    <w:p w:rsidR="00AA6FA0" w:rsidRDefault="003364E2" w:rsidP="004A765D">
      <w:pPr>
        <w:tabs>
          <w:tab w:val="clear" w:pos="2268"/>
          <w:tab w:val="left" w:pos="6825"/>
          <w:tab w:val="center" w:pos="7938"/>
          <w:tab w:val="center" w:pos="8505"/>
        </w:tabs>
        <w:spacing w:before="960" w:after="120"/>
        <w:rPr>
          <w:szCs w:val="24"/>
          <w:lang w:eastAsia="ja-JP"/>
        </w:rPr>
      </w:pPr>
      <w:r>
        <w:rPr>
          <w:szCs w:val="24"/>
          <w:lang w:eastAsia="ja-JP"/>
        </w:rPr>
        <w:t>Akira Hashimoto</w:t>
      </w:r>
      <w:r>
        <w:rPr>
          <w:szCs w:val="24"/>
          <w:lang w:eastAsia="ja-JP"/>
        </w:rPr>
        <w:tab/>
      </w:r>
      <w:r>
        <w:rPr>
          <w:szCs w:val="24"/>
          <w:lang w:eastAsia="ja-JP"/>
        </w:rPr>
        <w:tab/>
      </w:r>
      <w:r w:rsidR="002E38C2">
        <w:rPr>
          <w:rFonts w:hint="eastAsia"/>
          <w:szCs w:val="24"/>
          <w:lang w:eastAsia="ja-JP"/>
        </w:rPr>
        <w:t>Amy L. Sanders (USA),</w:t>
      </w:r>
      <w:r w:rsidR="002E38C2">
        <w:rPr>
          <w:szCs w:val="24"/>
          <w:lang w:eastAsia="ja-JP"/>
        </w:rPr>
        <w:br/>
      </w:r>
      <w:r>
        <w:rPr>
          <w:szCs w:val="24"/>
          <w:lang w:eastAsia="ja-JP"/>
        </w:rPr>
        <w:t>Chairman, S</w:t>
      </w:r>
      <w:r>
        <w:rPr>
          <w:rFonts w:hint="eastAsia"/>
          <w:szCs w:val="24"/>
          <w:lang w:eastAsia="ja-JP"/>
        </w:rPr>
        <w:t xml:space="preserve">tudy </w:t>
      </w:r>
      <w:r>
        <w:rPr>
          <w:szCs w:val="24"/>
          <w:lang w:eastAsia="ja-JP"/>
        </w:rPr>
        <w:t>G</w:t>
      </w:r>
      <w:r>
        <w:rPr>
          <w:rFonts w:hint="eastAsia"/>
          <w:szCs w:val="24"/>
          <w:lang w:eastAsia="ja-JP"/>
        </w:rPr>
        <w:t>roup</w:t>
      </w:r>
      <w:r>
        <w:rPr>
          <w:szCs w:val="24"/>
          <w:lang w:eastAsia="ja-JP"/>
        </w:rPr>
        <w:t xml:space="preserve"> 5</w:t>
      </w:r>
      <w:r>
        <w:rPr>
          <w:szCs w:val="24"/>
          <w:lang w:eastAsia="ja-JP"/>
        </w:rPr>
        <w:tab/>
      </w:r>
      <w:r w:rsidR="002E38C2">
        <w:rPr>
          <w:rFonts w:hint="eastAsia"/>
          <w:szCs w:val="24"/>
          <w:lang w:eastAsia="ja-JP"/>
        </w:rPr>
        <w:t>Hiroyuki Atarashi (J)</w:t>
      </w:r>
      <w:r w:rsidR="002E38C2">
        <w:rPr>
          <w:rFonts w:hint="eastAsia"/>
          <w:szCs w:val="24"/>
          <w:lang w:eastAsia="ja-JP"/>
        </w:rPr>
        <w:br/>
      </w:r>
      <w:r w:rsidR="004A765D">
        <w:rPr>
          <w:szCs w:val="24"/>
          <w:lang w:eastAsia="ja-JP"/>
        </w:rPr>
        <w:tab/>
      </w:r>
      <w:r w:rsidR="004A765D">
        <w:rPr>
          <w:szCs w:val="24"/>
          <w:lang w:eastAsia="ja-JP"/>
        </w:rPr>
        <w:tab/>
      </w:r>
      <w:r w:rsidR="004A765D">
        <w:rPr>
          <w:szCs w:val="24"/>
          <w:lang w:eastAsia="ja-JP"/>
        </w:rPr>
        <w:tab/>
      </w:r>
      <w:r>
        <w:rPr>
          <w:szCs w:val="24"/>
          <w:lang w:eastAsia="ja-JP"/>
        </w:rPr>
        <w:t>Rapporteur</w:t>
      </w:r>
      <w:r w:rsidR="002E38C2">
        <w:rPr>
          <w:rFonts w:hint="eastAsia"/>
          <w:szCs w:val="24"/>
          <w:lang w:eastAsia="ja-JP"/>
        </w:rPr>
        <w:t>s</w:t>
      </w:r>
    </w:p>
    <w:p w:rsidR="002D1467" w:rsidRDefault="002D1467">
      <w:pPr>
        <w:tabs>
          <w:tab w:val="clear" w:pos="1134"/>
          <w:tab w:val="clear" w:pos="1871"/>
          <w:tab w:val="clear" w:pos="2268"/>
        </w:tabs>
        <w:overflowPunct/>
        <w:autoSpaceDE/>
        <w:autoSpaceDN/>
        <w:adjustRightInd/>
        <w:spacing w:before="0"/>
        <w:textAlignment w:val="auto"/>
        <w:rPr>
          <w:szCs w:val="24"/>
          <w:lang w:eastAsia="ja-JP"/>
        </w:rPr>
      </w:pPr>
      <w:r>
        <w:rPr>
          <w:szCs w:val="24"/>
          <w:lang w:eastAsia="ja-JP"/>
        </w:rPr>
        <w:br w:type="page"/>
      </w:r>
    </w:p>
    <w:p w:rsidR="002D1467" w:rsidRPr="002D1467" w:rsidRDefault="002D1467" w:rsidP="004A765D">
      <w:pPr>
        <w:pStyle w:val="AnnexNo"/>
        <w:rPr>
          <w:lang w:eastAsia="ja-JP"/>
        </w:rPr>
      </w:pPr>
      <w:r w:rsidRPr="002D1467">
        <w:rPr>
          <w:rFonts w:hint="eastAsia"/>
          <w:lang w:eastAsia="ja-JP"/>
        </w:rPr>
        <w:lastRenderedPageBreak/>
        <w:t>ANNEX 1</w:t>
      </w:r>
    </w:p>
    <w:p w:rsidR="002D1467" w:rsidRPr="002D1467" w:rsidRDefault="002D1467" w:rsidP="004A765D">
      <w:pPr>
        <w:pStyle w:val="Annextitle"/>
        <w:rPr>
          <w:lang w:eastAsia="ja-JP"/>
        </w:rPr>
      </w:pPr>
      <w:r w:rsidRPr="002D1467">
        <w:rPr>
          <w:rFonts w:hint="eastAsia"/>
          <w:lang w:eastAsia="ja-JP"/>
        </w:rPr>
        <w:t>Statement</w:t>
      </w:r>
      <w:r>
        <w:rPr>
          <w:rFonts w:hint="eastAsia"/>
          <w:lang w:eastAsia="ja-JP"/>
        </w:rPr>
        <w:t>s</w:t>
      </w:r>
      <w:r w:rsidRPr="002D1467">
        <w:rPr>
          <w:rFonts w:hint="eastAsia"/>
          <w:lang w:eastAsia="ja-JP"/>
        </w:rPr>
        <w:t xml:space="preserve"> of the Russian Federation on certain documents</w:t>
      </w:r>
    </w:p>
    <w:p w:rsidR="002D1467" w:rsidRPr="002D1467" w:rsidRDefault="002D1467" w:rsidP="002D1467">
      <w:pPr>
        <w:spacing w:before="360"/>
        <w:rPr>
          <w:szCs w:val="24"/>
          <w:lang w:val="en-US"/>
        </w:rPr>
      </w:pPr>
      <w:r w:rsidRPr="002D1467">
        <w:rPr>
          <w:szCs w:val="24"/>
          <w:lang w:val="en-US"/>
        </w:rPr>
        <w:t>Doc</w:t>
      </w:r>
      <w:r>
        <w:rPr>
          <w:rFonts w:hint="eastAsia"/>
          <w:szCs w:val="24"/>
          <w:lang w:val="en-US" w:eastAsia="ja-JP"/>
        </w:rPr>
        <w:t>ument</w:t>
      </w:r>
      <w:r w:rsidRPr="002D1467">
        <w:rPr>
          <w:szCs w:val="24"/>
          <w:lang w:val="en-US"/>
        </w:rPr>
        <w:t xml:space="preserve"> 5/252</w:t>
      </w:r>
      <w:r>
        <w:rPr>
          <w:rFonts w:hint="eastAsia"/>
          <w:szCs w:val="24"/>
          <w:lang w:val="en-US" w:eastAsia="ja-JP"/>
        </w:rPr>
        <w:t xml:space="preserve">: </w:t>
      </w:r>
      <w:r w:rsidRPr="002D1467">
        <w:rPr>
          <w:szCs w:val="24"/>
          <w:lang w:val="en-US"/>
        </w:rPr>
        <w:t xml:space="preserve">Draft New Recommendation ITU-R </w:t>
      </w:r>
      <w:r w:rsidRPr="002D1467">
        <w:rPr>
          <w:spacing w:val="-4"/>
          <w:szCs w:val="24"/>
          <w:lang w:val="en-US"/>
        </w:rPr>
        <w:t>M.[AMS-CHAR 15GHz]</w:t>
      </w:r>
    </w:p>
    <w:p w:rsidR="002D1467" w:rsidRPr="002D1467" w:rsidRDefault="002D1467" w:rsidP="002D1467">
      <w:pPr>
        <w:rPr>
          <w:b/>
          <w:spacing w:val="-4"/>
          <w:szCs w:val="24"/>
          <w:lang w:val="en-US"/>
        </w:rPr>
      </w:pPr>
      <w:r w:rsidRPr="002D1467">
        <w:rPr>
          <w:b/>
          <w:spacing w:val="-4"/>
          <w:szCs w:val="24"/>
          <w:lang w:val="en-US"/>
        </w:rPr>
        <w:t>Written explanation in accordance to ITU-R Res.1-6 to object the adoption:</w:t>
      </w:r>
    </w:p>
    <w:p w:rsidR="002D1467" w:rsidRPr="002D1467" w:rsidRDefault="002D1467" w:rsidP="002D1467">
      <w:pPr>
        <w:rPr>
          <w:spacing w:val="-4"/>
          <w:szCs w:val="24"/>
          <w:lang w:val="en-US"/>
        </w:rPr>
      </w:pPr>
      <w:r w:rsidRPr="002D1467">
        <w:rPr>
          <w:spacing w:val="-4"/>
          <w:szCs w:val="24"/>
          <w:lang w:val="en-US"/>
        </w:rPr>
        <w:t xml:space="preserve">The Russian Federation objects to consideration of Draft New Recommendation </w:t>
      </w:r>
      <w:r w:rsidR="004A765D">
        <w:rPr>
          <w:spacing w:val="-4"/>
          <w:szCs w:val="24"/>
          <w:lang w:val="en-US"/>
        </w:rPr>
        <w:br/>
      </w:r>
      <w:r w:rsidRPr="002D1467">
        <w:rPr>
          <w:spacing w:val="-4"/>
          <w:szCs w:val="24"/>
          <w:lang w:val="en-US"/>
        </w:rPr>
        <w:t>ITU-R M.[AMS-CHAR 15GHz] at the SG 5 meeting and sending this draft for adoption and approval by correspondence because aeronautical telemetry systems with recommended characteristics will impose undue constraints on existing and future systems in the fixed and mobile networks due to unlimited use of retransmissions between aircrafts, which creates an ambiguity in the coordination of such systems with other uses in the band. Therefore, it is necessary to further describe and investigate aforementioned usage scenario in WP 5B before considering it adoption and approval a</w:t>
      </w:r>
      <w:r w:rsidR="004A765D">
        <w:rPr>
          <w:spacing w:val="-4"/>
          <w:szCs w:val="24"/>
          <w:lang w:val="en-US"/>
        </w:rPr>
        <w:t>t the future meeting of SG 5.</w:t>
      </w:r>
    </w:p>
    <w:p w:rsidR="002D1467" w:rsidRPr="002D1467" w:rsidRDefault="002D1467" w:rsidP="002D1467">
      <w:pPr>
        <w:spacing w:before="360"/>
        <w:rPr>
          <w:szCs w:val="24"/>
          <w:lang w:val="fr-FR"/>
        </w:rPr>
      </w:pPr>
      <w:r w:rsidRPr="00D85526">
        <w:rPr>
          <w:szCs w:val="24"/>
          <w:lang w:val="fr-CH"/>
          <w:rPrChange w:id="27" w:author="Buonomo, Sergio" w:date="2015-08-26T10:11:00Z">
            <w:rPr>
              <w:szCs w:val="24"/>
              <w:lang w:val="en-US"/>
            </w:rPr>
          </w:rPrChange>
        </w:rPr>
        <w:t>Doc</w:t>
      </w:r>
      <w:r w:rsidRPr="00D85526">
        <w:rPr>
          <w:szCs w:val="24"/>
          <w:lang w:val="fr-CH" w:eastAsia="ja-JP"/>
          <w:rPrChange w:id="28" w:author="Buonomo, Sergio" w:date="2015-08-26T10:11:00Z">
            <w:rPr>
              <w:szCs w:val="24"/>
              <w:lang w:val="en-US" w:eastAsia="ja-JP"/>
            </w:rPr>
          </w:rPrChange>
        </w:rPr>
        <w:t>ument</w:t>
      </w:r>
      <w:r w:rsidRPr="002D1467">
        <w:rPr>
          <w:szCs w:val="24"/>
          <w:lang w:val="fr-FR"/>
        </w:rPr>
        <w:t xml:space="preserve"> 5/256</w:t>
      </w:r>
      <w:r>
        <w:rPr>
          <w:szCs w:val="24"/>
          <w:lang w:val="fr-FR"/>
        </w:rPr>
        <w:t>:</w:t>
      </w:r>
      <w:r>
        <w:rPr>
          <w:rFonts w:hint="eastAsia"/>
          <w:szCs w:val="24"/>
          <w:lang w:val="fr-FR" w:eastAsia="ja-JP"/>
        </w:rPr>
        <w:t xml:space="preserve"> </w:t>
      </w:r>
      <w:r w:rsidRPr="00D85526">
        <w:rPr>
          <w:szCs w:val="24"/>
          <w:lang w:val="fr-CH"/>
          <w:rPrChange w:id="29" w:author="Buonomo, Sergio" w:date="2015-08-26T10:11:00Z">
            <w:rPr>
              <w:szCs w:val="24"/>
              <w:lang w:val="en-US"/>
            </w:rPr>
          </w:rPrChange>
        </w:rPr>
        <w:t xml:space="preserve">Draft New </w:t>
      </w:r>
      <w:r w:rsidRPr="002D1467">
        <w:rPr>
          <w:szCs w:val="24"/>
          <w:lang w:val="fr-FR"/>
        </w:rPr>
        <w:t>Recomm</w:t>
      </w:r>
      <w:r w:rsidRPr="00D85526">
        <w:rPr>
          <w:szCs w:val="24"/>
          <w:lang w:val="fr-CH"/>
          <w:rPrChange w:id="30" w:author="Buonomo, Sergio" w:date="2015-08-26T10:11:00Z">
            <w:rPr>
              <w:szCs w:val="24"/>
              <w:lang w:val="en-US"/>
            </w:rPr>
          </w:rPrChange>
        </w:rPr>
        <w:t>e</w:t>
      </w:r>
      <w:r w:rsidRPr="002D1467">
        <w:rPr>
          <w:szCs w:val="24"/>
          <w:lang w:val="fr-FR"/>
        </w:rPr>
        <w:t>ndation ITU-R M.[VDES]</w:t>
      </w:r>
    </w:p>
    <w:p w:rsidR="002D1467" w:rsidRPr="002D1467" w:rsidRDefault="002D1467" w:rsidP="002D1467">
      <w:pPr>
        <w:rPr>
          <w:b/>
          <w:spacing w:val="-4"/>
          <w:szCs w:val="24"/>
          <w:lang w:val="en-US"/>
        </w:rPr>
      </w:pPr>
      <w:r w:rsidRPr="002D1467">
        <w:rPr>
          <w:b/>
          <w:spacing w:val="-4"/>
          <w:szCs w:val="24"/>
          <w:lang w:val="en-US"/>
        </w:rPr>
        <w:t>Written explanation in accordance to ITU-R Res.1-6 to object the adoption:</w:t>
      </w:r>
    </w:p>
    <w:p w:rsidR="002D1467" w:rsidRPr="002D1467" w:rsidRDefault="002D1467" w:rsidP="004A765D">
      <w:pPr>
        <w:rPr>
          <w:szCs w:val="24"/>
          <w:lang w:val="en-US"/>
        </w:rPr>
      </w:pPr>
      <w:r w:rsidRPr="002D1467">
        <w:rPr>
          <w:szCs w:val="24"/>
          <w:lang w:val="en-US"/>
        </w:rPr>
        <w:t>Draft New Recommendation ITU-R M.[VDES] is developed for new VHF data exchange system (VDES) which integrates the functions of VHF data exchange (VDE), application specific messages (ASM) and the automatic identification system (AIS) in the VHF maritime mobile band</w:t>
      </w:r>
      <w:r w:rsidR="004A765D">
        <w:rPr>
          <w:szCs w:val="24"/>
          <w:lang w:val="en-US"/>
        </w:rPr>
        <w:br/>
      </w:r>
      <w:r w:rsidRPr="002D1467">
        <w:rPr>
          <w:szCs w:val="24"/>
          <w:lang w:val="en-US"/>
        </w:rPr>
        <w:t>(156.025-162.025 MHz). VDE part propose use both terrestrial (maritime) segment over already allocated and identified frequency bands and satellite segment. Channels identification for the satellite part of VDE should be done within (maritime) mobile satellite service allocation, which is still subje</w:t>
      </w:r>
      <w:r w:rsidR="00B32E48">
        <w:rPr>
          <w:szCs w:val="24"/>
          <w:lang w:val="en-US"/>
        </w:rPr>
        <w:t xml:space="preserve">ct to the decisions of WRC-15. </w:t>
      </w:r>
      <w:r w:rsidRPr="002D1467">
        <w:rPr>
          <w:szCs w:val="24"/>
          <w:lang w:val="en-US"/>
        </w:rPr>
        <w:t xml:space="preserve">Therefore the approval of this Recommendation will prejudge the result of WRC-15 on AI 1.16 and should be postponed until the next SG 5 meeting, taking into account the outcome of WRC-15. </w:t>
      </w:r>
    </w:p>
    <w:p w:rsidR="002D1467" w:rsidRPr="002D1467" w:rsidRDefault="002D1467" w:rsidP="002D1467">
      <w:pPr>
        <w:spacing w:before="360"/>
        <w:rPr>
          <w:szCs w:val="24"/>
          <w:lang w:val="en-US"/>
        </w:rPr>
      </w:pPr>
      <w:r w:rsidRPr="002D1467">
        <w:rPr>
          <w:szCs w:val="24"/>
          <w:lang w:val="en-US"/>
        </w:rPr>
        <w:t>Doc</w:t>
      </w:r>
      <w:r>
        <w:rPr>
          <w:rFonts w:hint="eastAsia"/>
          <w:szCs w:val="24"/>
          <w:lang w:val="en-US" w:eastAsia="ja-JP"/>
        </w:rPr>
        <w:t>ument</w:t>
      </w:r>
      <w:r w:rsidRPr="002D1467">
        <w:rPr>
          <w:szCs w:val="24"/>
          <w:lang w:val="en-US"/>
        </w:rPr>
        <w:t xml:space="preserve"> 5/251</w:t>
      </w:r>
      <w:r w:rsidR="004A765D">
        <w:rPr>
          <w:rFonts w:hint="eastAsia"/>
          <w:szCs w:val="24"/>
          <w:lang w:val="en-US" w:eastAsia="ja-JP"/>
        </w:rPr>
        <w:t xml:space="preserve">: </w:t>
      </w:r>
      <w:r w:rsidRPr="002D1467">
        <w:rPr>
          <w:szCs w:val="24"/>
          <w:lang w:val="en-US"/>
        </w:rPr>
        <w:t>Draft New Report ITU-R M.[VDES-SELECT]</w:t>
      </w:r>
    </w:p>
    <w:p w:rsidR="002D1467" w:rsidRPr="002D1467" w:rsidRDefault="002D1467" w:rsidP="002D1467">
      <w:pPr>
        <w:rPr>
          <w:b/>
          <w:szCs w:val="24"/>
          <w:lang w:val="en-US"/>
        </w:rPr>
      </w:pPr>
      <w:r w:rsidRPr="002D1467">
        <w:rPr>
          <w:b/>
          <w:szCs w:val="24"/>
          <w:lang w:val="en-US"/>
        </w:rPr>
        <w:t xml:space="preserve">The statement for the inclusion into the Summary Record: </w:t>
      </w:r>
    </w:p>
    <w:p w:rsidR="002D1467" w:rsidRPr="002D1467" w:rsidRDefault="002D1467" w:rsidP="002D1467">
      <w:pPr>
        <w:rPr>
          <w:szCs w:val="24"/>
          <w:lang w:val="en-US"/>
        </w:rPr>
      </w:pPr>
      <w:r w:rsidRPr="002D1467">
        <w:rPr>
          <w:szCs w:val="24"/>
          <w:lang w:val="en-US"/>
        </w:rPr>
        <w:t xml:space="preserve">The Russian Federation is of the view that the main contents of the Draft New Report </w:t>
      </w:r>
      <w:r w:rsidR="004A765D">
        <w:rPr>
          <w:szCs w:val="24"/>
          <w:lang w:val="en-US"/>
        </w:rPr>
        <w:br/>
      </w:r>
      <w:r w:rsidRPr="002D1467">
        <w:rPr>
          <w:szCs w:val="24"/>
          <w:lang w:val="en-US"/>
        </w:rPr>
        <w:t xml:space="preserve">ITU-R M.[VDES-SELECT] are already incorporated in the CPM-15 Report on AI 1.16 and there is no merit in creating a new Report, which will become obsolete just after WRC-15 decision. In addition, the channels for satellite applications incorporated in the Draft New Report </w:t>
      </w:r>
      <w:r w:rsidR="004A765D">
        <w:rPr>
          <w:szCs w:val="24"/>
          <w:lang w:val="en-US"/>
        </w:rPr>
        <w:br/>
      </w:r>
      <w:r w:rsidRPr="002D1467">
        <w:rPr>
          <w:szCs w:val="24"/>
          <w:lang w:val="en-US"/>
        </w:rPr>
        <w:t xml:space="preserve">ITU-R M.[VDES-SELECT] does not match the existing allocations in these frequency bands and may prejudge the decisions of WRC-15. Therefore, the Russian Federation is of the view that it would be more appropriate to attach the draft Report ITU-R M.[VDES-SELECT] to the Summary Record of the tenth meeting of Study Group 5 as information reference for WRC-15 discussions. </w:t>
      </w:r>
    </w:p>
    <w:p w:rsidR="002D1467" w:rsidRDefault="002D1467">
      <w:pPr>
        <w:tabs>
          <w:tab w:val="clear" w:pos="1134"/>
          <w:tab w:val="clear" w:pos="1871"/>
          <w:tab w:val="clear" w:pos="2268"/>
        </w:tabs>
        <w:overflowPunct/>
        <w:autoSpaceDE/>
        <w:autoSpaceDN/>
        <w:adjustRightInd/>
        <w:spacing w:before="0"/>
        <w:textAlignment w:val="auto"/>
        <w:rPr>
          <w:szCs w:val="24"/>
          <w:lang w:val="en-US" w:eastAsia="ja-JP"/>
        </w:rPr>
      </w:pPr>
      <w:r>
        <w:rPr>
          <w:szCs w:val="24"/>
          <w:lang w:val="en-US" w:eastAsia="ja-JP"/>
        </w:rPr>
        <w:br w:type="page"/>
      </w:r>
    </w:p>
    <w:p w:rsidR="002D1467" w:rsidRPr="002D1467" w:rsidRDefault="002D1467" w:rsidP="002D1467">
      <w:pPr>
        <w:tabs>
          <w:tab w:val="clear" w:pos="2268"/>
          <w:tab w:val="left" w:pos="6825"/>
          <w:tab w:val="center" w:pos="7938"/>
          <w:tab w:val="center" w:pos="8505"/>
        </w:tabs>
        <w:spacing w:before="960" w:after="120"/>
        <w:jc w:val="center"/>
        <w:rPr>
          <w:sz w:val="28"/>
          <w:szCs w:val="28"/>
          <w:lang w:eastAsia="ja-JP"/>
        </w:rPr>
      </w:pPr>
      <w:r w:rsidRPr="002D1467">
        <w:rPr>
          <w:rFonts w:hint="eastAsia"/>
          <w:sz w:val="28"/>
          <w:szCs w:val="28"/>
          <w:lang w:eastAsia="ja-JP"/>
        </w:rPr>
        <w:lastRenderedPageBreak/>
        <w:t>ANNEX 2</w:t>
      </w:r>
    </w:p>
    <w:p w:rsidR="002D1467" w:rsidRPr="002D1467" w:rsidRDefault="002D1467" w:rsidP="004A765D">
      <w:pPr>
        <w:pStyle w:val="Annextitle"/>
        <w:rPr>
          <w:lang w:eastAsia="ja-JP"/>
        </w:rPr>
      </w:pPr>
      <w:r w:rsidRPr="004A765D">
        <w:rPr>
          <w:rFonts w:hint="eastAsia"/>
        </w:rPr>
        <w:t>Joint statement of t</w:t>
      </w:r>
      <w:r w:rsidRPr="004A765D">
        <w:t>he People’s Republic of China and the Russian Federation</w:t>
      </w:r>
      <w:r w:rsidRPr="004A765D">
        <w:rPr>
          <w:rFonts w:hint="eastAsia"/>
        </w:rPr>
        <w:t xml:space="preserve"> </w:t>
      </w:r>
      <w:r w:rsidR="004A765D">
        <w:br/>
      </w:r>
      <w:r w:rsidRPr="004A765D">
        <w:rPr>
          <w:rFonts w:hint="eastAsia"/>
        </w:rPr>
        <w:t xml:space="preserve">on the draft revision of Recommendation ITU-R M.1036-4 </w:t>
      </w:r>
      <w:r w:rsidR="004A765D">
        <w:br/>
      </w:r>
      <w:r w:rsidRPr="004A765D">
        <w:rPr>
          <w:rFonts w:hint="eastAsia"/>
        </w:rPr>
        <w:t>(Document 5/213rev.1)</w:t>
      </w:r>
    </w:p>
    <w:p w:rsidR="002D1467" w:rsidRPr="00B455BC" w:rsidRDefault="002D1467" w:rsidP="002D1467">
      <w:pPr>
        <w:spacing w:before="240"/>
        <w:rPr>
          <w:b/>
          <w:spacing w:val="-4"/>
          <w:szCs w:val="28"/>
          <w:lang w:val="en-US"/>
        </w:rPr>
      </w:pPr>
      <w:r w:rsidRPr="00B455BC">
        <w:rPr>
          <w:b/>
          <w:spacing w:val="-4"/>
          <w:szCs w:val="28"/>
          <w:lang w:val="en-US"/>
        </w:rPr>
        <w:t xml:space="preserve">Written explanation in accordance to ITU-R Res.1-6 to object </w:t>
      </w:r>
      <w:r>
        <w:rPr>
          <w:b/>
          <w:spacing w:val="-4"/>
          <w:szCs w:val="28"/>
          <w:lang w:val="en-US"/>
        </w:rPr>
        <w:t xml:space="preserve">the consideration of </w:t>
      </w:r>
      <w:r w:rsidRPr="00B455BC">
        <w:rPr>
          <w:b/>
          <w:spacing w:val="-4"/>
          <w:szCs w:val="28"/>
          <w:lang w:val="en-US"/>
        </w:rPr>
        <w:t>the adoption</w:t>
      </w:r>
      <w:r>
        <w:rPr>
          <w:b/>
          <w:spacing w:val="-4"/>
          <w:szCs w:val="28"/>
          <w:lang w:val="en-US"/>
        </w:rPr>
        <w:t xml:space="preserve"> and approval</w:t>
      </w:r>
      <w:r w:rsidRPr="00B455BC">
        <w:rPr>
          <w:b/>
          <w:spacing w:val="-4"/>
          <w:szCs w:val="28"/>
          <w:lang w:val="en-US"/>
        </w:rPr>
        <w:t>:</w:t>
      </w:r>
    </w:p>
    <w:p w:rsidR="002D1467" w:rsidRPr="00520867" w:rsidRDefault="002D1467" w:rsidP="002D1467">
      <w:pPr>
        <w:rPr>
          <w:spacing w:val="-4"/>
          <w:szCs w:val="28"/>
          <w:lang w:eastAsia="zh-CN"/>
        </w:rPr>
      </w:pPr>
      <w:r w:rsidRPr="00520867">
        <w:rPr>
          <w:spacing w:val="-4"/>
          <w:szCs w:val="28"/>
          <w:lang w:eastAsia="zh-CN"/>
        </w:rPr>
        <w:t>The People’s Republic of China and the Russian Federation object the consideration of</w:t>
      </w:r>
      <w:r>
        <w:rPr>
          <w:spacing w:val="-4"/>
          <w:szCs w:val="28"/>
          <w:lang w:eastAsia="zh-CN"/>
        </w:rPr>
        <w:t xml:space="preserve"> </w:t>
      </w:r>
      <w:r w:rsidRPr="00520867">
        <w:rPr>
          <w:spacing w:val="-4"/>
          <w:szCs w:val="28"/>
          <w:lang w:eastAsia="zh-CN"/>
        </w:rPr>
        <w:t xml:space="preserve">the </w:t>
      </w:r>
      <w:r>
        <w:rPr>
          <w:spacing w:val="-4"/>
          <w:szCs w:val="28"/>
          <w:lang w:eastAsia="zh-CN"/>
        </w:rPr>
        <w:t xml:space="preserve">draft </w:t>
      </w:r>
      <w:r w:rsidRPr="00520867">
        <w:rPr>
          <w:spacing w:val="-4"/>
          <w:szCs w:val="28"/>
          <w:lang w:eastAsia="zh-CN"/>
        </w:rPr>
        <w:t>revision of the Recommendation ITU-R M.1036-4</w:t>
      </w:r>
      <w:r w:rsidRPr="004B0F6C">
        <w:rPr>
          <w:spacing w:val="-4"/>
          <w:szCs w:val="28"/>
        </w:rPr>
        <w:t xml:space="preserve"> </w:t>
      </w:r>
      <w:r>
        <w:rPr>
          <w:spacing w:val="-4"/>
          <w:szCs w:val="28"/>
        </w:rPr>
        <w:t>at the SG 5 meeting</w:t>
      </w:r>
      <w:r w:rsidRPr="00520867">
        <w:rPr>
          <w:spacing w:val="-4"/>
          <w:szCs w:val="28"/>
          <w:lang w:val="en-US" w:eastAsia="zh-CN"/>
        </w:rPr>
        <w:t xml:space="preserve"> </w:t>
      </w:r>
      <w:r>
        <w:rPr>
          <w:spacing w:val="-4"/>
          <w:szCs w:val="28"/>
        </w:rPr>
        <w:t>and submitting this draft to the Radio Assembly 2015 because the studies on this subject have not been completed.</w:t>
      </w:r>
      <w:r w:rsidRPr="00520867">
        <w:rPr>
          <w:spacing w:val="-4"/>
          <w:szCs w:val="28"/>
          <w:lang w:eastAsia="zh-CN"/>
        </w:rPr>
        <w:t xml:space="preserve"> </w:t>
      </w:r>
      <w:r>
        <w:rPr>
          <w:spacing w:val="-4"/>
          <w:szCs w:val="28"/>
        </w:rPr>
        <w:t>Further details concerning this issue are specified below</w:t>
      </w:r>
      <w:r w:rsidRPr="00520867">
        <w:rPr>
          <w:spacing w:val="-4"/>
          <w:szCs w:val="28"/>
        </w:rPr>
        <w:t xml:space="preserve">. </w:t>
      </w:r>
      <w:r w:rsidRPr="00520867">
        <w:rPr>
          <w:spacing w:val="-4"/>
          <w:szCs w:val="28"/>
          <w:lang w:eastAsia="zh-CN"/>
        </w:rPr>
        <w:t>In the very recent</w:t>
      </w:r>
      <w:r w:rsidRPr="00520867">
        <w:rPr>
          <w:spacing w:val="-4"/>
          <w:szCs w:val="28"/>
        </w:rPr>
        <w:t>, WP 5D finalized the draft revision of Recommendation ITU-R M.1036</w:t>
      </w:r>
      <w:r w:rsidRPr="00520867">
        <w:rPr>
          <w:spacing w:val="-4"/>
          <w:szCs w:val="28"/>
        </w:rPr>
        <w:noBreakHyphen/>
        <w:t>4</w:t>
      </w:r>
      <w:r w:rsidRPr="00520867">
        <w:rPr>
          <w:spacing w:val="-4"/>
          <w:szCs w:val="28"/>
          <w:lang w:eastAsia="zh-CN"/>
        </w:rPr>
        <w:t xml:space="preserve"> which </w:t>
      </w:r>
      <w:r w:rsidRPr="00520867">
        <w:rPr>
          <w:spacing w:val="-4"/>
          <w:szCs w:val="28"/>
        </w:rPr>
        <w:t xml:space="preserve">adds the whole or part of the bands 1 980-2 010 MHz and </w:t>
      </w:r>
      <w:r w:rsidR="004A765D">
        <w:rPr>
          <w:spacing w:val="-4"/>
          <w:szCs w:val="28"/>
        </w:rPr>
        <w:br/>
      </w:r>
      <w:r w:rsidRPr="00520867">
        <w:rPr>
          <w:spacing w:val="-4"/>
          <w:szCs w:val="28"/>
        </w:rPr>
        <w:t>2 170-2 200 MHz into the frequency arrangements for the terrestrial component of IMT</w:t>
      </w:r>
      <w:r w:rsidRPr="00520867">
        <w:rPr>
          <w:spacing w:val="-4"/>
          <w:szCs w:val="28"/>
          <w:lang w:eastAsia="zh-CN"/>
        </w:rPr>
        <w:t>, and raised the draft revision to SG</w:t>
      </w:r>
      <w:r w:rsidR="00F17381">
        <w:rPr>
          <w:spacing w:val="-4"/>
          <w:szCs w:val="28"/>
          <w:lang w:eastAsia="zh-CN"/>
        </w:rPr>
        <w:t xml:space="preserve"> </w:t>
      </w:r>
      <w:r w:rsidRPr="00520867">
        <w:rPr>
          <w:spacing w:val="-4"/>
          <w:szCs w:val="28"/>
          <w:lang w:eastAsia="zh-CN"/>
        </w:rPr>
        <w:t xml:space="preserve">5 for further consideration. </w:t>
      </w:r>
    </w:p>
    <w:p w:rsidR="002D1467" w:rsidRPr="00520867" w:rsidRDefault="002D1467" w:rsidP="002D1467">
      <w:pPr>
        <w:rPr>
          <w:spacing w:val="-4"/>
          <w:szCs w:val="28"/>
          <w:lang w:eastAsia="zh-CN"/>
        </w:rPr>
      </w:pPr>
      <w:r w:rsidRPr="00520867">
        <w:rPr>
          <w:spacing w:val="-4"/>
          <w:szCs w:val="28"/>
          <w:lang w:eastAsia="zh-CN"/>
        </w:rPr>
        <w:t xml:space="preserve">The bands </w:t>
      </w:r>
      <w:r w:rsidRPr="00520867">
        <w:rPr>
          <w:spacing w:val="-4"/>
          <w:szCs w:val="28"/>
        </w:rPr>
        <w:t xml:space="preserve">1 980-2 010 MHz and 2 170-2 200 MHz </w:t>
      </w:r>
      <w:r w:rsidRPr="00520867">
        <w:rPr>
          <w:spacing w:val="-4"/>
          <w:szCs w:val="28"/>
          <w:lang w:eastAsia="zh-CN"/>
        </w:rPr>
        <w:t>are identified for the satellite component of IMT in according to Radio Regulations through its Resolutions.</w:t>
      </w:r>
      <w:r>
        <w:rPr>
          <w:rFonts w:hint="eastAsia"/>
          <w:spacing w:val="-4"/>
          <w:szCs w:val="28"/>
          <w:lang w:eastAsia="zh-CN"/>
        </w:rPr>
        <w:t xml:space="preserve"> In order to realize</w:t>
      </w:r>
      <w:r w:rsidRPr="00520867">
        <w:rPr>
          <w:spacing w:val="-4"/>
          <w:szCs w:val="28"/>
        </w:rPr>
        <w:t xml:space="preserve"> the complete IMT vision by universal coverage and global roaming, the satellite component is in its irreplaceable position and takes the lead in emergency and disaster relief situations especially when the terrestrial component breaks down. Under current frequency allocation circumstance, spectrum resource available for deploying mobile-satellite systems is under severe scarcity. While other identified bands have been already intensively used</w:t>
      </w:r>
      <w:r>
        <w:rPr>
          <w:spacing w:val="-4"/>
          <w:szCs w:val="28"/>
        </w:rPr>
        <w:t xml:space="preserve"> by existing MSS systems</w:t>
      </w:r>
      <w:r w:rsidRPr="00520867">
        <w:rPr>
          <w:spacing w:val="-4"/>
          <w:szCs w:val="28"/>
        </w:rPr>
        <w:t xml:space="preserve"> in some countries, the 1 980-2 010 MHz and </w:t>
      </w:r>
      <w:r w:rsidR="004A765D">
        <w:rPr>
          <w:spacing w:val="-4"/>
          <w:szCs w:val="28"/>
        </w:rPr>
        <w:br/>
      </w:r>
      <w:r w:rsidRPr="00520867">
        <w:rPr>
          <w:spacing w:val="-4"/>
          <w:szCs w:val="28"/>
        </w:rPr>
        <w:t>2 170-2 200 MHz band</w:t>
      </w:r>
      <w:r>
        <w:rPr>
          <w:rFonts w:hint="eastAsia"/>
          <w:spacing w:val="-4"/>
          <w:szCs w:val="28"/>
          <w:lang w:eastAsia="zh-CN"/>
        </w:rPr>
        <w:t>s</w:t>
      </w:r>
      <w:r w:rsidRPr="00520867">
        <w:rPr>
          <w:spacing w:val="-4"/>
          <w:szCs w:val="28"/>
        </w:rPr>
        <w:t xml:space="preserve"> are the only suitable resource</w:t>
      </w:r>
      <w:r>
        <w:rPr>
          <w:spacing w:val="-4"/>
          <w:szCs w:val="28"/>
        </w:rPr>
        <w:t xml:space="preserve"> for the satellite component of IMT</w:t>
      </w:r>
      <w:r w:rsidRPr="00520867">
        <w:rPr>
          <w:spacing w:val="-4"/>
          <w:szCs w:val="28"/>
        </w:rPr>
        <w:t>.</w:t>
      </w:r>
      <w:r>
        <w:rPr>
          <w:rFonts w:hint="eastAsia"/>
          <w:spacing w:val="-4"/>
          <w:szCs w:val="28"/>
          <w:lang w:eastAsia="zh-CN"/>
        </w:rPr>
        <w:t xml:space="preserve"> In this way</w:t>
      </w:r>
      <w:r w:rsidRPr="00003BF2">
        <w:rPr>
          <w:spacing w:val="-4"/>
          <w:szCs w:val="28"/>
        </w:rPr>
        <w:t>, harmonious development</w:t>
      </w:r>
      <w:r>
        <w:rPr>
          <w:rFonts w:hint="eastAsia"/>
          <w:spacing w:val="-4"/>
          <w:szCs w:val="28"/>
          <w:lang w:eastAsia="zh-CN"/>
        </w:rPr>
        <w:t>s</w:t>
      </w:r>
      <w:r w:rsidRPr="00003BF2">
        <w:rPr>
          <w:spacing w:val="-4"/>
          <w:szCs w:val="28"/>
        </w:rPr>
        <w:t xml:space="preserve"> should be achieved between IMT terrestrial and satellite components</w:t>
      </w:r>
      <w:r>
        <w:rPr>
          <w:rFonts w:hint="eastAsia"/>
          <w:spacing w:val="-4"/>
          <w:szCs w:val="28"/>
          <w:lang w:eastAsia="zh-CN"/>
        </w:rPr>
        <w:t xml:space="preserve"> particularly on </w:t>
      </w:r>
      <w:r w:rsidRPr="00003BF2">
        <w:rPr>
          <w:spacing w:val="-4"/>
          <w:szCs w:val="28"/>
        </w:rPr>
        <w:t>the</w:t>
      </w:r>
      <w:r>
        <w:rPr>
          <w:spacing w:val="-4"/>
          <w:szCs w:val="28"/>
        </w:rPr>
        <w:t>se</w:t>
      </w:r>
      <w:r w:rsidRPr="00003BF2">
        <w:rPr>
          <w:spacing w:val="-4"/>
          <w:szCs w:val="28"/>
        </w:rPr>
        <w:t xml:space="preserve"> </w:t>
      </w:r>
      <w:r>
        <w:rPr>
          <w:rFonts w:hint="eastAsia"/>
          <w:spacing w:val="-4"/>
          <w:szCs w:val="28"/>
          <w:lang w:eastAsia="zh-CN"/>
        </w:rPr>
        <w:t>two</w:t>
      </w:r>
      <w:r w:rsidRPr="00003BF2">
        <w:rPr>
          <w:spacing w:val="-4"/>
          <w:szCs w:val="28"/>
        </w:rPr>
        <w:t xml:space="preserve"> band</w:t>
      </w:r>
      <w:r>
        <w:rPr>
          <w:rFonts w:hint="eastAsia"/>
          <w:spacing w:val="-4"/>
          <w:szCs w:val="28"/>
          <w:lang w:eastAsia="zh-CN"/>
        </w:rPr>
        <w:t>s.</w:t>
      </w:r>
    </w:p>
    <w:p w:rsidR="002D1467" w:rsidRPr="00B455BC" w:rsidRDefault="002D1467" w:rsidP="002D1467">
      <w:pPr>
        <w:rPr>
          <w:spacing w:val="-4"/>
          <w:szCs w:val="28"/>
        </w:rPr>
      </w:pPr>
      <w:r>
        <w:rPr>
          <w:spacing w:val="-4"/>
          <w:szCs w:val="28"/>
          <w:lang w:eastAsia="zh-CN"/>
        </w:rPr>
        <w:t>P</w:t>
      </w:r>
      <w:r w:rsidRPr="00B455BC">
        <w:rPr>
          <w:spacing w:val="-4"/>
          <w:szCs w:val="28"/>
        </w:rPr>
        <w:t>reliminary sharing and compatibility studies</w:t>
      </w:r>
      <w:r w:rsidRPr="00B455BC">
        <w:rPr>
          <w:rFonts w:hint="eastAsia"/>
          <w:spacing w:val="-4"/>
          <w:szCs w:val="28"/>
        </w:rPr>
        <w:t xml:space="preserve"> </w:t>
      </w:r>
      <w:r w:rsidRPr="00B455BC">
        <w:rPr>
          <w:spacing w:val="-4"/>
          <w:szCs w:val="28"/>
        </w:rPr>
        <w:t xml:space="preserve">in WP 4C show that co-coverage, co-frequency compatibility/sharing between the terrestrial and satellite components of IMT around the </w:t>
      </w:r>
      <w:r>
        <w:rPr>
          <w:rFonts w:hint="eastAsia"/>
          <w:spacing w:val="-4"/>
          <w:szCs w:val="28"/>
          <w:lang w:eastAsia="zh-CN"/>
        </w:rPr>
        <w:t>bands</w:t>
      </w:r>
      <w:r w:rsidRPr="00B455BC">
        <w:rPr>
          <w:spacing w:val="-4"/>
          <w:szCs w:val="28"/>
        </w:rPr>
        <w:t xml:space="preserve"> </w:t>
      </w:r>
      <w:r w:rsidRPr="00B455BC">
        <w:rPr>
          <w:rFonts w:hint="eastAsia"/>
          <w:spacing w:val="-4"/>
          <w:szCs w:val="28"/>
        </w:rPr>
        <w:t>are</w:t>
      </w:r>
      <w:r w:rsidRPr="00B455BC">
        <w:rPr>
          <w:spacing w:val="-4"/>
          <w:szCs w:val="28"/>
        </w:rPr>
        <w:t xml:space="preserve"> not feasible. Due to the lack of the applicable coordination threshold and appropriate regulatory provisions in Radio Regulations, it is very difficult to coordinate between some </w:t>
      </w:r>
      <w:r>
        <w:rPr>
          <w:rFonts w:hint="eastAsia"/>
          <w:spacing w:val="-4"/>
          <w:szCs w:val="28"/>
          <w:lang w:eastAsia="zh-CN"/>
        </w:rPr>
        <w:t>administrations</w:t>
      </w:r>
      <w:r w:rsidRPr="00B455BC">
        <w:rPr>
          <w:spacing w:val="-4"/>
          <w:szCs w:val="28"/>
        </w:rPr>
        <w:t xml:space="preserve"> the usage of the IMT satellite and terrestrial systems in the above two bands. It should be noted that if the proposed revision on the use of the 1 980</w:t>
      </w:r>
      <w:r w:rsidRPr="00B455BC">
        <w:rPr>
          <w:spacing w:val="-4"/>
          <w:szCs w:val="28"/>
        </w:rPr>
        <w:noBreakHyphen/>
        <w:t xml:space="preserve">2 010 MHz and 2 170-2 200 MHz frequency bands in Recommendation ITU-R M.1036 is approved before the above problems are resolved, more and more interference between IMT terrestrial and satellite systems will occur and result in a heavy burden of coordination between </w:t>
      </w:r>
      <w:r>
        <w:rPr>
          <w:rFonts w:hint="eastAsia"/>
          <w:spacing w:val="-4"/>
          <w:szCs w:val="28"/>
          <w:lang w:eastAsia="zh-CN"/>
        </w:rPr>
        <w:t>administrations</w:t>
      </w:r>
      <w:r w:rsidRPr="00B455BC">
        <w:rPr>
          <w:spacing w:val="-4"/>
          <w:szCs w:val="28"/>
        </w:rPr>
        <w:t>, who want to deploy IMT terrestrial or satellite systems</w:t>
      </w:r>
      <w:r w:rsidRPr="00B455BC">
        <w:rPr>
          <w:rFonts w:hint="eastAsia"/>
          <w:spacing w:val="-4"/>
          <w:szCs w:val="28"/>
        </w:rPr>
        <w:t xml:space="preserve">. </w:t>
      </w:r>
    </w:p>
    <w:p w:rsidR="002D1467" w:rsidRDefault="002D1467" w:rsidP="002D1467">
      <w:pPr>
        <w:rPr>
          <w:spacing w:val="-4"/>
          <w:szCs w:val="28"/>
          <w:lang w:val="en-US" w:eastAsia="zh-CN"/>
        </w:rPr>
      </w:pPr>
      <w:r>
        <w:rPr>
          <w:rFonts w:hint="eastAsia"/>
          <w:spacing w:val="-4"/>
          <w:szCs w:val="28"/>
          <w:lang w:eastAsia="zh-CN"/>
        </w:rPr>
        <w:t>In addition, i</w:t>
      </w:r>
      <w:r w:rsidRPr="00B455BC">
        <w:rPr>
          <w:spacing w:val="-4"/>
          <w:szCs w:val="28"/>
        </w:rPr>
        <w:t xml:space="preserve">t </w:t>
      </w:r>
      <w:r>
        <w:rPr>
          <w:rFonts w:hint="eastAsia"/>
          <w:spacing w:val="-4"/>
          <w:szCs w:val="28"/>
          <w:lang w:eastAsia="zh-CN"/>
        </w:rPr>
        <w:t>is worth to note</w:t>
      </w:r>
      <w:r w:rsidRPr="00B455BC">
        <w:rPr>
          <w:spacing w:val="-4"/>
          <w:szCs w:val="28"/>
        </w:rPr>
        <w:t xml:space="preserve"> that Recommendation ITU-R M.1036 states that one of the objectives of making frequency arrangements is to minimize the impact on other systems and services within</w:t>
      </w:r>
      <w:r w:rsidRPr="00B455BC">
        <w:rPr>
          <w:spacing w:val="-4"/>
          <w:szCs w:val="28"/>
          <w:lang w:val="en-US"/>
        </w:rPr>
        <w:t xml:space="preserve"> </w:t>
      </w:r>
      <w:r w:rsidRPr="00B455BC">
        <w:rPr>
          <w:spacing w:val="-4"/>
          <w:szCs w:val="28"/>
        </w:rPr>
        <w:t>the bands identified for IMT, which makes the aforementioned issues relevant to the revision of Recommendation ITU-R M.1036.</w:t>
      </w:r>
      <w:r w:rsidRPr="00B455BC">
        <w:rPr>
          <w:rFonts w:hint="eastAsia"/>
          <w:spacing w:val="-4"/>
          <w:szCs w:val="28"/>
        </w:rPr>
        <w:t xml:space="preserve"> </w:t>
      </w:r>
      <w:r>
        <w:rPr>
          <w:rFonts w:hint="eastAsia"/>
          <w:spacing w:val="-4"/>
          <w:szCs w:val="28"/>
          <w:lang w:eastAsia="zh-CN"/>
        </w:rPr>
        <w:t>In this regards</w:t>
      </w:r>
      <w:r w:rsidRPr="00520867">
        <w:rPr>
          <w:spacing w:val="-4"/>
          <w:szCs w:val="28"/>
          <w:lang w:eastAsia="zh-CN"/>
        </w:rPr>
        <w:t xml:space="preserve">, some administrations consider that sharing and compatibility aspects should be </w:t>
      </w:r>
      <w:r>
        <w:rPr>
          <w:rFonts w:hint="eastAsia"/>
          <w:spacing w:val="-4"/>
          <w:szCs w:val="28"/>
          <w:lang w:eastAsia="zh-CN"/>
        </w:rPr>
        <w:t>taken into accounts before</w:t>
      </w:r>
      <w:r w:rsidRPr="00520867">
        <w:rPr>
          <w:spacing w:val="-4"/>
          <w:szCs w:val="28"/>
          <w:lang w:eastAsia="zh-CN"/>
        </w:rPr>
        <w:t xml:space="preserve"> developing the frequency arrangements for IMT</w:t>
      </w:r>
      <w:r>
        <w:rPr>
          <w:rFonts w:hint="eastAsia"/>
          <w:spacing w:val="-4"/>
          <w:szCs w:val="28"/>
          <w:lang w:eastAsia="zh-CN"/>
        </w:rPr>
        <w:t xml:space="preserve"> </w:t>
      </w:r>
      <w:r>
        <w:rPr>
          <w:spacing w:val="-4"/>
          <w:szCs w:val="28"/>
          <w:lang w:eastAsia="zh-CN"/>
        </w:rPr>
        <w:t>terrestrial</w:t>
      </w:r>
      <w:r>
        <w:rPr>
          <w:rFonts w:hint="eastAsia"/>
          <w:spacing w:val="-4"/>
          <w:szCs w:val="28"/>
          <w:lang w:eastAsia="zh-CN"/>
        </w:rPr>
        <w:t xml:space="preserve"> component. </w:t>
      </w:r>
      <w:r w:rsidRPr="00830B5F">
        <w:rPr>
          <w:spacing w:val="-4"/>
          <w:szCs w:val="28"/>
        </w:rPr>
        <w:t>Moreover, t</w:t>
      </w:r>
      <w:r w:rsidRPr="00830B5F">
        <w:rPr>
          <w:spacing w:val="-4"/>
          <w:szCs w:val="28"/>
          <w:lang w:val="en-US"/>
        </w:rPr>
        <w:t>he harmonization of frequency arrangements within the bands 1 980</w:t>
      </w:r>
      <w:r w:rsidRPr="00830B5F">
        <w:rPr>
          <w:spacing w:val="-4"/>
          <w:szCs w:val="28"/>
          <w:lang w:val="en-US"/>
        </w:rPr>
        <w:noBreakHyphen/>
        <w:t xml:space="preserve">2 010 MHz and 2170-2200 MHz for the terrestrial component of IMT prior to sharing/compatibility studies and development of coordination procedures with the satellite component of IMT may jeopardize previous efforts of the ITU-R in creating and developing the satellite component of IMT. The importance of this issue has been already recognized by </w:t>
      </w:r>
      <w:r w:rsidRPr="00830B5F">
        <w:rPr>
          <w:spacing w:val="-4"/>
          <w:szCs w:val="28"/>
        </w:rPr>
        <w:t xml:space="preserve">the BR Director </w:t>
      </w:r>
      <w:r w:rsidRPr="00830B5F">
        <w:rPr>
          <w:spacing w:val="-4"/>
          <w:szCs w:val="28"/>
          <w:lang w:val="en-US"/>
        </w:rPr>
        <w:t xml:space="preserve">and </w:t>
      </w:r>
      <w:r w:rsidRPr="00830B5F">
        <w:rPr>
          <w:spacing w:val="-4"/>
          <w:szCs w:val="28"/>
        </w:rPr>
        <w:t>he will report on the observed difficulties to WRC-15</w:t>
      </w:r>
      <w:r w:rsidRPr="00830B5F">
        <w:rPr>
          <w:rFonts w:hint="eastAsia"/>
          <w:spacing w:val="-4"/>
          <w:szCs w:val="28"/>
        </w:rPr>
        <w:t>. It is expected that WRC-15 will</w:t>
      </w:r>
      <w:r w:rsidRPr="00830B5F">
        <w:rPr>
          <w:spacing w:val="-4"/>
          <w:szCs w:val="28"/>
        </w:rPr>
        <w:t xml:space="preserve"> provide its recommendations on the issue</w:t>
      </w:r>
      <w:r w:rsidRPr="00830B5F">
        <w:rPr>
          <w:spacing w:val="-4"/>
          <w:szCs w:val="28"/>
          <w:lang w:val="en-US"/>
        </w:rPr>
        <w:t xml:space="preserve">. </w:t>
      </w:r>
    </w:p>
    <w:p w:rsidR="004A765D" w:rsidRDefault="004A765D">
      <w:pPr>
        <w:tabs>
          <w:tab w:val="clear" w:pos="1134"/>
          <w:tab w:val="clear" w:pos="1871"/>
          <w:tab w:val="clear" w:pos="2268"/>
        </w:tabs>
        <w:overflowPunct/>
        <w:autoSpaceDE/>
        <w:autoSpaceDN/>
        <w:adjustRightInd/>
        <w:spacing w:before="0"/>
        <w:textAlignment w:val="auto"/>
        <w:rPr>
          <w:spacing w:val="-4"/>
          <w:szCs w:val="28"/>
          <w:lang w:val="en-US" w:eastAsia="zh-CN"/>
        </w:rPr>
      </w:pPr>
      <w:r>
        <w:rPr>
          <w:spacing w:val="-4"/>
          <w:szCs w:val="28"/>
          <w:lang w:val="en-US" w:eastAsia="zh-CN"/>
        </w:rPr>
        <w:br w:type="page"/>
      </w:r>
    </w:p>
    <w:p w:rsidR="002D1467" w:rsidRPr="00830B5F" w:rsidRDefault="002D1467" w:rsidP="002D1467">
      <w:pPr>
        <w:rPr>
          <w:spacing w:val="-4"/>
          <w:szCs w:val="28"/>
          <w:lang w:val="en-US" w:eastAsia="zh-CN"/>
        </w:rPr>
      </w:pPr>
      <w:r>
        <w:rPr>
          <w:rFonts w:hint="eastAsia"/>
          <w:spacing w:val="-4"/>
          <w:szCs w:val="28"/>
          <w:lang w:val="en-US" w:eastAsia="zh-CN"/>
        </w:rPr>
        <w:lastRenderedPageBreak/>
        <w:t>In the whole course of the Recommendation revision, t</w:t>
      </w:r>
      <w:r w:rsidRPr="00830B5F">
        <w:rPr>
          <w:spacing w:val="-4"/>
          <w:szCs w:val="28"/>
          <w:lang w:val="en-US"/>
        </w:rPr>
        <w:t xml:space="preserve">hese issues </w:t>
      </w:r>
      <w:r>
        <w:rPr>
          <w:rFonts w:hint="eastAsia"/>
          <w:spacing w:val="-4"/>
          <w:szCs w:val="28"/>
          <w:lang w:val="en-US" w:eastAsia="zh-CN"/>
        </w:rPr>
        <w:t>also received much attention from relevant study groups and working parties. I</w:t>
      </w:r>
      <w:r w:rsidRPr="00830B5F">
        <w:rPr>
          <w:rFonts w:hint="eastAsia"/>
          <w:spacing w:val="-4"/>
          <w:szCs w:val="28"/>
          <w:lang w:val="en-US"/>
        </w:rPr>
        <w:t xml:space="preserve">n the </w:t>
      </w:r>
      <w:r w:rsidRPr="00830B5F">
        <w:rPr>
          <w:spacing w:val="-4"/>
          <w:szCs w:val="28"/>
          <w:lang w:val="en-US"/>
        </w:rPr>
        <w:t>liaison</w:t>
      </w:r>
      <w:r w:rsidRPr="00830B5F">
        <w:rPr>
          <w:rFonts w:hint="eastAsia"/>
          <w:spacing w:val="-4"/>
          <w:szCs w:val="28"/>
          <w:lang w:val="en-US"/>
        </w:rPr>
        <w:t xml:space="preserve"> statement </w:t>
      </w:r>
      <w:r w:rsidRPr="00830B5F">
        <w:rPr>
          <w:spacing w:val="-4"/>
          <w:szCs w:val="28"/>
          <w:lang w:val="en-US"/>
        </w:rPr>
        <w:t xml:space="preserve">to WP 5D </w:t>
      </w:r>
      <w:r w:rsidRPr="00830B5F">
        <w:rPr>
          <w:rFonts w:hint="eastAsia"/>
          <w:spacing w:val="-4"/>
          <w:szCs w:val="28"/>
          <w:lang w:val="en-US"/>
        </w:rPr>
        <w:t>(</w:t>
      </w:r>
      <w:r w:rsidRPr="00830B5F">
        <w:rPr>
          <w:spacing w:val="-4"/>
          <w:szCs w:val="28"/>
          <w:lang w:val="en-US"/>
        </w:rPr>
        <w:t xml:space="preserve">Doc. </w:t>
      </w:r>
      <w:hyperlink r:id="rId103" w:history="1">
        <w:r w:rsidRPr="00830B5F">
          <w:rPr>
            <w:rStyle w:val="Hyperlink"/>
            <w:rFonts w:hint="eastAsia"/>
            <w:spacing w:val="-4"/>
            <w:szCs w:val="28"/>
            <w:lang w:val="en-US"/>
          </w:rPr>
          <w:t>5/</w:t>
        </w:r>
        <w:r w:rsidRPr="00830B5F">
          <w:rPr>
            <w:rStyle w:val="Hyperlink"/>
            <w:spacing w:val="-4"/>
            <w:szCs w:val="28"/>
            <w:lang w:val="en-US"/>
          </w:rPr>
          <w:t>194</w:t>
        </w:r>
      </w:hyperlink>
      <w:r w:rsidRPr="00830B5F">
        <w:rPr>
          <w:rFonts w:hint="eastAsia"/>
          <w:spacing w:val="-4"/>
          <w:szCs w:val="28"/>
          <w:lang w:val="en-US"/>
        </w:rPr>
        <w:t>)</w:t>
      </w:r>
      <w:r>
        <w:rPr>
          <w:rFonts w:hint="eastAsia"/>
          <w:spacing w:val="-4"/>
          <w:szCs w:val="28"/>
          <w:lang w:val="en-US" w:eastAsia="zh-CN"/>
        </w:rPr>
        <w:t xml:space="preserve"> WP 4C </w:t>
      </w:r>
      <w:r w:rsidRPr="00830B5F">
        <w:rPr>
          <w:rFonts w:hint="eastAsia"/>
          <w:spacing w:val="-4"/>
          <w:szCs w:val="28"/>
          <w:lang w:val="en-US"/>
        </w:rPr>
        <w:t>expresse</w:t>
      </w:r>
      <w:r w:rsidRPr="00830B5F">
        <w:rPr>
          <w:spacing w:val="-4"/>
          <w:szCs w:val="28"/>
          <w:lang w:val="en-US"/>
        </w:rPr>
        <w:t>d</w:t>
      </w:r>
      <w:r w:rsidRPr="00830B5F">
        <w:rPr>
          <w:rFonts w:hint="eastAsia"/>
          <w:spacing w:val="-4"/>
          <w:szCs w:val="28"/>
          <w:lang w:val="en-US"/>
        </w:rPr>
        <w:t xml:space="preserve"> </w:t>
      </w:r>
      <w:r w:rsidRPr="00830B5F">
        <w:rPr>
          <w:spacing w:val="-4"/>
          <w:szCs w:val="28"/>
          <w:lang w:val="en-US"/>
        </w:rPr>
        <w:t>similar</w:t>
      </w:r>
      <w:r w:rsidRPr="00830B5F">
        <w:rPr>
          <w:rFonts w:hint="eastAsia"/>
          <w:spacing w:val="-4"/>
          <w:szCs w:val="28"/>
          <w:lang w:val="en-US"/>
        </w:rPr>
        <w:t xml:space="preserve"> concerns and </w:t>
      </w:r>
      <w:r w:rsidRPr="00830B5F">
        <w:rPr>
          <w:spacing w:val="-4"/>
          <w:szCs w:val="28"/>
        </w:rPr>
        <w:t xml:space="preserve">disagreement </w:t>
      </w:r>
      <w:r w:rsidRPr="00830B5F">
        <w:rPr>
          <w:rFonts w:hint="eastAsia"/>
          <w:spacing w:val="-4"/>
          <w:szCs w:val="28"/>
        </w:rPr>
        <w:t xml:space="preserve">with </w:t>
      </w:r>
      <w:r w:rsidRPr="00830B5F">
        <w:rPr>
          <w:spacing w:val="-4"/>
          <w:szCs w:val="28"/>
        </w:rPr>
        <w:t>the inclusion of these bands</w:t>
      </w:r>
      <w:r w:rsidRPr="00830B5F">
        <w:rPr>
          <w:rFonts w:hint="eastAsia"/>
          <w:spacing w:val="-4"/>
          <w:szCs w:val="28"/>
        </w:rPr>
        <w:t xml:space="preserve"> </w:t>
      </w:r>
      <w:r w:rsidRPr="00830B5F">
        <w:rPr>
          <w:spacing w:val="-4"/>
          <w:szCs w:val="28"/>
        </w:rPr>
        <w:t>1 980-2 010 MHz and 2 170-2 200 MHz in the revision of the Recommendation ITU-R M.1036-4 before completing the compatibility/sharing studies</w:t>
      </w:r>
      <w:r w:rsidRPr="00830B5F">
        <w:rPr>
          <w:rFonts w:hint="eastAsia"/>
          <w:spacing w:val="-4"/>
          <w:szCs w:val="28"/>
        </w:rPr>
        <w:t>.</w:t>
      </w:r>
      <w:r w:rsidRPr="00830B5F">
        <w:rPr>
          <w:spacing w:val="-4"/>
          <w:szCs w:val="28"/>
        </w:rPr>
        <w:t xml:space="preserve"> This view has been also supported by SG 4 </w:t>
      </w:r>
      <w:r w:rsidRPr="00830B5F">
        <w:rPr>
          <w:rFonts w:hint="eastAsia"/>
          <w:spacing w:val="-4"/>
          <w:szCs w:val="28"/>
          <w:lang w:val="en-US"/>
        </w:rPr>
        <w:t xml:space="preserve">in the </w:t>
      </w:r>
      <w:r w:rsidRPr="00830B5F">
        <w:rPr>
          <w:spacing w:val="-4"/>
          <w:szCs w:val="28"/>
          <w:lang w:val="en-US"/>
        </w:rPr>
        <w:t>liaison</w:t>
      </w:r>
      <w:r w:rsidRPr="00830B5F">
        <w:rPr>
          <w:rFonts w:hint="eastAsia"/>
          <w:spacing w:val="-4"/>
          <w:szCs w:val="28"/>
          <w:lang w:val="en-US"/>
        </w:rPr>
        <w:t xml:space="preserve"> statement </w:t>
      </w:r>
      <w:r w:rsidRPr="00830B5F">
        <w:rPr>
          <w:spacing w:val="-4"/>
          <w:szCs w:val="28"/>
          <w:lang w:val="en-US"/>
        </w:rPr>
        <w:t xml:space="preserve">to </w:t>
      </w:r>
      <w:r w:rsidR="00F17381">
        <w:rPr>
          <w:spacing w:val="-4"/>
          <w:szCs w:val="28"/>
          <w:lang w:val="en-US"/>
        </w:rPr>
        <w:br/>
      </w:r>
      <w:r w:rsidRPr="00830B5F">
        <w:rPr>
          <w:spacing w:val="-4"/>
          <w:szCs w:val="28"/>
          <w:lang w:val="en-US"/>
        </w:rPr>
        <w:t xml:space="preserve">SG 5 </w:t>
      </w:r>
      <w:r w:rsidRPr="00830B5F">
        <w:rPr>
          <w:rFonts w:hint="eastAsia"/>
          <w:spacing w:val="-4"/>
          <w:szCs w:val="28"/>
          <w:lang w:val="en-US"/>
        </w:rPr>
        <w:t>(</w:t>
      </w:r>
      <w:r w:rsidRPr="00830B5F">
        <w:rPr>
          <w:spacing w:val="-4"/>
          <w:szCs w:val="28"/>
          <w:lang w:val="en-US"/>
        </w:rPr>
        <w:t xml:space="preserve">Doc. </w:t>
      </w:r>
      <w:hyperlink r:id="rId104" w:history="1">
        <w:r w:rsidRPr="00830B5F">
          <w:rPr>
            <w:rStyle w:val="Hyperlink"/>
            <w:rFonts w:hint="eastAsia"/>
            <w:spacing w:val="-4"/>
            <w:szCs w:val="28"/>
            <w:lang w:val="en-US"/>
          </w:rPr>
          <w:t>5/</w:t>
        </w:r>
        <w:r w:rsidRPr="00830B5F">
          <w:rPr>
            <w:rStyle w:val="Hyperlink"/>
            <w:spacing w:val="-4"/>
            <w:szCs w:val="28"/>
            <w:lang w:val="en-US"/>
          </w:rPr>
          <w:t>212</w:t>
        </w:r>
      </w:hyperlink>
      <w:r w:rsidRPr="00830B5F">
        <w:rPr>
          <w:rFonts w:hint="eastAsia"/>
          <w:spacing w:val="-4"/>
          <w:szCs w:val="28"/>
          <w:lang w:val="en-US"/>
        </w:rPr>
        <w:t>)</w:t>
      </w:r>
      <w:r>
        <w:rPr>
          <w:rFonts w:hint="eastAsia"/>
          <w:spacing w:val="-4"/>
          <w:szCs w:val="28"/>
          <w:lang w:val="en-US" w:eastAsia="zh-CN"/>
        </w:rPr>
        <w:t xml:space="preserve">. It is stated by </w:t>
      </w:r>
      <w:r w:rsidRPr="00520867">
        <w:rPr>
          <w:spacing w:val="-4"/>
          <w:szCs w:val="28"/>
          <w:lang w:eastAsia="zh-CN"/>
        </w:rPr>
        <w:t>SG</w:t>
      </w:r>
      <w:r w:rsidR="00F17381">
        <w:rPr>
          <w:spacing w:val="-4"/>
          <w:szCs w:val="28"/>
          <w:lang w:eastAsia="zh-CN"/>
        </w:rPr>
        <w:t xml:space="preserve"> </w:t>
      </w:r>
      <w:r w:rsidRPr="00520867">
        <w:rPr>
          <w:spacing w:val="-4"/>
          <w:szCs w:val="28"/>
          <w:lang w:eastAsia="zh-CN"/>
        </w:rPr>
        <w:t xml:space="preserve">4 that only through joint studies could the revision of Recommendation </w:t>
      </w:r>
      <w:hyperlink r:id="rId105" w:history="1">
        <w:r w:rsidRPr="00520867">
          <w:rPr>
            <w:spacing w:val="-4"/>
            <w:szCs w:val="28"/>
            <w:lang w:eastAsia="zh-CN"/>
          </w:rPr>
          <w:t>ITU-R M.1036-4</w:t>
        </w:r>
      </w:hyperlink>
      <w:r w:rsidRPr="00520867">
        <w:rPr>
          <w:spacing w:val="-4"/>
          <w:szCs w:val="28"/>
          <w:lang w:eastAsia="zh-CN"/>
        </w:rPr>
        <w:t xml:space="preserve"> include any additional part of the bands 1980-2010 MHz and </w:t>
      </w:r>
      <w:r w:rsidR="00F17381">
        <w:rPr>
          <w:spacing w:val="-4"/>
          <w:szCs w:val="28"/>
          <w:lang w:eastAsia="zh-CN"/>
        </w:rPr>
        <w:br/>
      </w:r>
      <w:r w:rsidRPr="00520867">
        <w:rPr>
          <w:spacing w:val="-4"/>
          <w:szCs w:val="28"/>
          <w:lang w:eastAsia="zh-CN"/>
        </w:rPr>
        <w:t>2170-2200 MHz.</w:t>
      </w:r>
    </w:p>
    <w:p w:rsidR="002D1467" w:rsidRPr="00520867" w:rsidRDefault="002D1467" w:rsidP="002D1467">
      <w:pPr>
        <w:rPr>
          <w:lang w:val="en-US"/>
        </w:rPr>
      </w:pPr>
      <w:r>
        <w:rPr>
          <w:rFonts w:hint="eastAsia"/>
          <w:spacing w:val="-4"/>
          <w:szCs w:val="28"/>
          <w:lang w:val="en-US" w:eastAsia="zh-CN"/>
        </w:rPr>
        <w:t xml:space="preserve">Based on above considerations, </w:t>
      </w:r>
      <w:r w:rsidRPr="00520867">
        <w:rPr>
          <w:spacing w:val="-4"/>
          <w:szCs w:val="28"/>
          <w:lang w:eastAsia="zh-CN"/>
        </w:rPr>
        <w:t>the People’s Republic of China</w:t>
      </w:r>
      <w:r>
        <w:rPr>
          <w:rFonts w:hint="eastAsia"/>
          <w:spacing w:val="-4"/>
          <w:szCs w:val="28"/>
          <w:lang w:eastAsia="zh-CN"/>
        </w:rPr>
        <w:t xml:space="preserve"> and the </w:t>
      </w:r>
      <w:r w:rsidRPr="00830B5F">
        <w:rPr>
          <w:spacing w:val="-4"/>
          <w:szCs w:val="28"/>
          <w:lang w:val="en-US"/>
        </w:rPr>
        <w:t xml:space="preserve">Russian Federation </w:t>
      </w:r>
      <w:r>
        <w:rPr>
          <w:rFonts w:hint="eastAsia"/>
          <w:spacing w:val="-4"/>
          <w:szCs w:val="28"/>
          <w:lang w:val="en-US" w:eastAsia="zh-CN"/>
        </w:rPr>
        <w:t>are</w:t>
      </w:r>
      <w:r w:rsidRPr="00830B5F">
        <w:rPr>
          <w:spacing w:val="-4"/>
          <w:szCs w:val="28"/>
          <w:lang w:val="en-US"/>
        </w:rPr>
        <w:t xml:space="preserve"> </w:t>
      </w:r>
      <w:r>
        <w:rPr>
          <w:rFonts w:hint="eastAsia"/>
          <w:spacing w:val="-4"/>
          <w:szCs w:val="28"/>
          <w:lang w:val="en-US" w:eastAsia="zh-CN"/>
        </w:rPr>
        <w:t xml:space="preserve">both </w:t>
      </w:r>
      <w:r w:rsidRPr="00830B5F">
        <w:rPr>
          <w:spacing w:val="-4"/>
          <w:szCs w:val="28"/>
          <w:lang w:val="en-US"/>
        </w:rPr>
        <w:t xml:space="preserve">of the view that the inclusion of new frequency arrangements B6 and B7 and the extension of existing arrangements B3 and B5 within the draft revision of Recommendation ITU-R M.1036-4 is premature and should be postponed until aforementioned issues are resolved within ITU-R and in accordance with possible guidance from WRC-15. </w:t>
      </w:r>
      <w:r>
        <w:rPr>
          <w:rFonts w:hint="eastAsia"/>
          <w:spacing w:val="-4"/>
          <w:szCs w:val="28"/>
          <w:lang w:eastAsia="zh-CN"/>
        </w:rPr>
        <w:t>Meanwhile</w:t>
      </w:r>
      <w:r w:rsidRPr="006D15F0">
        <w:rPr>
          <w:spacing w:val="-4"/>
          <w:szCs w:val="28"/>
          <w:lang w:eastAsia="zh-CN"/>
        </w:rPr>
        <w:t xml:space="preserve">, </w:t>
      </w:r>
      <w:r>
        <w:rPr>
          <w:rFonts w:hint="eastAsia"/>
          <w:spacing w:val="-4"/>
          <w:szCs w:val="28"/>
          <w:lang w:eastAsia="zh-CN"/>
        </w:rPr>
        <w:t>the</w:t>
      </w:r>
      <w:r w:rsidRPr="0058319B">
        <w:rPr>
          <w:spacing w:val="-4"/>
          <w:szCs w:val="28"/>
          <w:lang w:eastAsia="zh-CN"/>
        </w:rPr>
        <w:t xml:space="preserve"> </w:t>
      </w:r>
      <w:r w:rsidRPr="00A144E8">
        <w:rPr>
          <w:spacing w:val="-4"/>
          <w:szCs w:val="28"/>
          <w:lang w:eastAsia="zh-CN"/>
        </w:rPr>
        <w:t>People’s Republic of China</w:t>
      </w:r>
      <w:r>
        <w:rPr>
          <w:rFonts w:hint="eastAsia"/>
          <w:spacing w:val="-4"/>
          <w:szCs w:val="28"/>
          <w:lang w:eastAsia="zh-CN"/>
        </w:rPr>
        <w:t xml:space="preserve"> and the </w:t>
      </w:r>
      <w:r w:rsidRPr="00830B5F">
        <w:rPr>
          <w:spacing w:val="-4"/>
          <w:szCs w:val="28"/>
          <w:lang w:val="en-US"/>
        </w:rPr>
        <w:t>Russian Federation</w:t>
      </w:r>
      <w:r>
        <w:rPr>
          <w:rFonts w:hint="eastAsia"/>
          <w:spacing w:val="-4"/>
          <w:szCs w:val="28"/>
          <w:lang w:eastAsia="zh-CN"/>
        </w:rPr>
        <w:t xml:space="preserve"> agree with SG</w:t>
      </w:r>
      <w:r w:rsidR="00F17381">
        <w:rPr>
          <w:spacing w:val="-4"/>
          <w:szCs w:val="28"/>
          <w:lang w:eastAsia="zh-CN"/>
        </w:rPr>
        <w:t xml:space="preserve"> </w:t>
      </w:r>
      <w:r>
        <w:rPr>
          <w:rFonts w:hint="eastAsia"/>
          <w:spacing w:val="-4"/>
          <w:szCs w:val="28"/>
          <w:lang w:eastAsia="zh-CN"/>
        </w:rPr>
        <w:t>4</w:t>
      </w:r>
      <w:r>
        <w:rPr>
          <w:spacing w:val="-4"/>
          <w:szCs w:val="28"/>
          <w:lang w:eastAsia="zh-CN"/>
        </w:rPr>
        <w:t>’</w:t>
      </w:r>
      <w:r>
        <w:rPr>
          <w:rFonts w:hint="eastAsia"/>
          <w:spacing w:val="-4"/>
          <w:szCs w:val="28"/>
          <w:lang w:eastAsia="zh-CN"/>
        </w:rPr>
        <w:t xml:space="preserve">s view </w:t>
      </w:r>
      <w:r w:rsidRPr="00520867">
        <w:rPr>
          <w:spacing w:val="-4"/>
          <w:szCs w:val="28"/>
          <w:lang w:eastAsia="zh-CN"/>
        </w:rPr>
        <w:t>that such revision of Recommendation ITU-R M.1036 in the future should be adopted and approved under the joint purview of the S</w:t>
      </w:r>
      <w:r>
        <w:rPr>
          <w:rFonts w:hint="eastAsia"/>
          <w:spacing w:val="-4"/>
          <w:szCs w:val="28"/>
          <w:lang w:eastAsia="zh-CN"/>
        </w:rPr>
        <w:t>G</w:t>
      </w:r>
      <w:r w:rsidR="00F17381">
        <w:rPr>
          <w:spacing w:val="-4"/>
          <w:szCs w:val="28"/>
          <w:lang w:eastAsia="zh-CN"/>
        </w:rPr>
        <w:t xml:space="preserve"> </w:t>
      </w:r>
      <w:r w:rsidRPr="00520867">
        <w:rPr>
          <w:spacing w:val="-4"/>
          <w:szCs w:val="28"/>
          <w:lang w:eastAsia="zh-CN"/>
        </w:rPr>
        <w:t>4 and S</w:t>
      </w:r>
      <w:r>
        <w:rPr>
          <w:rFonts w:hint="eastAsia"/>
          <w:spacing w:val="-4"/>
          <w:szCs w:val="28"/>
          <w:lang w:eastAsia="zh-CN"/>
        </w:rPr>
        <w:t>G</w:t>
      </w:r>
      <w:r w:rsidR="00F17381">
        <w:rPr>
          <w:spacing w:val="-4"/>
          <w:szCs w:val="28"/>
          <w:lang w:eastAsia="zh-CN"/>
        </w:rPr>
        <w:t xml:space="preserve"> </w:t>
      </w:r>
      <w:r w:rsidRPr="00520867">
        <w:rPr>
          <w:spacing w:val="-4"/>
          <w:szCs w:val="28"/>
          <w:lang w:eastAsia="zh-CN"/>
        </w:rPr>
        <w:t>5.</w:t>
      </w:r>
      <w:r>
        <w:rPr>
          <w:rFonts w:hint="eastAsia"/>
          <w:spacing w:val="-4"/>
          <w:szCs w:val="28"/>
          <w:lang w:eastAsia="zh-CN"/>
        </w:rPr>
        <w:t xml:space="preserve"> </w:t>
      </w:r>
      <w:r>
        <w:rPr>
          <w:spacing w:val="-4"/>
          <w:szCs w:val="28"/>
          <w:lang w:eastAsia="zh-CN"/>
        </w:rPr>
        <w:t>Nevertheless</w:t>
      </w:r>
      <w:r>
        <w:rPr>
          <w:rFonts w:hint="eastAsia"/>
          <w:spacing w:val="-4"/>
          <w:szCs w:val="28"/>
          <w:lang w:eastAsia="zh-CN"/>
        </w:rPr>
        <w:t xml:space="preserve">, </w:t>
      </w:r>
      <w:r>
        <w:rPr>
          <w:rFonts w:hint="eastAsia"/>
          <w:spacing w:val="-4"/>
          <w:szCs w:val="28"/>
          <w:lang w:val="en-US" w:eastAsia="zh-CN"/>
        </w:rPr>
        <w:t>i</w:t>
      </w:r>
      <w:r w:rsidRPr="00830B5F">
        <w:rPr>
          <w:spacing w:val="-4"/>
          <w:szCs w:val="28"/>
          <w:lang w:val="en-US"/>
        </w:rPr>
        <w:t xml:space="preserve">t is proposed that the draft revision of Recommendation ITU-R M.1036-4 </w:t>
      </w:r>
      <w:r>
        <w:rPr>
          <w:rFonts w:hint="eastAsia"/>
          <w:spacing w:val="-4"/>
          <w:szCs w:val="28"/>
          <w:lang w:val="en-US" w:eastAsia="zh-CN"/>
        </w:rPr>
        <w:t>could</w:t>
      </w:r>
      <w:r w:rsidRPr="00830B5F">
        <w:rPr>
          <w:spacing w:val="-4"/>
          <w:szCs w:val="28"/>
          <w:lang w:val="en-US"/>
        </w:rPr>
        <w:t xml:space="preserve"> be considered for adoption and approval without modifications proposed for the bands </w:t>
      </w:r>
      <w:r w:rsidRPr="00830B5F">
        <w:rPr>
          <w:spacing w:val="-4"/>
          <w:szCs w:val="28"/>
        </w:rPr>
        <w:t>1 980</w:t>
      </w:r>
      <w:r w:rsidRPr="00830B5F">
        <w:rPr>
          <w:spacing w:val="-4"/>
          <w:szCs w:val="28"/>
        </w:rPr>
        <w:noBreakHyphen/>
        <w:t>2 010 MHz and 2 170-2 200 MHz.</w:t>
      </w:r>
    </w:p>
    <w:p w:rsidR="002D1467" w:rsidRDefault="002D1467">
      <w:pPr>
        <w:tabs>
          <w:tab w:val="clear" w:pos="1134"/>
          <w:tab w:val="clear" w:pos="1871"/>
          <w:tab w:val="clear" w:pos="2268"/>
        </w:tabs>
        <w:overflowPunct/>
        <w:autoSpaceDE/>
        <w:autoSpaceDN/>
        <w:adjustRightInd/>
        <w:spacing w:before="0"/>
        <w:textAlignment w:val="auto"/>
        <w:rPr>
          <w:szCs w:val="24"/>
          <w:lang w:val="en-US" w:eastAsia="ja-JP"/>
        </w:rPr>
      </w:pPr>
      <w:r>
        <w:rPr>
          <w:szCs w:val="24"/>
          <w:lang w:val="en-US" w:eastAsia="ja-JP"/>
        </w:rPr>
        <w:br w:type="page"/>
      </w:r>
    </w:p>
    <w:p w:rsidR="002D1467" w:rsidRPr="002D1467" w:rsidRDefault="002D1467" w:rsidP="002D1467">
      <w:pPr>
        <w:tabs>
          <w:tab w:val="clear" w:pos="2268"/>
          <w:tab w:val="left" w:pos="6825"/>
          <w:tab w:val="center" w:pos="7938"/>
          <w:tab w:val="center" w:pos="8505"/>
        </w:tabs>
        <w:spacing w:before="960" w:after="120"/>
        <w:jc w:val="center"/>
        <w:rPr>
          <w:sz w:val="28"/>
          <w:szCs w:val="28"/>
          <w:lang w:eastAsia="ja-JP"/>
        </w:rPr>
      </w:pPr>
      <w:r w:rsidRPr="002D1467">
        <w:rPr>
          <w:rFonts w:hint="eastAsia"/>
          <w:sz w:val="28"/>
          <w:szCs w:val="28"/>
          <w:lang w:eastAsia="ja-JP"/>
        </w:rPr>
        <w:lastRenderedPageBreak/>
        <w:t xml:space="preserve">ANNEX </w:t>
      </w:r>
      <w:r>
        <w:rPr>
          <w:rFonts w:hint="eastAsia"/>
          <w:sz w:val="28"/>
          <w:szCs w:val="28"/>
          <w:lang w:eastAsia="ja-JP"/>
        </w:rPr>
        <w:t>3</w:t>
      </w:r>
    </w:p>
    <w:p w:rsidR="002D1467" w:rsidRPr="00A174FC" w:rsidRDefault="002D1467" w:rsidP="00A174FC">
      <w:pPr>
        <w:pStyle w:val="Annextitle"/>
        <w:rPr>
          <w:lang w:val="en-US" w:eastAsia="ja-JP"/>
          <w:rPrChange w:id="31" w:author="Buonomo, Sergio" w:date="2015-08-26T10:11:00Z">
            <w:rPr>
              <w:spacing w:val="-4"/>
              <w:szCs w:val="28"/>
              <w:lang w:eastAsia="ja-JP"/>
            </w:rPr>
          </w:rPrChange>
        </w:rPr>
      </w:pPr>
      <w:r>
        <w:rPr>
          <w:rFonts w:hint="eastAsia"/>
          <w:lang w:eastAsia="ja-JP"/>
        </w:rPr>
        <w:t>S</w:t>
      </w:r>
      <w:r w:rsidRPr="002D1467">
        <w:rPr>
          <w:rFonts w:hint="eastAsia"/>
          <w:lang w:eastAsia="ja-JP"/>
        </w:rPr>
        <w:t xml:space="preserve">tatement of </w:t>
      </w:r>
      <w:r w:rsidRPr="002D1467">
        <w:rPr>
          <w:lang w:eastAsia="zh-CN"/>
        </w:rPr>
        <w:t>the Russian Federation</w:t>
      </w:r>
      <w:r w:rsidRPr="002D1467">
        <w:rPr>
          <w:rFonts w:hint="eastAsia"/>
          <w:lang w:eastAsia="ja-JP"/>
        </w:rPr>
        <w:t xml:space="preserve"> on the draft revision of </w:t>
      </w:r>
      <w:r w:rsidR="00A174FC">
        <w:rPr>
          <w:lang w:eastAsia="ja-JP"/>
        </w:rPr>
        <w:br/>
      </w:r>
      <w:r w:rsidRPr="00A174FC">
        <w:rPr>
          <w:lang w:val="en-US" w:eastAsia="ja-JP"/>
          <w:rPrChange w:id="32" w:author="Buonomo, Sergio" w:date="2015-08-26T10:11:00Z">
            <w:rPr>
              <w:spacing w:val="-4"/>
              <w:szCs w:val="28"/>
              <w:lang w:eastAsia="ja-JP"/>
            </w:rPr>
          </w:rPrChange>
        </w:rPr>
        <w:t>Recommendation ITU-R M.[BSMS700] (Document 5/214)</w:t>
      </w:r>
    </w:p>
    <w:p w:rsidR="002D1467" w:rsidRPr="00B455BC" w:rsidRDefault="002D1467" w:rsidP="002D1467">
      <w:pPr>
        <w:spacing w:before="240"/>
        <w:rPr>
          <w:b/>
          <w:spacing w:val="-4"/>
          <w:szCs w:val="28"/>
          <w:lang w:val="en-US"/>
        </w:rPr>
      </w:pPr>
      <w:r w:rsidRPr="00B455BC">
        <w:rPr>
          <w:b/>
          <w:spacing w:val="-4"/>
          <w:szCs w:val="28"/>
          <w:lang w:val="en-US"/>
        </w:rPr>
        <w:t xml:space="preserve">Written explanation to object </w:t>
      </w:r>
      <w:r>
        <w:rPr>
          <w:b/>
          <w:spacing w:val="-4"/>
          <w:szCs w:val="28"/>
          <w:lang w:val="en-US"/>
        </w:rPr>
        <w:t xml:space="preserve">the consideration of </w:t>
      </w:r>
      <w:r w:rsidRPr="00A75F9D">
        <w:rPr>
          <w:b/>
          <w:spacing w:val="-4"/>
          <w:szCs w:val="28"/>
          <w:lang w:val="en-US"/>
        </w:rPr>
        <w:t>the draft new Recommendation ITU-R M.[BSMS700]</w:t>
      </w:r>
      <w:r w:rsidRPr="00B455BC">
        <w:rPr>
          <w:b/>
          <w:spacing w:val="-4"/>
          <w:szCs w:val="28"/>
          <w:lang w:val="en-US"/>
        </w:rPr>
        <w:t>:</w:t>
      </w:r>
    </w:p>
    <w:p w:rsidR="002D1467" w:rsidRDefault="002D1467" w:rsidP="002D1467">
      <w:pPr>
        <w:rPr>
          <w:spacing w:val="-4"/>
          <w:szCs w:val="28"/>
        </w:rPr>
      </w:pPr>
      <w:r>
        <w:rPr>
          <w:spacing w:val="-4"/>
          <w:szCs w:val="28"/>
        </w:rPr>
        <w:t xml:space="preserve">Russian Federation objects to consideration of </w:t>
      </w:r>
      <w:r>
        <w:rPr>
          <w:spacing w:val="-4"/>
          <w:szCs w:val="28"/>
          <w:lang w:val="en-US"/>
        </w:rPr>
        <w:t xml:space="preserve">the </w:t>
      </w:r>
      <w:r>
        <w:rPr>
          <w:spacing w:val="-4"/>
          <w:szCs w:val="28"/>
        </w:rPr>
        <w:t>draft new Recommendation ITU-R M.[BSMS700] at the SG 5 meeting and submitting this draft to the Radio Assembly 2015 because the studies on this subject have not been completed. Further details concerning deficiencies in the studies are specified below.</w:t>
      </w:r>
    </w:p>
    <w:p w:rsidR="002D1467" w:rsidRDefault="002D1467" w:rsidP="002D1467">
      <w:pPr>
        <w:rPr>
          <w:spacing w:val="-4"/>
          <w:szCs w:val="28"/>
          <w:lang w:val="en-US"/>
        </w:rPr>
      </w:pPr>
      <w:r w:rsidRPr="00C56322">
        <w:rPr>
          <w:spacing w:val="-4"/>
          <w:szCs w:val="28"/>
        </w:rPr>
        <w:t xml:space="preserve">In the </w:t>
      </w:r>
      <w:r w:rsidRPr="00C56322">
        <w:rPr>
          <w:i/>
          <w:spacing w:val="-4"/>
          <w:szCs w:val="28"/>
        </w:rPr>
        <w:t xml:space="preserve">recommends </w:t>
      </w:r>
      <w:r w:rsidRPr="00C56322">
        <w:rPr>
          <w:spacing w:val="-4"/>
          <w:szCs w:val="28"/>
        </w:rPr>
        <w:t xml:space="preserve">part of the new proposed Recommendation </w:t>
      </w:r>
      <w:r w:rsidRPr="00C56322">
        <w:rPr>
          <w:spacing w:val="-4"/>
          <w:szCs w:val="28"/>
          <w:lang w:val="en-US"/>
        </w:rPr>
        <w:t>ITU-R M.[BSMS700]</w:t>
      </w:r>
      <w:r w:rsidRPr="00C56322">
        <w:rPr>
          <w:rFonts w:hint="eastAsia"/>
          <w:spacing w:val="-4"/>
          <w:szCs w:val="28"/>
        </w:rPr>
        <w:t xml:space="preserve"> two</w:t>
      </w:r>
      <w:r w:rsidRPr="00C56322">
        <w:rPr>
          <w:spacing w:val="-4"/>
          <w:szCs w:val="28"/>
          <w:lang w:val="en-US"/>
        </w:rPr>
        <w:t xml:space="preserve"> levels of </w:t>
      </w:r>
      <w:r w:rsidR="00A174FC">
        <w:rPr>
          <w:spacing w:val="-4"/>
          <w:szCs w:val="28"/>
          <w:lang w:val="en-US"/>
        </w:rPr>
        <w:br/>
      </w:r>
      <w:r w:rsidRPr="00C56322">
        <w:rPr>
          <w:spacing w:val="-4"/>
          <w:szCs w:val="28"/>
          <w:lang w:val="en-US"/>
        </w:rPr>
        <w:t>out-of-band emissions</w:t>
      </w:r>
      <w:r>
        <w:rPr>
          <w:spacing w:val="-4"/>
          <w:szCs w:val="28"/>
          <w:lang w:val="en-US"/>
        </w:rPr>
        <w:t xml:space="preserve"> (</w:t>
      </w:r>
      <w:r w:rsidRPr="005E4E71">
        <w:rPr>
          <w:spacing w:val="-4"/>
          <w:szCs w:val="28"/>
          <w:lang w:val="en-US"/>
        </w:rPr>
        <w:t xml:space="preserve">be more precise </w:t>
      </w:r>
      <w:r>
        <w:rPr>
          <w:spacing w:val="-4"/>
          <w:szCs w:val="28"/>
          <w:lang w:val="en-US"/>
        </w:rPr>
        <w:t xml:space="preserve">“unwanted emissions”) </w:t>
      </w:r>
      <w:r w:rsidRPr="00C56322">
        <w:rPr>
          <w:spacing w:val="-4"/>
          <w:szCs w:val="28"/>
          <w:lang w:val="en-US"/>
        </w:rPr>
        <w:t xml:space="preserve">from IMT mobile terminals in the </w:t>
      </w:r>
      <w:r>
        <w:rPr>
          <w:spacing w:val="-4"/>
          <w:szCs w:val="28"/>
          <w:lang w:val="en-US"/>
        </w:rPr>
        <w:t xml:space="preserve">frequency </w:t>
      </w:r>
      <w:r w:rsidRPr="00C56322">
        <w:rPr>
          <w:spacing w:val="-4"/>
          <w:szCs w:val="28"/>
          <w:lang w:val="en-US"/>
        </w:rPr>
        <w:t xml:space="preserve">band below 694 MHz for the protection of </w:t>
      </w:r>
      <w:r>
        <w:rPr>
          <w:spacing w:val="-4"/>
          <w:szCs w:val="28"/>
          <w:lang w:val="en-US"/>
        </w:rPr>
        <w:t xml:space="preserve">exiting services </w:t>
      </w:r>
      <w:r w:rsidRPr="00C56322">
        <w:rPr>
          <w:spacing w:val="-4"/>
          <w:szCs w:val="28"/>
          <w:lang w:val="en-US"/>
        </w:rPr>
        <w:t xml:space="preserve">are proposed. However, these </w:t>
      </w:r>
      <w:r>
        <w:rPr>
          <w:spacing w:val="-4"/>
          <w:szCs w:val="28"/>
          <w:lang w:val="en-US"/>
        </w:rPr>
        <w:t>two levels</w:t>
      </w:r>
      <w:r w:rsidRPr="00C56322">
        <w:rPr>
          <w:spacing w:val="-4"/>
          <w:szCs w:val="28"/>
          <w:lang w:val="en-US"/>
        </w:rPr>
        <w:t xml:space="preserve"> proposed in the </w:t>
      </w:r>
      <w:r>
        <w:rPr>
          <w:spacing w:val="-4"/>
          <w:szCs w:val="28"/>
          <w:lang w:val="en-US"/>
        </w:rPr>
        <w:t xml:space="preserve">draft </w:t>
      </w:r>
      <w:r w:rsidRPr="00C56322">
        <w:rPr>
          <w:spacing w:val="-4"/>
          <w:szCs w:val="28"/>
          <w:lang w:val="en-US"/>
        </w:rPr>
        <w:t>Recommendation do not fully address protection of existing services</w:t>
      </w:r>
      <w:r>
        <w:rPr>
          <w:spacing w:val="-4"/>
          <w:szCs w:val="28"/>
          <w:lang w:val="en-US"/>
        </w:rPr>
        <w:t>, having allocations below 694 MHz</w:t>
      </w:r>
      <w:r w:rsidRPr="00C56322">
        <w:rPr>
          <w:spacing w:val="-4"/>
          <w:szCs w:val="28"/>
          <w:lang w:val="en-US"/>
        </w:rPr>
        <w:t xml:space="preserve"> and do not provide clear “guidance to administrations on specific out-of-band emission (OOBE) level of IMT mobile stations operating in </w:t>
      </w:r>
      <w:r w:rsidRPr="00011EAF">
        <w:rPr>
          <w:spacing w:val="-4"/>
          <w:szCs w:val="24"/>
          <w:lang w:val="en-US"/>
        </w:rPr>
        <w:t>the frequency band 694-790 MHz</w:t>
      </w:r>
      <w:r>
        <w:rPr>
          <w:spacing w:val="-4"/>
          <w:szCs w:val="24"/>
          <w:lang w:val="en-US"/>
        </w:rPr>
        <w:t>”</w:t>
      </w:r>
      <w:r w:rsidRPr="00011EAF">
        <w:rPr>
          <w:spacing w:val="-4"/>
          <w:szCs w:val="24"/>
          <w:lang w:val="en-US"/>
        </w:rPr>
        <w:t>. The content of this draft is not in consistency with the title and the scope</w:t>
      </w:r>
      <w:r>
        <w:rPr>
          <w:spacing w:val="-4"/>
          <w:szCs w:val="24"/>
          <w:lang w:val="en-US"/>
        </w:rPr>
        <w:t>, which claim</w:t>
      </w:r>
      <w:r w:rsidRPr="00011EAF">
        <w:rPr>
          <w:spacing w:val="-4"/>
          <w:szCs w:val="24"/>
          <w:lang w:val="en-US"/>
        </w:rPr>
        <w:t xml:space="preserve"> that the purpose is </w:t>
      </w:r>
      <w:r w:rsidRPr="006567AF">
        <w:rPr>
          <w:spacing w:val="-4"/>
          <w:szCs w:val="24"/>
          <w:lang w:val="en-US"/>
        </w:rPr>
        <w:t>“</w:t>
      </w:r>
      <w:r w:rsidRPr="00A75F9D">
        <w:rPr>
          <w:szCs w:val="24"/>
          <w:lang w:val="en-US" w:eastAsia="ja-JP"/>
        </w:rPr>
        <w:t>protection of existing services in Region 1 in the frequency band below 694 MHz”</w:t>
      </w:r>
      <w:r w:rsidRPr="00C56322">
        <w:rPr>
          <w:spacing w:val="-4"/>
          <w:szCs w:val="28"/>
          <w:lang w:val="en-US"/>
        </w:rPr>
        <w:t xml:space="preserve">. For example </w:t>
      </w:r>
      <w:r w:rsidRPr="00C56322">
        <w:rPr>
          <w:i/>
          <w:iCs/>
          <w:spacing w:val="-4"/>
          <w:szCs w:val="28"/>
          <w:lang w:val="en-US"/>
        </w:rPr>
        <w:t>recommends</w:t>
      </w:r>
      <w:r w:rsidRPr="00C56322">
        <w:rPr>
          <w:spacing w:val="-4"/>
          <w:szCs w:val="28"/>
          <w:lang w:val="en-US"/>
        </w:rPr>
        <w:t xml:space="preserve"> 1 and 2</w:t>
      </w:r>
      <w:r>
        <w:rPr>
          <w:spacing w:val="-4"/>
          <w:szCs w:val="28"/>
          <w:lang w:val="en-US"/>
        </w:rPr>
        <w:t xml:space="preserve"> </w:t>
      </w:r>
      <w:r w:rsidRPr="00C56322">
        <w:rPr>
          <w:spacing w:val="-4"/>
          <w:szCs w:val="28"/>
          <w:lang w:val="en-US"/>
        </w:rPr>
        <w:t>of this</w:t>
      </w:r>
      <w:r>
        <w:rPr>
          <w:spacing w:val="-4"/>
          <w:szCs w:val="28"/>
          <w:lang w:val="en-US"/>
        </w:rPr>
        <w:t xml:space="preserve"> draft</w:t>
      </w:r>
      <w:r w:rsidRPr="00C56322">
        <w:rPr>
          <w:spacing w:val="-4"/>
          <w:szCs w:val="28"/>
          <w:lang w:val="en-US"/>
        </w:rPr>
        <w:t xml:space="preserve"> Recommendation contradict each other providing different levels to protect </w:t>
      </w:r>
      <w:r>
        <w:rPr>
          <w:spacing w:val="-4"/>
          <w:szCs w:val="28"/>
          <w:lang w:val="en-US"/>
        </w:rPr>
        <w:t>systems of existing</w:t>
      </w:r>
      <w:r w:rsidRPr="00C56322">
        <w:rPr>
          <w:spacing w:val="-4"/>
          <w:szCs w:val="28"/>
          <w:lang w:val="en-US"/>
        </w:rPr>
        <w:t xml:space="preserve"> service</w:t>
      </w:r>
      <w:r>
        <w:rPr>
          <w:spacing w:val="-4"/>
          <w:szCs w:val="28"/>
          <w:lang w:val="en-US"/>
        </w:rPr>
        <w:t>s</w:t>
      </w:r>
      <w:r w:rsidRPr="00C56322">
        <w:rPr>
          <w:spacing w:val="-4"/>
          <w:szCs w:val="28"/>
          <w:lang w:val="en-US"/>
        </w:rPr>
        <w:t xml:space="preserve"> without explaining how </w:t>
      </w:r>
      <w:r>
        <w:rPr>
          <w:spacing w:val="-4"/>
          <w:szCs w:val="28"/>
          <w:lang w:val="en-US"/>
        </w:rPr>
        <w:t xml:space="preserve">it relates to the protection of other services </w:t>
      </w:r>
      <w:r w:rsidRPr="00C56322">
        <w:rPr>
          <w:spacing w:val="-4"/>
          <w:szCs w:val="28"/>
          <w:lang w:val="en-US"/>
        </w:rPr>
        <w:t xml:space="preserve">or interference potential into receivers. </w:t>
      </w:r>
    </w:p>
    <w:p w:rsidR="002D1467" w:rsidRPr="00C56322" w:rsidRDefault="002D1467" w:rsidP="002D1467">
      <w:pPr>
        <w:rPr>
          <w:spacing w:val="-4"/>
          <w:szCs w:val="28"/>
          <w:lang w:val="en-US"/>
        </w:rPr>
      </w:pPr>
      <w:r>
        <w:rPr>
          <w:spacing w:val="-4"/>
          <w:szCs w:val="28"/>
          <w:lang w:val="en-US"/>
        </w:rPr>
        <w:t xml:space="preserve">From the text of the </w:t>
      </w:r>
      <w:r w:rsidRPr="00C56322">
        <w:rPr>
          <w:spacing w:val="-4"/>
          <w:szCs w:val="28"/>
        </w:rPr>
        <w:t xml:space="preserve">new </w:t>
      </w:r>
      <w:r>
        <w:rPr>
          <w:spacing w:val="-4"/>
          <w:szCs w:val="28"/>
        </w:rPr>
        <w:t>draft</w:t>
      </w:r>
      <w:r w:rsidRPr="00C56322">
        <w:rPr>
          <w:spacing w:val="-4"/>
          <w:szCs w:val="28"/>
        </w:rPr>
        <w:t xml:space="preserve"> Recommendation </w:t>
      </w:r>
      <w:r w:rsidRPr="00C56322">
        <w:rPr>
          <w:spacing w:val="-4"/>
          <w:szCs w:val="28"/>
          <w:lang w:val="en-US"/>
        </w:rPr>
        <w:t>ITU-R M.[BSMS700]</w:t>
      </w:r>
      <w:r>
        <w:rPr>
          <w:spacing w:val="-4"/>
          <w:szCs w:val="28"/>
          <w:lang w:val="en-US"/>
        </w:rPr>
        <w:t xml:space="preserve"> it is impossible to derive for which services the protection has been recommended, even though the proposed values have been originally considered within JTG 4-5-6-7 only for broadcasting service. It is necessary t</w:t>
      </w:r>
      <w:r w:rsidRPr="00C56322">
        <w:rPr>
          <w:spacing w:val="-4"/>
          <w:szCs w:val="28"/>
          <w:lang w:val="en-US"/>
        </w:rPr>
        <w:t xml:space="preserve">o </w:t>
      </w:r>
      <w:r>
        <w:rPr>
          <w:spacing w:val="-4"/>
          <w:szCs w:val="28"/>
          <w:lang w:val="en-US"/>
        </w:rPr>
        <w:t xml:space="preserve">further and properly </w:t>
      </w:r>
      <w:r w:rsidRPr="00C56322">
        <w:rPr>
          <w:spacing w:val="-4"/>
          <w:szCs w:val="28"/>
          <w:lang w:val="en-US"/>
        </w:rPr>
        <w:t xml:space="preserve">address the protection </w:t>
      </w:r>
      <w:r>
        <w:rPr>
          <w:spacing w:val="-4"/>
          <w:szCs w:val="28"/>
          <w:lang w:val="en-US"/>
        </w:rPr>
        <w:t xml:space="preserve">of stations </w:t>
      </w:r>
      <w:r w:rsidRPr="00C56322">
        <w:rPr>
          <w:spacing w:val="-4"/>
          <w:szCs w:val="28"/>
          <w:lang w:val="en-US"/>
        </w:rPr>
        <w:t xml:space="preserve">of the broadcasting service in close collaboration </w:t>
      </w:r>
      <w:r w:rsidRPr="00011EAF">
        <w:rPr>
          <w:spacing w:val="-4"/>
          <w:szCs w:val="24"/>
          <w:lang w:val="en-US"/>
        </w:rPr>
        <w:t xml:space="preserve">with WP 6A and SG 6 to resolve all missing elements. </w:t>
      </w:r>
      <w:r w:rsidRPr="006567AF">
        <w:rPr>
          <w:spacing w:val="-4"/>
          <w:szCs w:val="24"/>
          <w:lang w:val="en-US"/>
        </w:rPr>
        <w:t xml:space="preserve">Further studies are required to address the protection of </w:t>
      </w:r>
      <w:r w:rsidRPr="00170D66">
        <w:rPr>
          <w:spacing w:val="-4"/>
          <w:szCs w:val="24"/>
          <w:lang w:val="en-US"/>
        </w:rPr>
        <w:t xml:space="preserve">several services </w:t>
      </w:r>
      <w:r w:rsidRPr="00A75F9D">
        <w:rPr>
          <w:spacing w:val="-4"/>
          <w:szCs w:val="24"/>
          <w:lang w:val="en-US"/>
        </w:rPr>
        <w:t xml:space="preserve">having allocations in the frequency band below 694 MHz. According to </w:t>
      </w:r>
      <w:r w:rsidRPr="00662C6D">
        <w:rPr>
          <w:spacing w:val="-4"/>
          <w:szCs w:val="24"/>
          <w:lang w:val="en-US"/>
        </w:rPr>
        <w:t>§6.1.2</w:t>
      </w:r>
      <w:r>
        <w:rPr>
          <w:spacing w:val="-4"/>
          <w:szCs w:val="24"/>
          <w:lang w:val="en-US"/>
        </w:rPr>
        <w:t xml:space="preserve"> NOTE 3</w:t>
      </w:r>
      <w:r w:rsidRPr="00011EAF">
        <w:rPr>
          <w:spacing w:val="-4"/>
          <w:szCs w:val="24"/>
          <w:lang w:val="en-US"/>
        </w:rPr>
        <w:t xml:space="preserve"> of Resolution ITU-R 1-6 “</w:t>
      </w:r>
      <w:r w:rsidRPr="00A75F9D">
        <w:rPr>
          <w:szCs w:val="24"/>
          <w:lang w:val="en-US"/>
        </w:rPr>
        <w:t>Study Groups developing Recommendations that include sharing criteria for radiocommunication services must obtain agreement, prior to their adoption, of the Study Groups responsible for those services</w:t>
      </w:r>
      <w:r w:rsidRPr="00011EAF">
        <w:rPr>
          <w:spacing w:val="-4"/>
          <w:szCs w:val="24"/>
          <w:lang w:val="en-US"/>
        </w:rPr>
        <w:t>”</w:t>
      </w:r>
      <w:r>
        <w:rPr>
          <w:spacing w:val="-4"/>
          <w:szCs w:val="24"/>
          <w:lang w:val="en-US"/>
        </w:rPr>
        <w:t>. T</w:t>
      </w:r>
      <w:r w:rsidRPr="00011EAF">
        <w:rPr>
          <w:spacing w:val="-4"/>
          <w:szCs w:val="24"/>
          <w:lang w:val="en-US"/>
        </w:rPr>
        <w:t>hese</w:t>
      </w:r>
      <w:r>
        <w:rPr>
          <w:spacing w:val="-4"/>
          <w:szCs w:val="24"/>
          <w:lang w:val="en-US"/>
        </w:rPr>
        <w:t xml:space="preserve"> further</w:t>
      </w:r>
      <w:r w:rsidRPr="00011EAF">
        <w:rPr>
          <w:spacing w:val="-4"/>
          <w:szCs w:val="24"/>
          <w:lang w:val="en-US"/>
        </w:rPr>
        <w:t xml:space="preserve"> studies </w:t>
      </w:r>
      <w:r>
        <w:rPr>
          <w:spacing w:val="-4"/>
          <w:szCs w:val="24"/>
          <w:lang w:val="en-US"/>
        </w:rPr>
        <w:t>must be carried out</w:t>
      </w:r>
      <w:r w:rsidRPr="00011EAF">
        <w:rPr>
          <w:spacing w:val="-4"/>
          <w:szCs w:val="24"/>
          <w:lang w:val="en-US"/>
        </w:rPr>
        <w:t xml:space="preserve"> in close collaboration with the</w:t>
      </w:r>
      <w:r>
        <w:rPr>
          <w:spacing w:val="-4"/>
          <w:szCs w:val="28"/>
          <w:lang w:val="en-US"/>
        </w:rPr>
        <w:t xml:space="preserve"> relevant Study Groups/Working Parties. </w:t>
      </w:r>
    </w:p>
    <w:p w:rsidR="002D1467" w:rsidRDefault="002D1467" w:rsidP="002D1467">
      <w:pPr>
        <w:rPr>
          <w:spacing w:val="-4"/>
          <w:szCs w:val="28"/>
          <w:lang w:val="en-US"/>
        </w:rPr>
      </w:pPr>
      <w:r w:rsidRPr="00C56322">
        <w:rPr>
          <w:spacing w:val="-4"/>
          <w:szCs w:val="28"/>
          <w:lang w:val="en-US"/>
        </w:rPr>
        <w:t xml:space="preserve">Furthermore, </w:t>
      </w:r>
      <w:r>
        <w:rPr>
          <w:spacing w:val="-4"/>
          <w:szCs w:val="28"/>
          <w:lang w:val="en-US"/>
        </w:rPr>
        <w:t xml:space="preserve">the </w:t>
      </w:r>
      <w:r w:rsidRPr="00C56322">
        <w:rPr>
          <w:spacing w:val="-4"/>
          <w:szCs w:val="28"/>
          <w:lang w:val="en-US"/>
        </w:rPr>
        <w:t xml:space="preserve">draft new Recommendation ITU-R M.[BSMS700] does not provide any additional type of information on </w:t>
      </w:r>
      <w:r>
        <w:rPr>
          <w:spacing w:val="-4"/>
          <w:szCs w:val="28"/>
          <w:lang w:val="en-US"/>
        </w:rPr>
        <w:t>unwanted emissions</w:t>
      </w:r>
      <w:r w:rsidRPr="00C56322">
        <w:rPr>
          <w:spacing w:val="-4"/>
          <w:szCs w:val="28"/>
          <w:lang w:val="en-US"/>
        </w:rPr>
        <w:t xml:space="preserve"> </w:t>
      </w:r>
      <w:r>
        <w:rPr>
          <w:spacing w:val="-4"/>
          <w:szCs w:val="28"/>
          <w:lang w:val="en-US"/>
        </w:rPr>
        <w:t>comparing</w:t>
      </w:r>
      <w:r w:rsidRPr="00C56322">
        <w:rPr>
          <w:spacing w:val="-4"/>
          <w:szCs w:val="28"/>
          <w:lang w:val="en-US"/>
        </w:rPr>
        <w:t xml:space="preserve"> </w:t>
      </w:r>
      <w:r>
        <w:rPr>
          <w:spacing w:val="-4"/>
          <w:szCs w:val="28"/>
          <w:lang w:val="en-US"/>
        </w:rPr>
        <w:t xml:space="preserve">with </w:t>
      </w:r>
      <w:r w:rsidRPr="00C56322">
        <w:rPr>
          <w:spacing w:val="-4"/>
          <w:szCs w:val="28"/>
          <w:lang w:val="en-US"/>
        </w:rPr>
        <w:t>Recommendation ITU-R M.2071 on generic unwanted emission characteristics of mobile stations using the terrestrial radio interfaces of IMT-Advanced. Moreover</w:t>
      </w:r>
      <w:r>
        <w:rPr>
          <w:spacing w:val="-4"/>
          <w:szCs w:val="28"/>
          <w:lang w:val="en-US"/>
        </w:rPr>
        <w:t>,</w:t>
      </w:r>
      <w:r w:rsidRPr="00C56322">
        <w:rPr>
          <w:spacing w:val="-4"/>
          <w:szCs w:val="28"/>
          <w:lang w:val="en-US"/>
        </w:rPr>
        <w:t xml:space="preserve"> Recommendation ITU-R M.2071 is </w:t>
      </w:r>
      <w:r>
        <w:rPr>
          <w:spacing w:val="-4"/>
          <w:szCs w:val="28"/>
          <w:lang w:val="en-US"/>
        </w:rPr>
        <w:t xml:space="preserve">being </w:t>
      </w:r>
      <w:r w:rsidRPr="00C56322">
        <w:rPr>
          <w:spacing w:val="-4"/>
          <w:szCs w:val="28"/>
          <w:lang w:val="en-US"/>
        </w:rPr>
        <w:t>developed in more detailed and constructive manner involving consultation with relevant standardization organizations. Having two ITU-R Recommendations providing guidance on the same issues may lead to duplication and may create inconsistencies between them in the future.</w:t>
      </w:r>
    </w:p>
    <w:p w:rsidR="002D1467" w:rsidRDefault="002D1467" w:rsidP="00B32E48">
      <w:pPr>
        <w:rPr>
          <w:spacing w:val="-4"/>
          <w:szCs w:val="28"/>
          <w:lang w:val="en-US"/>
        </w:rPr>
      </w:pPr>
      <w:r>
        <w:rPr>
          <w:spacing w:val="-4"/>
          <w:szCs w:val="28"/>
          <w:lang w:val="en-US"/>
        </w:rPr>
        <w:t xml:space="preserve">It is should be noted that the </w:t>
      </w:r>
      <w:r w:rsidRPr="00C56322">
        <w:rPr>
          <w:spacing w:val="-4"/>
          <w:szCs w:val="28"/>
          <w:lang w:val="en-US"/>
        </w:rPr>
        <w:t>draft new Recommendation ITU-R M.[BSMS700]</w:t>
      </w:r>
      <w:r w:rsidR="00B32E48">
        <w:rPr>
          <w:spacing w:val="-4"/>
          <w:szCs w:val="28"/>
          <w:lang w:val="en-US"/>
        </w:rPr>
        <w:t xml:space="preserve"> </w:t>
      </w:r>
      <w:r>
        <w:rPr>
          <w:spacing w:val="-4"/>
          <w:szCs w:val="28"/>
          <w:lang w:val="en-US"/>
        </w:rPr>
        <w:t xml:space="preserve">that has significant number of not-resolved technical issues and shouldn’t be even considered by RA-15 in accordance with Resolution ITU-R 1-6. As WP 5D or SG 5 has no mandate to develop ITU-R Recommendations or Reports in relation to WRC-15 AI 1.2 the consideration of the </w:t>
      </w:r>
      <w:r w:rsidRPr="00C56322">
        <w:rPr>
          <w:spacing w:val="-4"/>
          <w:szCs w:val="28"/>
          <w:lang w:val="en-US"/>
        </w:rPr>
        <w:t xml:space="preserve">draft new Recommendation </w:t>
      </w:r>
      <w:r w:rsidR="00A174FC">
        <w:rPr>
          <w:spacing w:val="-4"/>
          <w:szCs w:val="28"/>
          <w:lang w:val="en-US"/>
        </w:rPr>
        <w:br/>
      </w:r>
      <w:r w:rsidRPr="00C56322">
        <w:rPr>
          <w:spacing w:val="-4"/>
          <w:szCs w:val="28"/>
          <w:lang w:val="en-US"/>
        </w:rPr>
        <w:t>ITU-R M.[BSMS700]</w:t>
      </w:r>
      <w:r>
        <w:rPr>
          <w:spacing w:val="-4"/>
          <w:szCs w:val="28"/>
          <w:lang w:val="en-US"/>
        </w:rPr>
        <w:t xml:space="preserve"> is subject to §</w:t>
      </w:r>
      <w:r w:rsidRPr="0022714F">
        <w:rPr>
          <w:spacing w:val="-4"/>
          <w:szCs w:val="28"/>
          <w:lang w:val="en-US"/>
        </w:rPr>
        <w:t>10.2.1.2</w:t>
      </w:r>
      <w:r>
        <w:rPr>
          <w:spacing w:val="-4"/>
          <w:szCs w:val="28"/>
          <w:lang w:val="en-US"/>
        </w:rPr>
        <w:t xml:space="preserve"> b) of Resolution ITU-R 1-6. In accordance with this paragraph the </w:t>
      </w:r>
      <w:r w:rsidRPr="00C56322">
        <w:rPr>
          <w:spacing w:val="-4"/>
          <w:szCs w:val="28"/>
          <w:lang w:val="en-US"/>
        </w:rPr>
        <w:t>draft new Recommendation ITU-R M.[BSMS700]</w:t>
      </w:r>
      <w:r>
        <w:rPr>
          <w:spacing w:val="-4"/>
          <w:szCs w:val="28"/>
          <w:lang w:val="en-US"/>
        </w:rPr>
        <w:t xml:space="preserve"> could be sent for the consid</w:t>
      </w:r>
      <w:r w:rsidR="00F17381">
        <w:rPr>
          <w:spacing w:val="-4"/>
          <w:szCs w:val="28"/>
          <w:lang w:val="en-US"/>
        </w:rPr>
        <w:t xml:space="preserve">eration of </w:t>
      </w:r>
      <w:r>
        <w:rPr>
          <w:spacing w:val="-4"/>
          <w:szCs w:val="28"/>
          <w:lang w:val="en-US"/>
        </w:rPr>
        <w:t>RA-15 only “</w:t>
      </w:r>
      <w:r w:rsidRPr="0022714F">
        <w:rPr>
          <w:spacing w:val="-4"/>
          <w:szCs w:val="28"/>
        </w:rPr>
        <w:t>with sufficient evidence reached by consensus that the technical objection has already been adequately addressed</w:t>
      </w:r>
      <w:r>
        <w:rPr>
          <w:spacing w:val="-4"/>
          <w:szCs w:val="28"/>
          <w:lang w:val="en-US"/>
        </w:rPr>
        <w:t xml:space="preserve">”, which hasn’t been done by WP 5D or SG 5 at all. </w:t>
      </w:r>
    </w:p>
    <w:p w:rsidR="00A174FC" w:rsidRDefault="00A174FC">
      <w:pPr>
        <w:jc w:val="center"/>
      </w:pPr>
      <w:r>
        <w:t>______________</w:t>
      </w:r>
    </w:p>
    <w:sectPr w:rsidR="00A174FC" w:rsidSect="00030D30">
      <w:headerReference w:type="default" r:id="rId106"/>
      <w:footerReference w:type="default" r:id="rId107"/>
      <w:footerReference w:type="first" r:id="rId108"/>
      <w:pgSz w:w="11907" w:h="16834"/>
      <w:pgMar w:top="1418" w:right="1134" w:bottom="1276"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BA0" w:rsidRDefault="00272BA0">
      <w:r>
        <w:separator/>
      </w:r>
    </w:p>
  </w:endnote>
  <w:endnote w:type="continuationSeparator" w:id="0">
    <w:p w:rsidR="00272BA0" w:rsidRDefault="00272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54" w:rsidRPr="00234F47" w:rsidRDefault="00786654" w:rsidP="00061211">
    <w:pPr>
      <w:pStyle w:val="Footer"/>
      <w:rPr>
        <w:lang w:val="de-CH"/>
      </w:rPr>
    </w:pPr>
    <w:r>
      <w:fldChar w:fldCharType="begin"/>
    </w:r>
    <w:r w:rsidRPr="00234F47">
      <w:rPr>
        <w:lang w:val="de-CH"/>
      </w:rPr>
      <w:instrText xml:space="preserve"> FILENAME \p  \* MERGEFORMAT </w:instrText>
    </w:r>
    <w:r>
      <w:fldChar w:fldCharType="separate"/>
    </w:r>
    <w:r w:rsidRPr="00234F47">
      <w:rPr>
        <w:lang w:val="de-CH"/>
      </w:rPr>
      <w:t>M:\BRSGD\TEXT2015\SG05\200\270e .docx</w:t>
    </w:r>
    <w:r>
      <w:fldChar w:fldCharType="end"/>
    </w:r>
    <w:r w:rsidRPr="00234F47">
      <w:rPr>
        <w:lang w:val="de-CH"/>
      </w:rPr>
      <w:tab/>
    </w:r>
    <w:r>
      <w:fldChar w:fldCharType="begin"/>
    </w:r>
    <w:r>
      <w:instrText xml:space="preserve"> SAVEDATE \@ DD.MM.YY </w:instrText>
    </w:r>
    <w:r>
      <w:fldChar w:fldCharType="separate"/>
    </w:r>
    <w:r w:rsidR="00BF4A5F">
      <w:t>21.09.15</w:t>
    </w:r>
    <w:r>
      <w:fldChar w:fldCharType="end"/>
    </w:r>
    <w:r w:rsidRPr="00234F47">
      <w:rPr>
        <w:lang w:val="de-CH"/>
      </w:rPr>
      <w:tab/>
    </w:r>
    <w:r>
      <w:fldChar w:fldCharType="begin"/>
    </w:r>
    <w:r>
      <w:instrText xml:space="preserve"> PRINTDATE \@ DD.MM.YY </w:instrText>
    </w:r>
    <w:r>
      <w:fldChar w:fldCharType="separate"/>
    </w:r>
    <w:r>
      <w:t>06.08.15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54" w:rsidRPr="00234F47" w:rsidRDefault="00786654">
    <w:pPr>
      <w:pStyle w:val="Footer"/>
      <w:rPr>
        <w:lang w:val="de-CH"/>
      </w:rPr>
    </w:pPr>
    <w:r>
      <w:fldChar w:fldCharType="begin"/>
    </w:r>
    <w:r w:rsidRPr="00234F47">
      <w:rPr>
        <w:lang w:val="de-CH"/>
      </w:rPr>
      <w:instrText xml:space="preserve"> FILENAME \p  \* MERGEFORMAT </w:instrText>
    </w:r>
    <w:r>
      <w:fldChar w:fldCharType="separate"/>
    </w:r>
    <w:r w:rsidRPr="00234F47">
      <w:rPr>
        <w:lang w:val="de-CH"/>
      </w:rPr>
      <w:t>M:\BRSGD\TEXT2015\SG05\200\270e .docx</w:t>
    </w:r>
    <w:r>
      <w:fldChar w:fldCharType="end"/>
    </w:r>
    <w:r w:rsidRPr="00234F47">
      <w:rPr>
        <w:lang w:val="de-CH"/>
      </w:rPr>
      <w:tab/>
    </w:r>
    <w:r>
      <w:fldChar w:fldCharType="begin"/>
    </w:r>
    <w:r>
      <w:instrText xml:space="preserve"> SAVEDATE \@ DD.MM.YY </w:instrText>
    </w:r>
    <w:r>
      <w:fldChar w:fldCharType="separate"/>
    </w:r>
    <w:r w:rsidR="00BF4A5F">
      <w:t>21.09.15</w:t>
    </w:r>
    <w:r>
      <w:fldChar w:fldCharType="end"/>
    </w:r>
    <w:r w:rsidRPr="00234F47">
      <w:rPr>
        <w:lang w:val="de-CH"/>
      </w:rPr>
      <w:tab/>
    </w:r>
    <w:r>
      <w:fldChar w:fldCharType="begin"/>
    </w:r>
    <w:r>
      <w:instrText xml:space="preserve"> PRINTDATE \@ DD.MM.YY </w:instrText>
    </w:r>
    <w:r>
      <w:fldChar w:fldCharType="separate"/>
    </w:r>
    <w:r>
      <w:t>06.08.15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BA0" w:rsidRDefault="00272BA0">
      <w:r>
        <w:t>____________________</w:t>
      </w:r>
    </w:p>
  </w:footnote>
  <w:footnote w:type="continuationSeparator" w:id="0">
    <w:p w:rsidR="00272BA0" w:rsidRDefault="00272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54" w:rsidRDefault="00786654"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BF4A5F">
      <w:rPr>
        <w:rStyle w:val="PageNumber"/>
        <w:noProof/>
      </w:rPr>
      <w:t>3</w:t>
    </w:r>
    <w:r>
      <w:rPr>
        <w:rStyle w:val="PageNumber"/>
      </w:rPr>
      <w:fldChar w:fldCharType="end"/>
    </w:r>
    <w:r>
      <w:rPr>
        <w:rStyle w:val="PageNumber"/>
      </w:rPr>
      <w:t xml:space="preserve"> -</w:t>
    </w:r>
  </w:p>
  <w:p w:rsidR="00786654" w:rsidRDefault="00786654" w:rsidP="0057172E">
    <w:pPr>
      <w:pStyle w:val="Header"/>
      <w:rPr>
        <w:lang w:val="en-US"/>
      </w:rPr>
    </w:pPr>
    <w:r>
      <w:rPr>
        <w:lang w:val="en-US"/>
      </w:rPr>
      <w:t>5/270-E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B2D"/>
    <w:multiLevelType w:val="hybridMultilevel"/>
    <w:tmpl w:val="B5921E2E"/>
    <w:lvl w:ilvl="0" w:tplc="04090001">
      <w:start w:val="1"/>
      <w:numFmt w:val="bullet"/>
      <w:lvlText w:val=""/>
      <w:lvlJc w:val="left"/>
      <w:pPr>
        <w:ind w:left="2310" w:hanging="360"/>
      </w:pPr>
      <w:rPr>
        <w:rFonts w:ascii="Symbol" w:hAnsi="Symbol" w:hint="default"/>
      </w:rPr>
    </w:lvl>
    <w:lvl w:ilvl="1" w:tplc="04090003">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 w15:restartNumberingAfterBreak="0">
    <w:nsid w:val="037255C8"/>
    <w:multiLevelType w:val="hybridMultilevel"/>
    <w:tmpl w:val="61B2639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 w15:restartNumberingAfterBreak="0">
    <w:nsid w:val="04C76441"/>
    <w:multiLevelType w:val="hybridMultilevel"/>
    <w:tmpl w:val="29CAB182"/>
    <w:lvl w:ilvl="0" w:tplc="AAAE51D0">
      <w:start w:val="1"/>
      <w:numFmt w:val="upp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BE576C3"/>
    <w:multiLevelType w:val="hybridMultilevel"/>
    <w:tmpl w:val="DAC0B248"/>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4" w15:restartNumberingAfterBreak="0">
    <w:nsid w:val="0F682AAA"/>
    <w:multiLevelType w:val="hybridMultilevel"/>
    <w:tmpl w:val="13DAF24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B403A6"/>
    <w:multiLevelType w:val="hybridMultilevel"/>
    <w:tmpl w:val="4EEC0CE2"/>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6" w15:restartNumberingAfterBreak="0">
    <w:nsid w:val="1FAF2D78"/>
    <w:multiLevelType w:val="hybridMultilevel"/>
    <w:tmpl w:val="255A5F90"/>
    <w:lvl w:ilvl="0" w:tplc="A81A9F1A">
      <w:start w:val="6"/>
      <w:numFmt w:val="bullet"/>
      <w:lvlText w:val="-"/>
      <w:lvlJc w:val="left"/>
      <w:pPr>
        <w:tabs>
          <w:tab w:val="num" w:pos="720"/>
        </w:tabs>
        <w:ind w:left="7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F019B4"/>
    <w:multiLevelType w:val="hybridMultilevel"/>
    <w:tmpl w:val="8C0E957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FA3E0E"/>
    <w:multiLevelType w:val="hybridMultilevel"/>
    <w:tmpl w:val="9E1031E2"/>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9" w15:restartNumberingAfterBreak="0">
    <w:nsid w:val="23413D3C"/>
    <w:multiLevelType w:val="hybridMultilevel"/>
    <w:tmpl w:val="E172587E"/>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0" w15:restartNumberingAfterBreak="0">
    <w:nsid w:val="24E63DD2"/>
    <w:multiLevelType w:val="multilevel"/>
    <w:tmpl w:val="DADE24B8"/>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63F0395"/>
    <w:multiLevelType w:val="hybridMultilevel"/>
    <w:tmpl w:val="5240BA38"/>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2" w15:restartNumberingAfterBreak="0">
    <w:nsid w:val="27B1591F"/>
    <w:multiLevelType w:val="hybridMultilevel"/>
    <w:tmpl w:val="728C01DA"/>
    <w:lvl w:ilvl="0" w:tplc="04090001">
      <w:start w:val="1"/>
      <w:numFmt w:val="bullet"/>
      <w:lvlText w:val=""/>
      <w:lvlJc w:val="left"/>
      <w:pPr>
        <w:ind w:left="1948" w:hanging="360"/>
      </w:pPr>
      <w:rPr>
        <w:rFonts w:ascii="Symbol" w:hAnsi="Symbol" w:hint="default"/>
      </w:rPr>
    </w:lvl>
    <w:lvl w:ilvl="1" w:tplc="04090003" w:tentative="1">
      <w:start w:val="1"/>
      <w:numFmt w:val="bullet"/>
      <w:lvlText w:val="o"/>
      <w:lvlJc w:val="left"/>
      <w:pPr>
        <w:ind w:left="2668" w:hanging="360"/>
      </w:pPr>
      <w:rPr>
        <w:rFonts w:ascii="Courier New" w:hAnsi="Courier New" w:cs="Courier New" w:hint="default"/>
      </w:rPr>
    </w:lvl>
    <w:lvl w:ilvl="2" w:tplc="04090005" w:tentative="1">
      <w:start w:val="1"/>
      <w:numFmt w:val="bullet"/>
      <w:lvlText w:val=""/>
      <w:lvlJc w:val="left"/>
      <w:pPr>
        <w:ind w:left="3388" w:hanging="360"/>
      </w:pPr>
      <w:rPr>
        <w:rFonts w:ascii="Wingdings" w:hAnsi="Wingdings" w:hint="default"/>
      </w:rPr>
    </w:lvl>
    <w:lvl w:ilvl="3" w:tplc="04090001" w:tentative="1">
      <w:start w:val="1"/>
      <w:numFmt w:val="bullet"/>
      <w:lvlText w:val=""/>
      <w:lvlJc w:val="left"/>
      <w:pPr>
        <w:ind w:left="4108" w:hanging="360"/>
      </w:pPr>
      <w:rPr>
        <w:rFonts w:ascii="Symbol" w:hAnsi="Symbol" w:hint="default"/>
      </w:rPr>
    </w:lvl>
    <w:lvl w:ilvl="4" w:tplc="04090003" w:tentative="1">
      <w:start w:val="1"/>
      <w:numFmt w:val="bullet"/>
      <w:lvlText w:val="o"/>
      <w:lvlJc w:val="left"/>
      <w:pPr>
        <w:ind w:left="4828" w:hanging="360"/>
      </w:pPr>
      <w:rPr>
        <w:rFonts w:ascii="Courier New" w:hAnsi="Courier New" w:cs="Courier New" w:hint="default"/>
      </w:rPr>
    </w:lvl>
    <w:lvl w:ilvl="5" w:tplc="04090005" w:tentative="1">
      <w:start w:val="1"/>
      <w:numFmt w:val="bullet"/>
      <w:lvlText w:val=""/>
      <w:lvlJc w:val="left"/>
      <w:pPr>
        <w:ind w:left="5548" w:hanging="360"/>
      </w:pPr>
      <w:rPr>
        <w:rFonts w:ascii="Wingdings" w:hAnsi="Wingdings" w:hint="default"/>
      </w:rPr>
    </w:lvl>
    <w:lvl w:ilvl="6" w:tplc="04090001" w:tentative="1">
      <w:start w:val="1"/>
      <w:numFmt w:val="bullet"/>
      <w:lvlText w:val=""/>
      <w:lvlJc w:val="left"/>
      <w:pPr>
        <w:ind w:left="6268" w:hanging="360"/>
      </w:pPr>
      <w:rPr>
        <w:rFonts w:ascii="Symbol" w:hAnsi="Symbol" w:hint="default"/>
      </w:rPr>
    </w:lvl>
    <w:lvl w:ilvl="7" w:tplc="04090003" w:tentative="1">
      <w:start w:val="1"/>
      <w:numFmt w:val="bullet"/>
      <w:lvlText w:val="o"/>
      <w:lvlJc w:val="left"/>
      <w:pPr>
        <w:ind w:left="6988" w:hanging="360"/>
      </w:pPr>
      <w:rPr>
        <w:rFonts w:ascii="Courier New" w:hAnsi="Courier New" w:cs="Courier New" w:hint="default"/>
      </w:rPr>
    </w:lvl>
    <w:lvl w:ilvl="8" w:tplc="04090005" w:tentative="1">
      <w:start w:val="1"/>
      <w:numFmt w:val="bullet"/>
      <w:lvlText w:val=""/>
      <w:lvlJc w:val="left"/>
      <w:pPr>
        <w:ind w:left="7708" w:hanging="360"/>
      </w:pPr>
      <w:rPr>
        <w:rFonts w:ascii="Wingdings" w:hAnsi="Wingdings" w:hint="default"/>
      </w:rPr>
    </w:lvl>
  </w:abstractNum>
  <w:abstractNum w:abstractNumId="13" w15:restartNumberingAfterBreak="0">
    <w:nsid w:val="29A849A7"/>
    <w:multiLevelType w:val="hybridMultilevel"/>
    <w:tmpl w:val="B3987E76"/>
    <w:lvl w:ilvl="0" w:tplc="54523E04">
      <w:start w:val="1"/>
      <w:numFmt w:val="decimal"/>
      <w:lvlText w:val="%1"/>
      <w:lvlJc w:val="left"/>
      <w:pPr>
        <w:ind w:left="1155" w:hanging="79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34CC"/>
    <w:multiLevelType w:val="hybridMultilevel"/>
    <w:tmpl w:val="8E502A54"/>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5" w15:restartNumberingAfterBreak="0">
    <w:nsid w:val="2AE66482"/>
    <w:multiLevelType w:val="hybridMultilevel"/>
    <w:tmpl w:val="38741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816048"/>
    <w:multiLevelType w:val="hybridMultilevel"/>
    <w:tmpl w:val="39FAADD8"/>
    <w:lvl w:ilvl="0" w:tplc="04090001">
      <w:start w:val="1"/>
      <w:numFmt w:val="bullet"/>
      <w:lvlText w:val=""/>
      <w:lvlJc w:val="left"/>
      <w:pPr>
        <w:ind w:left="1948" w:hanging="360"/>
      </w:pPr>
      <w:rPr>
        <w:rFonts w:ascii="Symbol" w:hAnsi="Symbol" w:hint="default"/>
      </w:rPr>
    </w:lvl>
    <w:lvl w:ilvl="1" w:tplc="04090003" w:tentative="1">
      <w:start w:val="1"/>
      <w:numFmt w:val="bullet"/>
      <w:lvlText w:val="o"/>
      <w:lvlJc w:val="left"/>
      <w:pPr>
        <w:ind w:left="2668" w:hanging="360"/>
      </w:pPr>
      <w:rPr>
        <w:rFonts w:ascii="Courier New" w:hAnsi="Courier New" w:cs="Courier New" w:hint="default"/>
      </w:rPr>
    </w:lvl>
    <w:lvl w:ilvl="2" w:tplc="04090005" w:tentative="1">
      <w:start w:val="1"/>
      <w:numFmt w:val="bullet"/>
      <w:lvlText w:val=""/>
      <w:lvlJc w:val="left"/>
      <w:pPr>
        <w:ind w:left="3388" w:hanging="360"/>
      </w:pPr>
      <w:rPr>
        <w:rFonts w:ascii="Wingdings" w:hAnsi="Wingdings" w:hint="default"/>
      </w:rPr>
    </w:lvl>
    <w:lvl w:ilvl="3" w:tplc="04090001" w:tentative="1">
      <w:start w:val="1"/>
      <w:numFmt w:val="bullet"/>
      <w:lvlText w:val=""/>
      <w:lvlJc w:val="left"/>
      <w:pPr>
        <w:ind w:left="4108" w:hanging="360"/>
      </w:pPr>
      <w:rPr>
        <w:rFonts w:ascii="Symbol" w:hAnsi="Symbol" w:hint="default"/>
      </w:rPr>
    </w:lvl>
    <w:lvl w:ilvl="4" w:tplc="04090003" w:tentative="1">
      <w:start w:val="1"/>
      <w:numFmt w:val="bullet"/>
      <w:lvlText w:val="o"/>
      <w:lvlJc w:val="left"/>
      <w:pPr>
        <w:ind w:left="4828" w:hanging="360"/>
      </w:pPr>
      <w:rPr>
        <w:rFonts w:ascii="Courier New" w:hAnsi="Courier New" w:cs="Courier New" w:hint="default"/>
      </w:rPr>
    </w:lvl>
    <w:lvl w:ilvl="5" w:tplc="04090005" w:tentative="1">
      <w:start w:val="1"/>
      <w:numFmt w:val="bullet"/>
      <w:lvlText w:val=""/>
      <w:lvlJc w:val="left"/>
      <w:pPr>
        <w:ind w:left="5548" w:hanging="360"/>
      </w:pPr>
      <w:rPr>
        <w:rFonts w:ascii="Wingdings" w:hAnsi="Wingdings" w:hint="default"/>
      </w:rPr>
    </w:lvl>
    <w:lvl w:ilvl="6" w:tplc="04090001" w:tentative="1">
      <w:start w:val="1"/>
      <w:numFmt w:val="bullet"/>
      <w:lvlText w:val=""/>
      <w:lvlJc w:val="left"/>
      <w:pPr>
        <w:ind w:left="6268" w:hanging="360"/>
      </w:pPr>
      <w:rPr>
        <w:rFonts w:ascii="Symbol" w:hAnsi="Symbol" w:hint="default"/>
      </w:rPr>
    </w:lvl>
    <w:lvl w:ilvl="7" w:tplc="04090003" w:tentative="1">
      <w:start w:val="1"/>
      <w:numFmt w:val="bullet"/>
      <w:lvlText w:val="o"/>
      <w:lvlJc w:val="left"/>
      <w:pPr>
        <w:ind w:left="6988" w:hanging="360"/>
      </w:pPr>
      <w:rPr>
        <w:rFonts w:ascii="Courier New" w:hAnsi="Courier New" w:cs="Courier New" w:hint="default"/>
      </w:rPr>
    </w:lvl>
    <w:lvl w:ilvl="8" w:tplc="04090005" w:tentative="1">
      <w:start w:val="1"/>
      <w:numFmt w:val="bullet"/>
      <w:lvlText w:val=""/>
      <w:lvlJc w:val="left"/>
      <w:pPr>
        <w:ind w:left="7708" w:hanging="360"/>
      </w:pPr>
      <w:rPr>
        <w:rFonts w:ascii="Wingdings" w:hAnsi="Wingdings" w:hint="default"/>
      </w:rPr>
    </w:lvl>
  </w:abstractNum>
  <w:abstractNum w:abstractNumId="17" w15:restartNumberingAfterBreak="0">
    <w:nsid w:val="2DA668DA"/>
    <w:multiLevelType w:val="hybridMultilevel"/>
    <w:tmpl w:val="8C60B7DA"/>
    <w:lvl w:ilvl="0" w:tplc="6D3E5D3E">
      <w:start w:val="5"/>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DB65A9D"/>
    <w:multiLevelType w:val="hybridMultilevel"/>
    <w:tmpl w:val="73E22B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CA585F"/>
    <w:multiLevelType w:val="hybridMultilevel"/>
    <w:tmpl w:val="02ACE448"/>
    <w:lvl w:ilvl="0" w:tplc="3D16F3F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3905519"/>
    <w:multiLevelType w:val="multilevel"/>
    <w:tmpl w:val="B488619C"/>
    <w:lvl w:ilvl="0">
      <w:start w:val="6"/>
      <w:numFmt w:val="decimal"/>
      <w:lvlText w:val="%1"/>
      <w:lvlJc w:val="left"/>
      <w:pPr>
        <w:tabs>
          <w:tab w:val="num" w:pos="795"/>
        </w:tabs>
        <w:ind w:left="795" w:hanging="795"/>
      </w:pPr>
      <w:rPr>
        <w:rFonts w:hint="default"/>
      </w:rPr>
    </w:lvl>
    <w:lvl w:ilvl="1">
      <w:start w:val="2"/>
      <w:numFmt w:val="decimal"/>
      <w:lvlText w:val="%1.%2"/>
      <w:lvlJc w:val="left"/>
      <w:pPr>
        <w:tabs>
          <w:tab w:val="num" w:pos="795"/>
        </w:tabs>
        <w:ind w:left="795" w:hanging="795"/>
      </w:pPr>
      <w:rPr>
        <w:rFonts w:hint="default"/>
      </w:rPr>
    </w:lvl>
    <w:lvl w:ilvl="2">
      <w:start w:val="2"/>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471836"/>
    <w:multiLevelType w:val="multilevel"/>
    <w:tmpl w:val="E55A5664"/>
    <w:lvl w:ilvl="0">
      <w:start w:val="6"/>
      <w:numFmt w:val="decimal"/>
      <w:lvlText w:val="%1"/>
      <w:lvlJc w:val="left"/>
      <w:pPr>
        <w:tabs>
          <w:tab w:val="num" w:pos="795"/>
        </w:tabs>
        <w:ind w:left="795" w:hanging="795"/>
      </w:pPr>
      <w:rPr>
        <w:rFonts w:hint="default"/>
      </w:rPr>
    </w:lvl>
    <w:lvl w:ilvl="1">
      <w:start w:val="3"/>
      <w:numFmt w:val="decimal"/>
      <w:lvlText w:val="%1.%2"/>
      <w:lvlJc w:val="left"/>
      <w:pPr>
        <w:tabs>
          <w:tab w:val="num" w:pos="795"/>
        </w:tabs>
        <w:ind w:left="795" w:hanging="795"/>
      </w:pPr>
      <w:rPr>
        <w:rFonts w:hint="default"/>
      </w:rPr>
    </w:lvl>
    <w:lvl w:ilvl="2">
      <w:start w:val="4"/>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7D63BE4"/>
    <w:multiLevelType w:val="hybridMultilevel"/>
    <w:tmpl w:val="CD3ADD28"/>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3" w15:restartNumberingAfterBreak="0">
    <w:nsid w:val="39537626"/>
    <w:multiLevelType w:val="hybridMultilevel"/>
    <w:tmpl w:val="D1D8C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2D75DA"/>
    <w:multiLevelType w:val="hybridMultilevel"/>
    <w:tmpl w:val="F78EC424"/>
    <w:lvl w:ilvl="0" w:tplc="04090001">
      <w:start w:val="1"/>
      <w:numFmt w:val="bullet"/>
      <w:lvlText w:val=""/>
      <w:lvlJc w:val="left"/>
      <w:pPr>
        <w:ind w:left="1948" w:hanging="360"/>
      </w:pPr>
      <w:rPr>
        <w:rFonts w:ascii="Symbol" w:hAnsi="Symbol" w:hint="default"/>
      </w:rPr>
    </w:lvl>
    <w:lvl w:ilvl="1" w:tplc="04090003" w:tentative="1">
      <w:start w:val="1"/>
      <w:numFmt w:val="bullet"/>
      <w:lvlText w:val="o"/>
      <w:lvlJc w:val="left"/>
      <w:pPr>
        <w:ind w:left="2668" w:hanging="360"/>
      </w:pPr>
      <w:rPr>
        <w:rFonts w:ascii="Courier New" w:hAnsi="Courier New" w:cs="Courier New" w:hint="default"/>
      </w:rPr>
    </w:lvl>
    <w:lvl w:ilvl="2" w:tplc="04090005" w:tentative="1">
      <w:start w:val="1"/>
      <w:numFmt w:val="bullet"/>
      <w:lvlText w:val=""/>
      <w:lvlJc w:val="left"/>
      <w:pPr>
        <w:ind w:left="3388" w:hanging="360"/>
      </w:pPr>
      <w:rPr>
        <w:rFonts w:ascii="Wingdings" w:hAnsi="Wingdings" w:hint="default"/>
      </w:rPr>
    </w:lvl>
    <w:lvl w:ilvl="3" w:tplc="04090001" w:tentative="1">
      <w:start w:val="1"/>
      <w:numFmt w:val="bullet"/>
      <w:lvlText w:val=""/>
      <w:lvlJc w:val="left"/>
      <w:pPr>
        <w:ind w:left="4108" w:hanging="360"/>
      </w:pPr>
      <w:rPr>
        <w:rFonts w:ascii="Symbol" w:hAnsi="Symbol" w:hint="default"/>
      </w:rPr>
    </w:lvl>
    <w:lvl w:ilvl="4" w:tplc="04090003" w:tentative="1">
      <w:start w:val="1"/>
      <w:numFmt w:val="bullet"/>
      <w:lvlText w:val="o"/>
      <w:lvlJc w:val="left"/>
      <w:pPr>
        <w:ind w:left="4828" w:hanging="360"/>
      </w:pPr>
      <w:rPr>
        <w:rFonts w:ascii="Courier New" w:hAnsi="Courier New" w:cs="Courier New" w:hint="default"/>
      </w:rPr>
    </w:lvl>
    <w:lvl w:ilvl="5" w:tplc="04090005" w:tentative="1">
      <w:start w:val="1"/>
      <w:numFmt w:val="bullet"/>
      <w:lvlText w:val=""/>
      <w:lvlJc w:val="left"/>
      <w:pPr>
        <w:ind w:left="5548" w:hanging="360"/>
      </w:pPr>
      <w:rPr>
        <w:rFonts w:ascii="Wingdings" w:hAnsi="Wingdings" w:hint="default"/>
      </w:rPr>
    </w:lvl>
    <w:lvl w:ilvl="6" w:tplc="04090001" w:tentative="1">
      <w:start w:val="1"/>
      <w:numFmt w:val="bullet"/>
      <w:lvlText w:val=""/>
      <w:lvlJc w:val="left"/>
      <w:pPr>
        <w:ind w:left="6268" w:hanging="360"/>
      </w:pPr>
      <w:rPr>
        <w:rFonts w:ascii="Symbol" w:hAnsi="Symbol" w:hint="default"/>
      </w:rPr>
    </w:lvl>
    <w:lvl w:ilvl="7" w:tplc="04090003" w:tentative="1">
      <w:start w:val="1"/>
      <w:numFmt w:val="bullet"/>
      <w:lvlText w:val="o"/>
      <w:lvlJc w:val="left"/>
      <w:pPr>
        <w:ind w:left="6988" w:hanging="360"/>
      </w:pPr>
      <w:rPr>
        <w:rFonts w:ascii="Courier New" w:hAnsi="Courier New" w:cs="Courier New" w:hint="default"/>
      </w:rPr>
    </w:lvl>
    <w:lvl w:ilvl="8" w:tplc="04090005" w:tentative="1">
      <w:start w:val="1"/>
      <w:numFmt w:val="bullet"/>
      <w:lvlText w:val=""/>
      <w:lvlJc w:val="left"/>
      <w:pPr>
        <w:ind w:left="7708" w:hanging="360"/>
      </w:pPr>
      <w:rPr>
        <w:rFonts w:ascii="Wingdings" w:hAnsi="Wingdings" w:hint="default"/>
      </w:rPr>
    </w:lvl>
  </w:abstractNum>
  <w:abstractNum w:abstractNumId="25" w15:restartNumberingAfterBreak="0">
    <w:nsid w:val="3EEE62B6"/>
    <w:multiLevelType w:val="multilevel"/>
    <w:tmpl w:val="55F40004"/>
    <w:lvl w:ilvl="0">
      <w:start w:val="6"/>
      <w:numFmt w:val="decimal"/>
      <w:lvlText w:val="%1"/>
      <w:lvlJc w:val="left"/>
      <w:pPr>
        <w:tabs>
          <w:tab w:val="num" w:pos="1590"/>
        </w:tabs>
        <w:ind w:left="1590" w:hanging="1590"/>
      </w:pPr>
      <w:rPr>
        <w:rFonts w:hint="default"/>
        <w:b/>
      </w:rPr>
    </w:lvl>
    <w:lvl w:ilvl="1">
      <w:start w:val="1"/>
      <w:numFmt w:val="decimal"/>
      <w:lvlText w:val="%1.%2"/>
      <w:lvlJc w:val="left"/>
      <w:pPr>
        <w:tabs>
          <w:tab w:val="num" w:pos="1590"/>
        </w:tabs>
        <w:ind w:left="1590" w:hanging="1590"/>
      </w:pPr>
      <w:rPr>
        <w:rFonts w:hint="default"/>
        <w:b/>
      </w:rPr>
    </w:lvl>
    <w:lvl w:ilvl="2">
      <w:start w:val="2"/>
      <w:numFmt w:val="decimal"/>
      <w:lvlText w:val="%1.%2.%3"/>
      <w:lvlJc w:val="left"/>
      <w:pPr>
        <w:tabs>
          <w:tab w:val="num" w:pos="1590"/>
        </w:tabs>
        <w:ind w:left="1590" w:hanging="1590"/>
      </w:pPr>
      <w:rPr>
        <w:rFonts w:hint="default"/>
        <w:b/>
      </w:rPr>
    </w:lvl>
    <w:lvl w:ilvl="3">
      <w:start w:val="1"/>
      <w:numFmt w:val="decimal"/>
      <w:lvlText w:val="%1.%2.%3.%4"/>
      <w:lvlJc w:val="left"/>
      <w:pPr>
        <w:tabs>
          <w:tab w:val="num" w:pos="1590"/>
        </w:tabs>
        <w:ind w:left="1590" w:hanging="1590"/>
      </w:pPr>
      <w:rPr>
        <w:rFonts w:hint="default"/>
        <w:b/>
      </w:rPr>
    </w:lvl>
    <w:lvl w:ilvl="4">
      <w:start w:val="1"/>
      <w:numFmt w:val="decimal"/>
      <w:lvlText w:val="%1.%2.%3.%4.%5"/>
      <w:lvlJc w:val="left"/>
      <w:pPr>
        <w:tabs>
          <w:tab w:val="num" w:pos="1590"/>
        </w:tabs>
        <w:ind w:left="1590" w:hanging="1590"/>
      </w:pPr>
      <w:rPr>
        <w:rFonts w:hint="default"/>
        <w:b/>
      </w:rPr>
    </w:lvl>
    <w:lvl w:ilvl="5">
      <w:start w:val="1"/>
      <w:numFmt w:val="decimal"/>
      <w:lvlText w:val="%1.%2.%3.%4.%5.%6"/>
      <w:lvlJc w:val="left"/>
      <w:pPr>
        <w:tabs>
          <w:tab w:val="num" w:pos="1590"/>
        </w:tabs>
        <w:ind w:left="1590" w:hanging="1590"/>
      </w:pPr>
      <w:rPr>
        <w:rFonts w:hint="default"/>
        <w:b/>
      </w:rPr>
    </w:lvl>
    <w:lvl w:ilvl="6">
      <w:start w:val="1"/>
      <w:numFmt w:val="decimal"/>
      <w:lvlText w:val="%1.%2.%3.%4.%5.%6.%7"/>
      <w:lvlJc w:val="left"/>
      <w:pPr>
        <w:tabs>
          <w:tab w:val="num" w:pos="1590"/>
        </w:tabs>
        <w:ind w:left="1590" w:hanging="1590"/>
      </w:pPr>
      <w:rPr>
        <w:rFonts w:hint="default"/>
        <w:b/>
      </w:rPr>
    </w:lvl>
    <w:lvl w:ilvl="7">
      <w:start w:val="1"/>
      <w:numFmt w:val="decimal"/>
      <w:lvlText w:val="%1.%2.%3.%4.%5.%6.%7.%8"/>
      <w:lvlJc w:val="left"/>
      <w:pPr>
        <w:tabs>
          <w:tab w:val="num" w:pos="1590"/>
        </w:tabs>
        <w:ind w:left="1590" w:hanging="159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40B52A76"/>
    <w:multiLevelType w:val="hybridMultilevel"/>
    <w:tmpl w:val="3CF03D34"/>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7" w15:restartNumberingAfterBreak="0">
    <w:nsid w:val="42341035"/>
    <w:multiLevelType w:val="multilevel"/>
    <w:tmpl w:val="FF38BA34"/>
    <w:lvl w:ilvl="0">
      <w:start w:val="5"/>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2877089"/>
    <w:multiLevelType w:val="hybridMultilevel"/>
    <w:tmpl w:val="2E4EC4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3013BF3"/>
    <w:multiLevelType w:val="hybridMultilevel"/>
    <w:tmpl w:val="13CCE9BC"/>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0" w15:restartNumberingAfterBreak="0">
    <w:nsid w:val="4B0E1611"/>
    <w:multiLevelType w:val="hybridMultilevel"/>
    <w:tmpl w:val="7ED8BAC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1" w15:restartNumberingAfterBreak="0">
    <w:nsid w:val="50DC432D"/>
    <w:multiLevelType w:val="hybridMultilevel"/>
    <w:tmpl w:val="964448E2"/>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2" w15:restartNumberingAfterBreak="0">
    <w:nsid w:val="551848E0"/>
    <w:multiLevelType w:val="multilevel"/>
    <w:tmpl w:val="D6D8DADC"/>
    <w:lvl w:ilvl="0">
      <w:start w:val="7"/>
      <w:numFmt w:val="decimal"/>
      <w:lvlText w:val="%1"/>
      <w:lvlJc w:val="left"/>
      <w:pPr>
        <w:tabs>
          <w:tab w:val="num" w:pos="795"/>
        </w:tabs>
        <w:ind w:left="795" w:hanging="795"/>
      </w:pPr>
      <w:rPr>
        <w:rFonts w:hint="default"/>
      </w:rPr>
    </w:lvl>
    <w:lvl w:ilvl="1">
      <w:start w:val="2"/>
      <w:numFmt w:val="decimal"/>
      <w:lvlText w:val="%1.%2"/>
      <w:lvlJc w:val="left"/>
      <w:pPr>
        <w:tabs>
          <w:tab w:val="num" w:pos="795"/>
        </w:tabs>
        <w:ind w:left="795" w:hanging="795"/>
      </w:pPr>
      <w:rPr>
        <w:rFonts w:hint="default"/>
      </w:rPr>
    </w:lvl>
    <w:lvl w:ilvl="2">
      <w:start w:val="2"/>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9C34C95"/>
    <w:multiLevelType w:val="hybridMultilevel"/>
    <w:tmpl w:val="62B64892"/>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34" w15:restartNumberingAfterBreak="0">
    <w:nsid w:val="5B89629B"/>
    <w:multiLevelType w:val="hybridMultilevel"/>
    <w:tmpl w:val="60EA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04F01"/>
    <w:multiLevelType w:val="multilevel"/>
    <w:tmpl w:val="2C3C5BB4"/>
    <w:lvl w:ilvl="0">
      <w:start w:val="5"/>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5EB500EC"/>
    <w:multiLevelType w:val="hybridMultilevel"/>
    <w:tmpl w:val="121E81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02B2475"/>
    <w:multiLevelType w:val="hybridMultilevel"/>
    <w:tmpl w:val="88CC6782"/>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38" w15:restartNumberingAfterBreak="0">
    <w:nsid w:val="602F2986"/>
    <w:multiLevelType w:val="hybridMultilevel"/>
    <w:tmpl w:val="D9C4D392"/>
    <w:lvl w:ilvl="0" w:tplc="11E27610">
      <w:numFmt w:val="bullet"/>
      <w:lvlText w:val="-"/>
      <w:lvlJc w:val="left"/>
      <w:pPr>
        <w:ind w:left="632" w:hanging="360"/>
      </w:pPr>
      <w:rPr>
        <w:rFonts w:ascii="Times New Roman" w:eastAsiaTheme="minorEastAsia" w:hAnsi="Times New Roman" w:cs="Times New Roman" w:hint="default"/>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39" w15:restartNumberingAfterBreak="0">
    <w:nsid w:val="62022DC1"/>
    <w:multiLevelType w:val="hybridMultilevel"/>
    <w:tmpl w:val="F754F414"/>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40" w15:restartNumberingAfterBreak="0">
    <w:nsid w:val="699668C6"/>
    <w:multiLevelType w:val="hybridMultilevel"/>
    <w:tmpl w:val="6C80D5A4"/>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41" w15:restartNumberingAfterBreak="0">
    <w:nsid w:val="74DA0DB6"/>
    <w:multiLevelType w:val="hybridMultilevel"/>
    <w:tmpl w:val="AB2C5A52"/>
    <w:lvl w:ilvl="0" w:tplc="7D7EE9F2">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70B3C7B"/>
    <w:multiLevelType w:val="hybridMultilevel"/>
    <w:tmpl w:val="FB28BEF2"/>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43" w15:restartNumberingAfterBreak="0">
    <w:nsid w:val="7CD269F3"/>
    <w:multiLevelType w:val="hybridMultilevel"/>
    <w:tmpl w:val="B3E4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2"/>
  </w:num>
  <w:num w:numId="3">
    <w:abstractNumId w:val="25"/>
  </w:num>
  <w:num w:numId="4">
    <w:abstractNumId w:val="20"/>
  </w:num>
  <w:num w:numId="5">
    <w:abstractNumId w:val="7"/>
  </w:num>
  <w:num w:numId="6">
    <w:abstractNumId w:val="6"/>
  </w:num>
  <w:num w:numId="7">
    <w:abstractNumId w:val="18"/>
  </w:num>
  <w:num w:numId="8">
    <w:abstractNumId w:val="21"/>
  </w:num>
  <w:num w:numId="9">
    <w:abstractNumId w:val="28"/>
  </w:num>
  <w:num w:numId="10">
    <w:abstractNumId w:val="36"/>
  </w:num>
  <w:num w:numId="11">
    <w:abstractNumId w:val="30"/>
  </w:num>
  <w:num w:numId="12">
    <w:abstractNumId w:val="19"/>
  </w:num>
  <w:num w:numId="13">
    <w:abstractNumId w:val="0"/>
  </w:num>
  <w:num w:numId="14">
    <w:abstractNumId w:val="39"/>
  </w:num>
  <w:num w:numId="15">
    <w:abstractNumId w:val="40"/>
  </w:num>
  <w:num w:numId="16">
    <w:abstractNumId w:val="34"/>
  </w:num>
  <w:num w:numId="17">
    <w:abstractNumId w:val="15"/>
  </w:num>
  <w:num w:numId="18">
    <w:abstractNumId w:val="1"/>
  </w:num>
  <w:num w:numId="19">
    <w:abstractNumId w:val="8"/>
  </w:num>
  <w:num w:numId="20">
    <w:abstractNumId w:val="29"/>
  </w:num>
  <w:num w:numId="21">
    <w:abstractNumId w:val="26"/>
  </w:num>
  <w:num w:numId="22">
    <w:abstractNumId w:val="14"/>
  </w:num>
  <w:num w:numId="23">
    <w:abstractNumId w:val="22"/>
  </w:num>
  <w:num w:numId="24">
    <w:abstractNumId w:val="24"/>
  </w:num>
  <w:num w:numId="25">
    <w:abstractNumId w:val="12"/>
  </w:num>
  <w:num w:numId="26">
    <w:abstractNumId w:val="16"/>
  </w:num>
  <w:num w:numId="27">
    <w:abstractNumId w:val="31"/>
  </w:num>
  <w:num w:numId="28">
    <w:abstractNumId w:val="11"/>
  </w:num>
  <w:num w:numId="29">
    <w:abstractNumId w:val="42"/>
  </w:num>
  <w:num w:numId="30">
    <w:abstractNumId w:val="5"/>
  </w:num>
  <w:num w:numId="31">
    <w:abstractNumId w:val="33"/>
  </w:num>
  <w:num w:numId="32">
    <w:abstractNumId w:val="37"/>
  </w:num>
  <w:num w:numId="33">
    <w:abstractNumId w:val="3"/>
  </w:num>
  <w:num w:numId="34">
    <w:abstractNumId w:val="13"/>
  </w:num>
  <w:num w:numId="35">
    <w:abstractNumId w:val="35"/>
  </w:num>
  <w:num w:numId="36">
    <w:abstractNumId w:val="10"/>
  </w:num>
  <w:num w:numId="37">
    <w:abstractNumId w:val="27"/>
  </w:num>
  <w:num w:numId="38">
    <w:abstractNumId w:val="17"/>
  </w:num>
  <w:num w:numId="39">
    <w:abstractNumId w:val="41"/>
  </w:num>
  <w:num w:numId="40">
    <w:abstractNumId w:val="2"/>
  </w:num>
  <w:num w:numId="41">
    <w:abstractNumId w:val="38"/>
  </w:num>
  <w:num w:numId="42">
    <w:abstractNumId w:val="43"/>
  </w:num>
  <w:num w:numId="43">
    <w:abstractNumId w:val="23"/>
  </w:num>
  <w:num w:numId="4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onomo, Sergio">
    <w15:presenceInfo w15:providerId="AD" w15:userId="S-1-5-21-8740799-900759487-1415713722-4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fr-CH"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C4"/>
    <w:rsid w:val="0000284A"/>
    <w:rsid w:val="00004FFF"/>
    <w:rsid w:val="000069D4"/>
    <w:rsid w:val="00010240"/>
    <w:rsid w:val="0001429E"/>
    <w:rsid w:val="000174AD"/>
    <w:rsid w:val="00021C46"/>
    <w:rsid w:val="0002239C"/>
    <w:rsid w:val="00030810"/>
    <w:rsid w:val="00030D30"/>
    <w:rsid w:val="00031D9E"/>
    <w:rsid w:val="000403CB"/>
    <w:rsid w:val="0004061E"/>
    <w:rsid w:val="00041D8B"/>
    <w:rsid w:val="0004734A"/>
    <w:rsid w:val="0004749C"/>
    <w:rsid w:val="00052E1D"/>
    <w:rsid w:val="0005487E"/>
    <w:rsid w:val="00057ACD"/>
    <w:rsid w:val="00061211"/>
    <w:rsid w:val="000643EC"/>
    <w:rsid w:val="00066A4C"/>
    <w:rsid w:val="00083327"/>
    <w:rsid w:val="00091890"/>
    <w:rsid w:val="00093CE7"/>
    <w:rsid w:val="000A54A8"/>
    <w:rsid w:val="000A7D55"/>
    <w:rsid w:val="000B03B8"/>
    <w:rsid w:val="000B1D91"/>
    <w:rsid w:val="000B6754"/>
    <w:rsid w:val="000C2E8E"/>
    <w:rsid w:val="000C3FF6"/>
    <w:rsid w:val="000C4C9A"/>
    <w:rsid w:val="000C5BB0"/>
    <w:rsid w:val="000C6C2F"/>
    <w:rsid w:val="000C6E87"/>
    <w:rsid w:val="000D0814"/>
    <w:rsid w:val="000D1727"/>
    <w:rsid w:val="000D5118"/>
    <w:rsid w:val="000D69DA"/>
    <w:rsid w:val="000D6E09"/>
    <w:rsid w:val="000E0E7C"/>
    <w:rsid w:val="000E1F00"/>
    <w:rsid w:val="000E2A62"/>
    <w:rsid w:val="000E5D53"/>
    <w:rsid w:val="000E7C5E"/>
    <w:rsid w:val="000F1B4B"/>
    <w:rsid w:val="000F64DC"/>
    <w:rsid w:val="00101954"/>
    <w:rsid w:val="00104711"/>
    <w:rsid w:val="00105581"/>
    <w:rsid w:val="001071EC"/>
    <w:rsid w:val="00111B73"/>
    <w:rsid w:val="0011368A"/>
    <w:rsid w:val="00114454"/>
    <w:rsid w:val="00120CA7"/>
    <w:rsid w:val="00122A48"/>
    <w:rsid w:val="0012353C"/>
    <w:rsid w:val="0012744F"/>
    <w:rsid w:val="00133592"/>
    <w:rsid w:val="00134CD0"/>
    <w:rsid w:val="00140E6D"/>
    <w:rsid w:val="00141C1E"/>
    <w:rsid w:val="001428FD"/>
    <w:rsid w:val="00152C61"/>
    <w:rsid w:val="00156DBA"/>
    <w:rsid w:val="00156F66"/>
    <w:rsid w:val="001601D8"/>
    <w:rsid w:val="001625EF"/>
    <w:rsid w:val="0016261C"/>
    <w:rsid w:val="00164922"/>
    <w:rsid w:val="00165E7D"/>
    <w:rsid w:val="00166F5C"/>
    <w:rsid w:val="00167CAD"/>
    <w:rsid w:val="001760CE"/>
    <w:rsid w:val="00176840"/>
    <w:rsid w:val="00181B0C"/>
    <w:rsid w:val="00182528"/>
    <w:rsid w:val="001829DF"/>
    <w:rsid w:val="00182AA0"/>
    <w:rsid w:val="0018366C"/>
    <w:rsid w:val="00183D20"/>
    <w:rsid w:val="00184BD5"/>
    <w:rsid w:val="0018500B"/>
    <w:rsid w:val="001870EB"/>
    <w:rsid w:val="0019467F"/>
    <w:rsid w:val="00196A19"/>
    <w:rsid w:val="00197370"/>
    <w:rsid w:val="001A37DD"/>
    <w:rsid w:val="001A6666"/>
    <w:rsid w:val="001C7732"/>
    <w:rsid w:val="001D0A35"/>
    <w:rsid w:val="001D2285"/>
    <w:rsid w:val="001D3B11"/>
    <w:rsid w:val="001D4F22"/>
    <w:rsid w:val="001D528C"/>
    <w:rsid w:val="001E063A"/>
    <w:rsid w:val="001E3C88"/>
    <w:rsid w:val="001E5A95"/>
    <w:rsid w:val="001F5EFB"/>
    <w:rsid w:val="001F7794"/>
    <w:rsid w:val="00202445"/>
    <w:rsid w:val="00202DC1"/>
    <w:rsid w:val="002116EE"/>
    <w:rsid w:val="00220AD5"/>
    <w:rsid w:val="00221A85"/>
    <w:rsid w:val="00230963"/>
    <w:rsid w:val="002309D8"/>
    <w:rsid w:val="002321FA"/>
    <w:rsid w:val="00234F47"/>
    <w:rsid w:val="00236E3F"/>
    <w:rsid w:val="0024431D"/>
    <w:rsid w:val="00246976"/>
    <w:rsid w:val="0025381F"/>
    <w:rsid w:val="00261B0E"/>
    <w:rsid w:val="00261D79"/>
    <w:rsid w:val="00261F64"/>
    <w:rsid w:val="00262EF3"/>
    <w:rsid w:val="00263899"/>
    <w:rsid w:val="00272BA0"/>
    <w:rsid w:val="00277704"/>
    <w:rsid w:val="002777DD"/>
    <w:rsid w:val="002834C1"/>
    <w:rsid w:val="00285757"/>
    <w:rsid w:val="0029171A"/>
    <w:rsid w:val="002942B4"/>
    <w:rsid w:val="002946CD"/>
    <w:rsid w:val="00296E5B"/>
    <w:rsid w:val="002A0549"/>
    <w:rsid w:val="002A69F3"/>
    <w:rsid w:val="002A7FE2"/>
    <w:rsid w:val="002C00D8"/>
    <w:rsid w:val="002C2FD0"/>
    <w:rsid w:val="002C47B3"/>
    <w:rsid w:val="002C4CD0"/>
    <w:rsid w:val="002D1467"/>
    <w:rsid w:val="002D30E6"/>
    <w:rsid w:val="002E0B95"/>
    <w:rsid w:val="002E1332"/>
    <w:rsid w:val="002E1B4F"/>
    <w:rsid w:val="002E38C2"/>
    <w:rsid w:val="002E43EF"/>
    <w:rsid w:val="002E47EA"/>
    <w:rsid w:val="002F1B86"/>
    <w:rsid w:val="002F2E67"/>
    <w:rsid w:val="002F4EFD"/>
    <w:rsid w:val="002F7C89"/>
    <w:rsid w:val="003123D7"/>
    <w:rsid w:val="00314688"/>
    <w:rsid w:val="00315546"/>
    <w:rsid w:val="003276E1"/>
    <w:rsid w:val="00330567"/>
    <w:rsid w:val="00332AAF"/>
    <w:rsid w:val="003364E2"/>
    <w:rsid w:val="003372CB"/>
    <w:rsid w:val="00337B62"/>
    <w:rsid w:val="00340CDF"/>
    <w:rsid w:val="0034303A"/>
    <w:rsid w:val="00344B20"/>
    <w:rsid w:val="00345545"/>
    <w:rsid w:val="00354366"/>
    <w:rsid w:val="00354AAE"/>
    <w:rsid w:val="00356782"/>
    <w:rsid w:val="003573DC"/>
    <w:rsid w:val="00360F00"/>
    <w:rsid w:val="003710DB"/>
    <w:rsid w:val="003779FB"/>
    <w:rsid w:val="00386A9D"/>
    <w:rsid w:val="00391081"/>
    <w:rsid w:val="00396EC4"/>
    <w:rsid w:val="003A4F82"/>
    <w:rsid w:val="003B1D6C"/>
    <w:rsid w:val="003B2789"/>
    <w:rsid w:val="003C0644"/>
    <w:rsid w:val="003C13CE"/>
    <w:rsid w:val="003D778E"/>
    <w:rsid w:val="003E2518"/>
    <w:rsid w:val="003F4711"/>
    <w:rsid w:val="003F6102"/>
    <w:rsid w:val="00401641"/>
    <w:rsid w:val="004020A6"/>
    <w:rsid w:val="00411D65"/>
    <w:rsid w:val="00412122"/>
    <w:rsid w:val="00412C4D"/>
    <w:rsid w:val="0042036C"/>
    <w:rsid w:val="0042312B"/>
    <w:rsid w:val="0042798A"/>
    <w:rsid w:val="00430F29"/>
    <w:rsid w:val="00433797"/>
    <w:rsid w:val="00433E8C"/>
    <w:rsid w:val="004372CB"/>
    <w:rsid w:val="0043775B"/>
    <w:rsid w:val="00441B3E"/>
    <w:rsid w:val="004457D4"/>
    <w:rsid w:val="00450F8F"/>
    <w:rsid w:val="004604A0"/>
    <w:rsid w:val="004642D6"/>
    <w:rsid w:val="004709A0"/>
    <w:rsid w:val="00473C46"/>
    <w:rsid w:val="0047452F"/>
    <w:rsid w:val="00474BD2"/>
    <w:rsid w:val="00477045"/>
    <w:rsid w:val="00481E5D"/>
    <w:rsid w:val="0049125B"/>
    <w:rsid w:val="00493705"/>
    <w:rsid w:val="004A0B8F"/>
    <w:rsid w:val="004A0EC1"/>
    <w:rsid w:val="004A105F"/>
    <w:rsid w:val="004A765D"/>
    <w:rsid w:val="004B0CFD"/>
    <w:rsid w:val="004B1EF7"/>
    <w:rsid w:val="004B3FAD"/>
    <w:rsid w:val="004B5FB6"/>
    <w:rsid w:val="004C752D"/>
    <w:rsid w:val="004D2C17"/>
    <w:rsid w:val="004D4F8A"/>
    <w:rsid w:val="004E0CE2"/>
    <w:rsid w:val="004E5C05"/>
    <w:rsid w:val="004F0056"/>
    <w:rsid w:val="004F1EEB"/>
    <w:rsid w:val="004F3B7D"/>
    <w:rsid w:val="00501DCA"/>
    <w:rsid w:val="0050245D"/>
    <w:rsid w:val="00513A47"/>
    <w:rsid w:val="0051440A"/>
    <w:rsid w:val="00514F99"/>
    <w:rsid w:val="00520640"/>
    <w:rsid w:val="005232BF"/>
    <w:rsid w:val="00526DF2"/>
    <w:rsid w:val="00527A9B"/>
    <w:rsid w:val="00532524"/>
    <w:rsid w:val="005332A0"/>
    <w:rsid w:val="00536CE7"/>
    <w:rsid w:val="005408DF"/>
    <w:rsid w:val="00543015"/>
    <w:rsid w:val="00551B42"/>
    <w:rsid w:val="00552ED1"/>
    <w:rsid w:val="00554E82"/>
    <w:rsid w:val="00557EAE"/>
    <w:rsid w:val="00561A73"/>
    <w:rsid w:val="00562DB9"/>
    <w:rsid w:val="005639C8"/>
    <w:rsid w:val="0057172E"/>
    <w:rsid w:val="00572210"/>
    <w:rsid w:val="005732F6"/>
    <w:rsid w:val="00573344"/>
    <w:rsid w:val="00581750"/>
    <w:rsid w:val="005830C7"/>
    <w:rsid w:val="00583592"/>
    <w:rsid w:val="00583F9B"/>
    <w:rsid w:val="005875F2"/>
    <w:rsid w:val="00592C34"/>
    <w:rsid w:val="005951FE"/>
    <w:rsid w:val="00596E3B"/>
    <w:rsid w:val="005A3917"/>
    <w:rsid w:val="005B0591"/>
    <w:rsid w:val="005B26CA"/>
    <w:rsid w:val="005B3E21"/>
    <w:rsid w:val="005B4A98"/>
    <w:rsid w:val="005C0F6F"/>
    <w:rsid w:val="005C14C9"/>
    <w:rsid w:val="005D1E61"/>
    <w:rsid w:val="005D23E7"/>
    <w:rsid w:val="005D5C84"/>
    <w:rsid w:val="005D5D6B"/>
    <w:rsid w:val="005D6103"/>
    <w:rsid w:val="005D708E"/>
    <w:rsid w:val="005E26CF"/>
    <w:rsid w:val="005E5C10"/>
    <w:rsid w:val="005F0159"/>
    <w:rsid w:val="005F2C78"/>
    <w:rsid w:val="005F3363"/>
    <w:rsid w:val="005F5FF8"/>
    <w:rsid w:val="005F711A"/>
    <w:rsid w:val="00601CCA"/>
    <w:rsid w:val="0060398D"/>
    <w:rsid w:val="00611144"/>
    <w:rsid w:val="006141B4"/>
    <w:rsid w:val="006144E4"/>
    <w:rsid w:val="0061457C"/>
    <w:rsid w:val="00615FF2"/>
    <w:rsid w:val="006169DB"/>
    <w:rsid w:val="00617350"/>
    <w:rsid w:val="0062303C"/>
    <w:rsid w:val="006270A5"/>
    <w:rsid w:val="006305F3"/>
    <w:rsid w:val="0063479F"/>
    <w:rsid w:val="006442EB"/>
    <w:rsid w:val="00646081"/>
    <w:rsid w:val="00646B64"/>
    <w:rsid w:val="00650299"/>
    <w:rsid w:val="006523ED"/>
    <w:rsid w:val="00655FC5"/>
    <w:rsid w:val="00661015"/>
    <w:rsid w:val="00664EA8"/>
    <w:rsid w:val="006659BC"/>
    <w:rsid w:val="006809A7"/>
    <w:rsid w:val="00683416"/>
    <w:rsid w:val="00697DEB"/>
    <w:rsid w:val="006A504D"/>
    <w:rsid w:val="006B0006"/>
    <w:rsid w:val="006B7B03"/>
    <w:rsid w:val="006C3640"/>
    <w:rsid w:val="006C73EE"/>
    <w:rsid w:val="006D0B0E"/>
    <w:rsid w:val="006D0E06"/>
    <w:rsid w:val="006D3415"/>
    <w:rsid w:val="006D6484"/>
    <w:rsid w:val="006E0858"/>
    <w:rsid w:val="006E6EC6"/>
    <w:rsid w:val="006F01EA"/>
    <w:rsid w:val="007000EF"/>
    <w:rsid w:val="0070581A"/>
    <w:rsid w:val="00712DC9"/>
    <w:rsid w:val="00713241"/>
    <w:rsid w:val="00714E95"/>
    <w:rsid w:val="00715140"/>
    <w:rsid w:val="00717828"/>
    <w:rsid w:val="00717C78"/>
    <w:rsid w:val="00725621"/>
    <w:rsid w:val="0072732A"/>
    <w:rsid w:val="0073360E"/>
    <w:rsid w:val="00740396"/>
    <w:rsid w:val="00740E09"/>
    <w:rsid w:val="00740F07"/>
    <w:rsid w:val="007410EC"/>
    <w:rsid w:val="00741D12"/>
    <w:rsid w:val="007422CC"/>
    <w:rsid w:val="00753FDC"/>
    <w:rsid w:val="0076381F"/>
    <w:rsid w:val="00763F00"/>
    <w:rsid w:val="0077287F"/>
    <w:rsid w:val="00773B7F"/>
    <w:rsid w:val="00774AD5"/>
    <w:rsid w:val="00776967"/>
    <w:rsid w:val="00781149"/>
    <w:rsid w:val="00782707"/>
    <w:rsid w:val="0078271A"/>
    <w:rsid w:val="0078519B"/>
    <w:rsid w:val="00786654"/>
    <w:rsid w:val="00786C68"/>
    <w:rsid w:val="007955B6"/>
    <w:rsid w:val="007A05CE"/>
    <w:rsid w:val="007A1CE0"/>
    <w:rsid w:val="007A3EB7"/>
    <w:rsid w:val="007A48A8"/>
    <w:rsid w:val="007A593F"/>
    <w:rsid w:val="007A6908"/>
    <w:rsid w:val="007B14DA"/>
    <w:rsid w:val="007C585D"/>
    <w:rsid w:val="007C5C1D"/>
    <w:rsid w:val="007C5DC0"/>
    <w:rsid w:val="007C61F6"/>
    <w:rsid w:val="007D32B9"/>
    <w:rsid w:val="007E4799"/>
    <w:rsid w:val="007E5686"/>
    <w:rsid w:val="007F0377"/>
    <w:rsid w:val="007F3E91"/>
    <w:rsid w:val="007F4E93"/>
    <w:rsid w:val="007F728C"/>
    <w:rsid w:val="00801C5C"/>
    <w:rsid w:val="00803F60"/>
    <w:rsid w:val="00807A68"/>
    <w:rsid w:val="00813504"/>
    <w:rsid w:val="00814DA5"/>
    <w:rsid w:val="008160C9"/>
    <w:rsid w:val="00822581"/>
    <w:rsid w:val="008229A7"/>
    <w:rsid w:val="008309DD"/>
    <w:rsid w:val="0083227A"/>
    <w:rsid w:val="00835E34"/>
    <w:rsid w:val="008361A1"/>
    <w:rsid w:val="008518E9"/>
    <w:rsid w:val="0085410F"/>
    <w:rsid w:val="00861BBD"/>
    <w:rsid w:val="00861E56"/>
    <w:rsid w:val="008627F9"/>
    <w:rsid w:val="00862872"/>
    <w:rsid w:val="00863C8D"/>
    <w:rsid w:val="00863F20"/>
    <w:rsid w:val="008641DC"/>
    <w:rsid w:val="00866900"/>
    <w:rsid w:val="00866ABF"/>
    <w:rsid w:val="00867888"/>
    <w:rsid w:val="00870E94"/>
    <w:rsid w:val="00871037"/>
    <w:rsid w:val="008722CD"/>
    <w:rsid w:val="008736D6"/>
    <w:rsid w:val="00875E9D"/>
    <w:rsid w:val="00877716"/>
    <w:rsid w:val="0088184A"/>
    <w:rsid w:val="00881BA1"/>
    <w:rsid w:val="00884FAD"/>
    <w:rsid w:val="00887190"/>
    <w:rsid w:val="00892ECA"/>
    <w:rsid w:val="00895F48"/>
    <w:rsid w:val="008A23AC"/>
    <w:rsid w:val="008A24F8"/>
    <w:rsid w:val="008A31BA"/>
    <w:rsid w:val="008A3D57"/>
    <w:rsid w:val="008A6A6B"/>
    <w:rsid w:val="008B0B11"/>
    <w:rsid w:val="008B2BF4"/>
    <w:rsid w:val="008C2382"/>
    <w:rsid w:val="008C26B8"/>
    <w:rsid w:val="008D13B4"/>
    <w:rsid w:val="008D345E"/>
    <w:rsid w:val="008D4D07"/>
    <w:rsid w:val="008E3218"/>
    <w:rsid w:val="008E449C"/>
    <w:rsid w:val="008E7981"/>
    <w:rsid w:val="008F06AF"/>
    <w:rsid w:val="008F2905"/>
    <w:rsid w:val="008F2DBB"/>
    <w:rsid w:val="008F339A"/>
    <w:rsid w:val="008F4953"/>
    <w:rsid w:val="00904F55"/>
    <w:rsid w:val="00911DDB"/>
    <w:rsid w:val="00915B24"/>
    <w:rsid w:val="00915C84"/>
    <w:rsid w:val="00921AD2"/>
    <w:rsid w:val="00923856"/>
    <w:rsid w:val="009250E7"/>
    <w:rsid w:val="0092794E"/>
    <w:rsid w:val="009310E3"/>
    <w:rsid w:val="00934AA1"/>
    <w:rsid w:val="0093713D"/>
    <w:rsid w:val="00940D06"/>
    <w:rsid w:val="00943E40"/>
    <w:rsid w:val="00946145"/>
    <w:rsid w:val="00947737"/>
    <w:rsid w:val="00950FA4"/>
    <w:rsid w:val="00953BAF"/>
    <w:rsid w:val="009575A4"/>
    <w:rsid w:val="009575EB"/>
    <w:rsid w:val="00957DD8"/>
    <w:rsid w:val="00965389"/>
    <w:rsid w:val="00966CA9"/>
    <w:rsid w:val="00967D15"/>
    <w:rsid w:val="0098095B"/>
    <w:rsid w:val="009816E2"/>
    <w:rsid w:val="00982084"/>
    <w:rsid w:val="00982469"/>
    <w:rsid w:val="00983B2E"/>
    <w:rsid w:val="00986135"/>
    <w:rsid w:val="00986338"/>
    <w:rsid w:val="00986782"/>
    <w:rsid w:val="00990C9E"/>
    <w:rsid w:val="00991178"/>
    <w:rsid w:val="00992831"/>
    <w:rsid w:val="009957D8"/>
    <w:rsid w:val="00995963"/>
    <w:rsid w:val="00995A7C"/>
    <w:rsid w:val="00996D74"/>
    <w:rsid w:val="00997674"/>
    <w:rsid w:val="00997AAB"/>
    <w:rsid w:val="009A0D45"/>
    <w:rsid w:val="009A47EE"/>
    <w:rsid w:val="009A7AED"/>
    <w:rsid w:val="009B61EB"/>
    <w:rsid w:val="009B7252"/>
    <w:rsid w:val="009C06BA"/>
    <w:rsid w:val="009C15DF"/>
    <w:rsid w:val="009C2064"/>
    <w:rsid w:val="009C20B3"/>
    <w:rsid w:val="009C4384"/>
    <w:rsid w:val="009D1697"/>
    <w:rsid w:val="009D20B1"/>
    <w:rsid w:val="009D2B51"/>
    <w:rsid w:val="009D5B03"/>
    <w:rsid w:val="009D768E"/>
    <w:rsid w:val="009E2713"/>
    <w:rsid w:val="009F2FBB"/>
    <w:rsid w:val="009F3189"/>
    <w:rsid w:val="00A014F8"/>
    <w:rsid w:val="00A01FE0"/>
    <w:rsid w:val="00A04637"/>
    <w:rsid w:val="00A04D76"/>
    <w:rsid w:val="00A058A0"/>
    <w:rsid w:val="00A138C2"/>
    <w:rsid w:val="00A13C1F"/>
    <w:rsid w:val="00A14375"/>
    <w:rsid w:val="00A145A2"/>
    <w:rsid w:val="00A174FC"/>
    <w:rsid w:val="00A25EF0"/>
    <w:rsid w:val="00A302A2"/>
    <w:rsid w:val="00A4056E"/>
    <w:rsid w:val="00A4194F"/>
    <w:rsid w:val="00A435E0"/>
    <w:rsid w:val="00A5173C"/>
    <w:rsid w:val="00A51867"/>
    <w:rsid w:val="00A54AE2"/>
    <w:rsid w:val="00A56752"/>
    <w:rsid w:val="00A61AEF"/>
    <w:rsid w:val="00A630D7"/>
    <w:rsid w:val="00A65398"/>
    <w:rsid w:val="00A718F5"/>
    <w:rsid w:val="00A74F0D"/>
    <w:rsid w:val="00A8089B"/>
    <w:rsid w:val="00A872F5"/>
    <w:rsid w:val="00AA6A03"/>
    <w:rsid w:val="00AA6FA0"/>
    <w:rsid w:val="00AA7FD9"/>
    <w:rsid w:val="00AB0853"/>
    <w:rsid w:val="00AB32DF"/>
    <w:rsid w:val="00AB4459"/>
    <w:rsid w:val="00AC3451"/>
    <w:rsid w:val="00AD2824"/>
    <w:rsid w:val="00AD3EAD"/>
    <w:rsid w:val="00AD7F9F"/>
    <w:rsid w:val="00AE4EA9"/>
    <w:rsid w:val="00AF173A"/>
    <w:rsid w:val="00AF2C5B"/>
    <w:rsid w:val="00AF3B50"/>
    <w:rsid w:val="00AF70D3"/>
    <w:rsid w:val="00AF7763"/>
    <w:rsid w:val="00B066A4"/>
    <w:rsid w:val="00B07A13"/>
    <w:rsid w:val="00B07CBA"/>
    <w:rsid w:val="00B11296"/>
    <w:rsid w:val="00B12673"/>
    <w:rsid w:val="00B22165"/>
    <w:rsid w:val="00B23E8F"/>
    <w:rsid w:val="00B24FD8"/>
    <w:rsid w:val="00B266C3"/>
    <w:rsid w:val="00B30742"/>
    <w:rsid w:val="00B32E48"/>
    <w:rsid w:val="00B35FC0"/>
    <w:rsid w:val="00B4279B"/>
    <w:rsid w:val="00B44C60"/>
    <w:rsid w:val="00B45FC9"/>
    <w:rsid w:val="00B473D0"/>
    <w:rsid w:val="00B47E61"/>
    <w:rsid w:val="00B57BFB"/>
    <w:rsid w:val="00B62035"/>
    <w:rsid w:val="00B6484F"/>
    <w:rsid w:val="00B649D0"/>
    <w:rsid w:val="00B7189E"/>
    <w:rsid w:val="00B81D7C"/>
    <w:rsid w:val="00B949D9"/>
    <w:rsid w:val="00B966C6"/>
    <w:rsid w:val="00BA056C"/>
    <w:rsid w:val="00BB1375"/>
    <w:rsid w:val="00BB1CFD"/>
    <w:rsid w:val="00BB441C"/>
    <w:rsid w:val="00BB7CA7"/>
    <w:rsid w:val="00BC1502"/>
    <w:rsid w:val="00BC4D18"/>
    <w:rsid w:val="00BC6504"/>
    <w:rsid w:val="00BC6C47"/>
    <w:rsid w:val="00BC7CCF"/>
    <w:rsid w:val="00BD3D70"/>
    <w:rsid w:val="00BD6FBB"/>
    <w:rsid w:val="00BE470B"/>
    <w:rsid w:val="00BE5C31"/>
    <w:rsid w:val="00BF1400"/>
    <w:rsid w:val="00BF4A5F"/>
    <w:rsid w:val="00BF6C47"/>
    <w:rsid w:val="00BF706A"/>
    <w:rsid w:val="00C0093C"/>
    <w:rsid w:val="00C017AD"/>
    <w:rsid w:val="00C0319F"/>
    <w:rsid w:val="00C10E8A"/>
    <w:rsid w:val="00C11AD0"/>
    <w:rsid w:val="00C14D47"/>
    <w:rsid w:val="00C21C89"/>
    <w:rsid w:val="00C2780E"/>
    <w:rsid w:val="00C32ABA"/>
    <w:rsid w:val="00C33D51"/>
    <w:rsid w:val="00C35987"/>
    <w:rsid w:val="00C3649B"/>
    <w:rsid w:val="00C47371"/>
    <w:rsid w:val="00C47CF3"/>
    <w:rsid w:val="00C572DE"/>
    <w:rsid w:val="00C57603"/>
    <w:rsid w:val="00C57A91"/>
    <w:rsid w:val="00C62E08"/>
    <w:rsid w:val="00C62F99"/>
    <w:rsid w:val="00C70403"/>
    <w:rsid w:val="00C70D5D"/>
    <w:rsid w:val="00C83827"/>
    <w:rsid w:val="00C87C1E"/>
    <w:rsid w:val="00CB2607"/>
    <w:rsid w:val="00CB5D9A"/>
    <w:rsid w:val="00CB7096"/>
    <w:rsid w:val="00CC01C2"/>
    <w:rsid w:val="00CC683E"/>
    <w:rsid w:val="00CD51AF"/>
    <w:rsid w:val="00CD5E84"/>
    <w:rsid w:val="00CD6C87"/>
    <w:rsid w:val="00CD765F"/>
    <w:rsid w:val="00CE0FC8"/>
    <w:rsid w:val="00CE1595"/>
    <w:rsid w:val="00CF21F2"/>
    <w:rsid w:val="00CF77BC"/>
    <w:rsid w:val="00D02236"/>
    <w:rsid w:val="00D02712"/>
    <w:rsid w:val="00D03439"/>
    <w:rsid w:val="00D062AF"/>
    <w:rsid w:val="00D07926"/>
    <w:rsid w:val="00D07DA6"/>
    <w:rsid w:val="00D15F4B"/>
    <w:rsid w:val="00D163B2"/>
    <w:rsid w:val="00D214D0"/>
    <w:rsid w:val="00D22FB7"/>
    <w:rsid w:val="00D25C79"/>
    <w:rsid w:val="00D354D6"/>
    <w:rsid w:val="00D60203"/>
    <w:rsid w:val="00D6546B"/>
    <w:rsid w:val="00D65ECA"/>
    <w:rsid w:val="00D66E06"/>
    <w:rsid w:val="00D73718"/>
    <w:rsid w:val="00D766DD"/>
    <w:rsid w:val="00D813CF"/>
    <w:rsid w:val="00D83D85"/>
    <w:rsid w:val="00D84B73"/>
    <w:rsid w:val="00D85526"/>
    <w:rsid w:val="00D93BBA"/>
    <w:rsid w:val="00DA07F8"/>
    <w:rsid w:val="00DA46E9"/>
    <w:rsid w:val="00DA6AE2"/>
    <w:rsid w:val="00DA74F2"/>
    <w:rsid w:val="00DA7DBC"/>
    <w:rsid w:val="00DB012B"/>
    <w:rsid w:val="00DB4D3D"/>
    <w:rsid w:val="00DB573D"/>
    <w:rsid w:val="00DC73FF"/>
    <w:rsid w:val="00DD1CDD"/>
    <w:rsid w:val="00DD4BED"/>
    <w:rsid w:val="00DD7091"/>
    <w:rsid w:val="00DE39F0"/>
    <w:rsid w:val="00DE58AC"/>
    <w:rsid w:val="00DE7830"/>
    <w:rsid w:val="00DF0AF3"/>
    <w:rsid w:val="00DF6167"/>
    <w:rsid w:val="00DF62C8"/>
    <w:rsid w:val="00E00B12"/>
    <w:rsid w:val="00E00B60"/>
    <w:rsid w:val="00E050AC"/>
    <w:rsid w:val="00E07568"/>
    <w:rsid w:val="00E07B9F"/>
    <w:rsid w:val="00E10052"/>
    <w:rsid w:val="00E10814"/>
    <w:rsid w:val="00E11B11"/>
    <w:rsid w:val="00E1714B"/>
    <w:rsid w:val="00E26426"/>
    <w:rsid w:val="00E265EB"/>
    <w:rsid w:val="00E27D7E"/>
    <w:rsid w:val="00E33E89"/>
    <w:rsid w:val="00E42AEC"/>
    <w:rsid w:val="00E42E13"/>
    <w:rsid w:val="00E43AD5"/>
    <w:rsid w:val="00E46F67"/>
    <w:rsid w:val="00E51D92"/>
    <w:rsid w:val="00E541D7"/>
    <w:rsid w:val="00E54CE5"/>
    <w:rsid w:val="00E561A3"/>
    <w:rsid w:val="00E570A9"/>
    <w:rsid w:val="00E57510"/>
    <w:rsid w:val="00E6182E"/>
    <w:rsid w:val="00E61EDB"/>
    <w:rsid w:val="00E6257C"/>
    <w:rsid w:val="00E63C59"/>
    <w:rsid w:val="00E74A17"/>
    <w:rsid w:val="00E77233"/>
    <w:rsid w:val="00E82748"/>
    <w:rsid w:val="00E928C5"/>
    <w:rsid w:val="00EA2D94"/>
    <w:rsid w:val="00EA31AB"/>
    <w:rsid w:val="00EA41B4"/>
    <w:rsid w:val="00EA4489"/>
    <w:rsid w:val="00EB1587"/>
    <w:rsid w:val="00EB4D66"/>
    <w:rsid w:val="00EB525F"/>
    <w:rsid w:val="00EB6AAE"/>
    <w:rsid w:val="00EB6FB6"/>
    <w:rsid w:val="00EB74E3"/>
    <w:rsid w:val="00EB74F4"/>
    <w:rsid w:val="00EC3E8F"/>
    <w:rsid w:val="00ED208C"/>
    <w:rsid w:val="00ED7451"/>
    <w:rsid w:val="00EE3D84"/>
    <w:rsid w:val="00EE3DFA"/>
    <w:rsid w:val="00EE6FEF"/>
    <w:rsid w:val="00EF1682"/>
    <w:rsid w:val="00EF5D06"/>
    <w:rsid w:val="00F02589"/>
    <w:rsid w:val="00F02E8E"/>
    <w:rsid w:val="00F05B7C"/>
    <w:rsid w:val="00F13A63"/>
    <w:rsid w:val="00F17381"/>
    <w:rsid w:val="00F317AE"/>
    <w:rsid w:val="00F35D7B"/>
    <w:rsid w:val="00F43097"/>
    <w:rsid w:val="00F64187"/>
    <w:rsid w:val="00F8090A"/>
    <w:rsid w:val="00F85035"/>
    <w:rsid w:val="00F8509C"/>
    <w:rsid w:val="00F85EE7"/>
    <w:rsid w:val="00F86177"/>
    <w:rsid w:val="00F86E81"/>
    <w:rsid w:val="00F97D2A"/>
    <w:rsid w:val="00FA124A"/>
    <w:rsid w:val="00FA5B6D"/>
    <w:rsid w:val="00FB01CA"/>
    <w:rsid w:val="00FB0D24"/>
    <w:rsid w:val="00FB270A"/>
    <w:rsid w:val="00FB2CC6"/>
    <w:rsid w:val="00FB3BF2"/>
    <w:rsid w:val="00FB3F75"/>
    <w:rsid w:val="00FB5EE7"/>
    <w:rsid w:val="00FB7B82"/>
    <w:rsid w:val="00FC08DD"/>
    <w:rsid w:val="00FC1D9F"/>
    <w:rsid w:val="00FC2316"/>
    <w:rsid w:val="00FC2CFD"/>
    <w:rsid w:val="00FD2299"/>
    <w:rsid w:val="00FD2C74"/>
    <w:rsid w:val="00FD339B"/>
    <w:rsid w:val="00FD3502"/>
    <w:rsid w:val="00FD452E"/>
    <w:rsid w:val="00FD55C2"/>
    <w:rsid w:val="00FD5D98"/>
    <w:rsid w:val="00FE2AEB"/>
    <w:rsid w:val="00FE79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7BB2142-4813-4203-BB92-9FC219AB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link w:val="Heading4Char"/>
    <w:qFormat/>
    <w:rsid w:val="00E63C59"/>
    <w:pPr>
      <w:outlineLvl w:val="3"/>
    </w:pPr>
  </w:style>
  <w:style w:type="paragraph" w:styleId="Heading5">
    <w:name w:val="heading 5"/>
    <w:basedOn w:val="Heading4"/>
    <w:next w:val="Normal"/>
    <w:link w:val="Heading5Char"/>
    <w:qFormat/>
    <w:rsid w:val="00E63C59"/>
    <w:pPr>
      <w:outlineLvl w:val="4"/>
    </w:pPr>
  </w:style>
  <w:style w:type="paragraph" w:styleId="Heading6">
    <w:name w:val="heading 6"/>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uiPriority w:val="99"/>
    <w:rsid w:val="00E63C5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F,DNV-FT,DN"/>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link w:val="RecNoChar"/>
    <w:rsid w:val="00E63C59"/>
    <w:pPr>
      <w:keepNext/>
      <w:keepLines/>
      <w:spacing w:before="480"/>
      <w:jc w:val="center"/>
    </w:pPr>
    <w:rPr>
      <w:caps/>
      <w:sz w:val="28"/>
    </w:rPr>
  </w:style>
  <w:style w:type="paragraph" w:customStyle="1" w:styleId="Rectitle">
    <w:name w:val="Rec_title"/>
    <w:basedOn w:val="RecNo"/>
    <w:next w:val="Recref"/>
    <w:link w:val="RectitleChar"/>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qFormat/>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uiPriority w:val="99"/>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basedOn w:val="DefaultParagraphFont"/>
    <w:link w:val="Heading1"/>
    <w:rsid w:val="00396EC4"/>
    <w:rPr>
      <w:rFonts w:ascii="Times New Roman" w:hAnsi="Times New Roman"/>
      <w:b/>
      <w:sz w:val="28"/>
      <w:lang w:val="en-GB" w:eastAsia="en-US"/>
    </w:rPr>
  </w:style>
  <w:style w:type="character" w:customStyle="1" w:styleId="Heading2Char">
    <w:name w:val="Heading 2 Char"/>
    <w:basedOn w:val="DefaultParagraphFont"/>
    <w:link w:val="Heading2"/>
    <w:rsid w:val="00396EC4"/>
    <w:rPr>
      <w:rFonts w:ascii="Times New Roman" w:hAnsi="Times New Roman"/>
      <w:b/>
      <w:sz w:val="24"/>
      <w:lang w:val="en-GB" w:eastAsia="en-US"/>
    </w:rPr>
  </w:style>
  <w:style w:type="character" w:customStyle="1" w:styleId="Heading3Char">
    <w:name w:val="Heading 3 Char"/>
    <w:basedOn w:val="DefaultParagraphFont"/>
    <w:link w:val="Heading3"/>
    <w:rsid w:val="00396EC4"/>
    <w:rPr>
      <w:rFonts w:ascii="Times New Roman" w:hAnsi="Times New Roman"/>
      <w:b/>
      <w:sz w:val="24"/>
      <w:lang w:val="en-GB" w:eastAsia="en-US"/>
    </w:rPr>
  </w:style>
  <w:style w:type="character" w:customStyle="1" w:styleId="Heading4Char">
    <w:name w:val="Heading 4 Char"/>
    <w:basedOn w:val="DefaultParagraphFont"/>
    <w:link w:val="Heading4"/>
    <w:rsid w:val="00396EC4"/>
    <w:rPr>
      <w:rFonts w:ascii="Times New Roman" w:hAnsi="Times New Roman"/>
      <w:b/>
      <w:sz w:val="24"/>
      <w:lang w:val="en-GB" w:eastAsia="en-US"/>
    </w:rPr>
  </w:style>
  <w:style w:type="character" w:customStyle="1" w:styleId="Heading5Char">
    <w:name w:val="Heading 5 Char"/>
    <w:basedOn w:val="DefaultParagraphFont"/>
    <w:link w:val="Heading5"/>
    <w:rsid w:val="00396EC4"/>
    <w:rPr>
      <w:rFonts w:ascii="Times New Roman" w:hAnsi="Times New Roman"/>
      <w:b/>
      <w:sz w:val="24"/>
      <w:lang w:val="en-GB" w:eastAsia="en-US"/>
    </w:rPr>
  </w:style>
  <w:style w:type="character" w:customStyle="1" w:styleId="Heading6Char">
    <w:name w:val="Heading 6 Char"/>
    <w:basedOn w:val="DefaultParagraphFont"/>
    <w:link w:val="Heading6"/>
    <w:rsid w:val="00396EC4"/>
    <w:rPr>
      <w:rFonts w:ascii="Times New Roman" w:hAnsi="Times New Roman"/>
      <w:b/>
      <w:sz w:val="24"/>
      <w:lang w:val="en-GB" w:eastAsia="en-US"/>
    </w:rPr>
  </w:style>
  <w:style w:type="character" w:customStyle="1" w:styleId="Heading7Char">
    <w:name w:val="Heading 7 Char"/>
    <w:basedOn w:val="DefaultParagraphFont"/>
    <w:link w:val="Heading7"/>
    <w:rsid w:val="00396EC4"/>
    <w:rPr>
      <w:rFonts w:ascii="Times New Roman" w:hAnsi="Times New Roman"/>
      <w:b/>
      <w:sz w:val="24"/>
      <w:lang w:val="en-GB" w:eastAsia="en-US"/>
    </w:rPr>
  </w:style>
  <w:style w:type="character" w:customStyle="1" w:styleId="Heading8Char">
    <w:name w:val="Heading 8 Char"/>
    <w:basedOn w:val="DefaultParagraphFont"/>
    <w:link w:val="Heading8"/>
    <w:rsid w:val="00396EC4"/>
    <w:rPr>
      <w:rFonts w:ascii="Times New Roman" w:hAnsi="Times New Roman"/>
      <w:b/>
      <w:sz w:val="24"/>
      <w:lang w:val="en-GB" w:eastAsia="en-US"/>
    </w:rPr>
  </w:style>
  <w:style w:type="character" w:customStyle="1" w:styleId="Heading9Char">
    <w:name w:val="Heading 9 Char"/>
    <w:basedOn w:val="DefaultParagraphFont"/>
    <w:link w:val="Heading9"/>
    <w:rsid w:val="00396EC4"/>
    <w:rPr>
      <w:rFonts w:ascii="Times New Roman" w:hAnsi="Times New Roman"/>
      <w:b/>
      <w:sz w:val="24"/>
      <w:lang w:val="en-GB" w:eastAsia="en-US"/>
    </w:rPr>
  </w:style>
  <w:style w:type="character" w:customStyle="1" w:styleId="enumlev1Char">
    <w:name w:val="enumlev1 Char"/>
    <w:basedOn w:val="DefaultParagraphFont"/>
    <w:link w:val="enumlev1"/>
    <w:rsid w:val="00396EC4"/>
    <w:rPr>
      <w:rFonts w:ascii="Times New Roman" w:hAnsi="Times New Roman"/>
      <w:sz w:val="24"/>
      <w:lang w:val="en-GB" w:eastAsia="en-US"/>
    </w:rPr>
  </w:style>
  <w:style w:type="character" w:customStyle="1" w:styleId="TabletitleChar">
    <w:name w:val="Table_title Char"/>
    <w:basedOn w:val="DefaultParagraphFont"/>
    <w:link w:val="Tabletitle"/>
    <w:rsid w:val="00396EC4"/>
    <w:rPr>
      <w:rFonts w:ascii="Times New Roman Bold" w:hAnsi="Times New Roman Bold"/>
      <w:b/>
      <w:lang w:val="en-GB" w:eastAsia="en-US"/>
    </w:rPr>
  </w:style>
  <w:style w:type="character" w:customStyle="1" w:styleId="FooterChar">
    <w:name w:val="Footer Char"/>
    <w:basedOn w:val="DefaultParagraphFont"/>
    <w:link w:val="Footer"/>
    <w:rsid w:val="00396EC4"/>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F Char,DNV-FT Char"/>
    <w:basedOn w:val="DefaultParagraphFont"/>
    <w:link w:val="FootnoteText"/>
    <w:uiPriority w:val="99"/>
    <w:rsid w:val="00396EC4"/>
    <w:rPr>
      <w:rFonts w:ascii="Times New Roman" w:hAnsi="Times New Roman"/>
      <w:sz w:val="24"/>
      <w:lang w:val="en-GB" w:eastAsia="en-US"/>
    </w:rPr>
  </w:style>
  <w:style w:type="character" w:customStyle="1" w:styleId="HeaderChar">
    <w:name w:val="Header Char"/>
    <w:basedOn w:val="DefaultParagraphFont"/>
    <w:link w:val="Header"/>
    <w:rsid w:val="00396EC4"/>
    <w:rPr>
      <w:rFonts w:ascii="Times New Roman" w:hAnsi="Times New Roman"/>
      <w:sz w:val="18"/>
      <w:lang w:val="en-GB" w:eastAsia="en-US"/>
    </w:rPr>
  </w:style>
  <w:style w:type="character" w:customStyle="1" w:styleId="RecNoChar">
    <w:name w:val="Rec_No Char"/>
    <w:basedOn w:val="DefaultParagraphFont"/>
    <w:link w:val="RecNo"/>
    <w:uiPriority w:val="99"/>
    <w:locked/>
    <w:rsid w:val="00396EC4"/>
    <w:rPr>
      <w:rFonts w:ascii="Times New Roman" w:hAnsi="Times New Roman"/>
      <w:caps/>
      <w:sz w:val="28"/>
      <w:lang w:val="en-GB" w:eastAsia="en-US"/>
    </w:rPr>
  </w:style>
  <w:style w:type="character" w:customStyle="1" w:styleId="Title1Char">
    <w:name w:val="Title 1 Char"/>
    <w:basedOn w:val="DefaultParagraphFont"/>
    <w:link w:val="Title1"/>
    <w:uiPriority w:val="99"/>
    <w:rsid w:val="00396EC4"/>
    <w:rPr>
      <w:rFonts w:ascii="Times New Roman" w:hAnsi="Times New Roman"/>
      <w:caps/>
      <w:sz w:val="28"/>
      <w:lang w:val="en-GB" w:eastAsia="en-US"/>
    </w:rPr>
  </w:style>
  <w:style w:type="character" w:customStyle="1" w:styleId="HeadingbChar">
    <w:name w:val="Heading_b Char"/>
    <w:basedOn w:val="DefaultParagraphFont"/>
    <w:link w:val="Headingb"/>
    <w:rsid w:val="00396EC4"/>
    <w:rPr>
      <w:rFonts w:ascii="Times" w:hAnsi="Times"/>
      <w:b/>
      <w:sz w:val="24"/>
      <w:lang w:val="en-GB" w:eastAsia="en-US"/>
    </w:rPr>
  </w:style>
  <w:style w:type="paragraph" w:customStyle="1" w:styleId="AnnexNoTitle">
    <w:name w:val="Annex_NoTitle"/>
    <w:basedOn w:val="Normal"/>
    <w:next w:val="Normalaftertitle"/>
    <w:rsid w:val="00396EC4"/>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396EC4"/>
  </w:style>
  <w:style w:type="paragraph" w:customStyle="1" w:styleId="fig">
    <w:name w:val="fig"/>
    <w:basedOn w:val="Normal"/>
    <w:next w:val="Heading4"/>
    <w:rsid w:val="00396EC4"/>
    <w:pPr>
      <w:keepNext/>
      <w:tabs>
        <w:tab w:val="clear" w:pos="1134"/>
        <w:tab w:val="clear" w:pos="1871"/>
        <w:tab w:val="clear" w:pos="2268"/>
      </w:tabs>
      <w:spacing w:before="0" w:after="240"/>
      <w:jc w:val="center"/>
    </w:pPr>
    <w:rPr>
      <w:rFonts w:ascii="Helvetica" w:hAnsi="Helvetica"/>
      <w:lang w:val="fr-FR"/>
    </w:rPr>
  </w:style>
  <w:style w:type="paragraph" w:customStyle="1" w:styleId="Char1CharChar1Char">
    <w:name w:val="Char1 Char Char1 Char"/>
    <w:basedOn w:val="Normal"/>
    <w:rsid w:val="00396EC4"/>
    <w:pPr>
      <w:tabs>
        <w:tab w:val="clear" w:pos="1134"/>
        <w:tab w:val="clear" w:pos="1871"/>
        <w:tab w:val="clear" w:pos="2268"/>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table" w:styleId="TableGrid">
    <w:name w:val="Table Grid"/>
    <w:basedOn w:val="TableNormal"/>
    <w:uiPriority w:val="59"/>
    <w:rsid w:val="00396EC4"/>
    <w:pPr>
      <w:tabs>
        <w:tab w:val="left" w:pos="794"/>
        <w:tab w:val="left" w:pos="1191"/>
        <w:tab w:val="left" w:pos="1588"/>
        <w:tab w:val="left" w:pos="1985"/>
      </w:tabs>
      <w:overflowPunct w:val="0"/>
      <w:autoSpaceDE w:val="0"/>
      <w:autoSpaceDN w:val="0"/>
      <w:adjustRightInd w:val="0"/>
      <w:spacing w:before="12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396EC4"/>
    <w:pPr>
      <w:tabs>
        <w:tab w:val="clear" w:pos="1134"/>
        <w:tab w:val="clear" w:pos="1871"/>
        <w:tab w:val="clear" w:pos="2268"/>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styleId="Strong">
    <w:name w:val="Strong"/>
    <w:basedOn w:val="DefaultParagraphFont"/>
    <w:uiPriority w:val="22"/>
    <w:qFormat/>
    <w:rsid w:val="00396EC4"/>
    <w:rPr>
      <w:b/>
      <w:bCs/>
    </w:rPr>
  </w:style>
  <w:style w:type="character" w:styleId="Hyperlink">
    <w:name w:val="Hyperlink"/>
    <w:basedOn w:val="DefaultParagraphFont"/>
    <w:uiPriority w:val="99"/>
    <w:rsid w:val="00396EC4"/>
    <w:rPr>
      <w:color w:val="0000FF"/>
      <w:u w:val="single"/>
    </w:rPr>
  </w:style>
  <w:style w:type="character" w:customStyle="1" w:styleId="href">
    <w:name w:val="href"/>
    <w:basedOn w:val="DefaultParagraphFont"/>
    <w:rsid w:val="00396EC4"/>
  </w:style>
  <w:style w:type="character" w:customStyle="1" w:styleId="TableBodyText">
    <w:name w:val="Table Body Text"/>
    <w:basedOn w:val="DefaultParagraphFont"/>
    <w:rsid w:val="00396EC4"/>
    <w:rPr>
      <w:rFonts w:ascii="Arial" w:eastAsia="Arial" w:hAnsi="Arial" w:cs="Arial"/>
      <w:sz w:val="20"/>
    </w:rPr>
  </w:style>
  <w:style w:type="paragraph" w:customStyle="1" w:styleId="2CharChar">
    <w:name w:val="(文字) (文字)2 Char Char"/>
    <w:basedOn w:val="Normal"/>
    <w:rsid w:val="00396EC4"/>
    <w:pPr>
      <w:tabs>
        <w:tab w:val="clear" w:pos="1134"/>
        <w:tab w:val="clear" w:pos="1871"/>
        <w:tab w:val="clear" w:pos="2268"/>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styleId="BalloonText">
    <w:name w:val="Balloon Text"/>
    <w:basedOn w:val="Normal"/>
    <w:link w:val="BalloonTextChar"/>
    <w:rsid w:val="00396EC4"/>
    <w:pPr>
      <w:tabs>
        <w:tab w:val="clear" w:pos="1134"/>
        <w:tab w:val="clear" w:pos="1871"/>
        <w:tab w:val="clear" w:pos="2268"/>
        <w:tab w:val="left" w:pos="794"/>
        <w:tab w:val="left" w:pos="1191"/>
        <w:tab w:val="left" w:pos="1588"/>
        <w:tab w:val="left" w:pos="1985"/>
      </w:tabs>
      <w:spacing w:before="0"/>
    </w:pPr>
    <w:rPr>
      <w:rFonts w:ascii="Tahoma" w:hAnsi="Tahoma" w:cs="Tahoma"/>
      <w:sz w:val="16"/>
      <w:szCs w:val="16"/>
    </w:rPr>
  </w:style>
  <w:style w:type="character" w:customStyle="1" w:styleId="BalloonTextChar">
    <w:name w:val="Balloon Text Char"/>
    <w:basedOn w:val="DefaultParagraphFont"/>
    <w:link w:val="BalloonText"/>
    <w:rsid w:val="00396EC4"/>
    <w:rPr>
      <w:rFonts w:ascii="Tahoma" w:eastAsiaTheme="minorEastAsia" w:hAnsi="Tahoma" w:cs="Tahoma"/>
      <w:sz w:val="16"/>
      <w:szCs w:val="16"/>
      <w:lang w:val="en-GB" w:eastAsia="en-US"/>
    </w:rPr>
  </w:style>
  <w:style w:type="character" w:styleId="Emphasis">
    <w:name w:val="Emphasis"/>
    <w:basedOn w:val="DefaultParagraphFont"/>
    <w:qFormat/>
    <w:rsid w:val="00396EC4"/>
    <w:rPr>
      <w:i/>
      <w:iCs/>
    </w:rPr>
  </w:style>
  <w:style w:type="character" w:styleId="FollowedHyperlink">
    <w:name w:val="FollowedHyperlink"/>
    <w:rsid w:val="00396EC4"/>
    <w:rPr>
      <w:color w:val="606420"/>
      <w:u w:val="single"/>
    </w:rPr>
  </w:style>
  <w:style w:type="paragraph" w:styleId="ListParagraph">
    <w:name w:val="List Paragraph"/>
    <w:basedOn w:val="Normal"/>
    <w:uiPriority w:val="34"/>
    <w:qFormat/>
    <w:rsid w:val="00396EC4"/>
    <w:pPr>
      <w:tabs>
        <w:tab w:val="clear" w:pos="1134"/>
        <w:tab w:val="clear" w:pos="1871"/>
        <w:tab w:val="clear" w:pos="2268"/>
        <w:tab w:val="left" w:pos="794"/>
        <w:tab w:val="left" w:pos="1191"/>
        <w:tab w:val="left" w:pos="1588"/>
        <w:tab w:val="left" w:pos="1985"/>
      </w:tabs>
      <w:ind w:left="720"/>
      <w:contextualSpacing/>
    </w:pPr>
  </w:style>
  <w:style w:type="paragraph" w:styleId="Date">
    <w:name w:val="Date"/>
    <w:basedOn w:val="Normal"/>
    <w:next w:val="Normal"/>
    <w:link w:val="DateChar"/>
    <w:rsid w:val="00396EC4"/>
    <w:pPr>
      <w:tabs>
        <w:tab w:val="clear" w:pos="1134"/>
        <w:tab w:val="clear" w:pos="1871"/>
        <w:tab w:val="clear" w:pos="2268"/>
        <w:tab w:val="left" w:pos="794"/>
        <w:tab w:val="left" w:pos="1191"/>
        <w:tab w:val="left" w:pos="1588"/>
        <w:tab w:val="left" w:pos="1985"/>
      </w:tabs>
    </w:pPr>
  </w:style>
  <w:style w:type="character" w:customStyle="1" w:styleId="DateChar">
    <w:name w:val="Date Char"/>
    <w:basedOn w:val="DefaultParagraphFont"/>
    <w:link w:val="Date"/>
    <w:rsid w:val="00396EC4"/>
    <w:rPr>
      <w:rFonts w:ascii="Times New Roman" w:eastAsiaTheme="minorEastAsia" w:hAnsi="Times New Roman"/>
      <w:sz w:val="24"/>
      <w:lang w:val="en-GB" w:eastAsia="en-US"/>
    </w:rPr>
  </w:style>
  <w:style w:type="paragraph" w:styleId="NormalWeb">
    <w:name w:val="Normal (Web)"/>
    <w:basedOn w:val="Normal"/>
    <w:uiPriority w:val="99"/>
    <w:unhideWhenUsed/>
    <w:rsid w:val="00396EC4"/>
    <w:pPr>
      <w:tabs>
        <w:tab w:val="clear" w:pos="1134"/>
        <w:tab w:val="clear" w:pos="1871"/>
        <w:tab w:val="clear" w:pos="2268"/>
      </w:tabs>
      <w:overflowPunct/>
      <w:autoSpaceDE/>
      <w:autoSpaceDN/>
      <w:adjustRightInd/>
      <w:spacing w:before="100" w:after="100" w:line="240" w:lineRule="atLeast"/>
      <w:textAlignment w:val="auto"/>
    </w:pPr>
    <w:rPr>
      <w:rFonts w:ascii="Verdana" w:eastAsia="MS PGothic" w:hAnsi="Verdana" w:cs="MS PGothic"/>
      <w:sz w:val="18"/>
      <w:szCs w:val="18"/>
      <w:lang w:val="en-US" w:eastAsia="ja-JP"/>
    </w:rPr>
  </w:style>
  <w:style w:type="paragraph" w:styleId="PlainText">
    <w:name w:val="Plain Text"/>
    <w:basedOn w:val="Normal"/>
    <w:link w:val="PlainTextChar"/>
    <w:uiPriority w:val="99"/>
    <w:semiHidden/>
    <w:unhideWhenUsed/>
    <w:rsid w:val="008F2DBB"/>
    <w:pPr>
      <w:tabs>
        <w:tab w:val="clear" w:pos="1134"/>
        <w:tab w:val="clear" w:pos="1871"/>
        <w:tab w:val="clear" w:pos="2268"/>
      </w:tabs>
      <w:overflowPunct/>
      <w:autoSpaceDE/>
      <w:autoSpaceDN/>
      <w:adjustRightInd/>
      <w:spacing w:before="0"/>
      <w:textAlignment w:val="auto"/>
    </w:pPr>
    <w:rPr>
      <w:rFonts w:ascii="Calibri" w:hAnsi="Calibri" w:cstheme="minorBidi"/>
      <w:sz w:val="22"/>
      <w:szCs w:val="21"/>
      <w:lang w:val="en-US" w:eastAsia="zh-CN"/>
    </w:rPr>
  </w:style>
  <w:style w:type="character" w:customStyle="1" w:styleId="PlainTextChar">
    <w:name w:val="Plain Text Char"/>
    <w:basedOn w:val="DefaultParagraphFont"/>
    <w:link w:val="PlainText"/>
    <w:uiPriority w:val="99"/>
    <w:semiHidden/>
    <w:rsid w:val="008F2DBB"/>
    <w:rPr>
      <w:rFonts w:ascii="Calibri" w:hAnsi="Calibri" w:cstheme="minorBidi"/>
      <w:sz w:val="22"/>
      <w:szCs w:val="21"/>
    </w:rPr>
  </w:style>
  <w:style w:type="character" w:customStyle="1" w:styleId="NormalaftertitleChar">
    <w:name w:val="Normal_after_title Char"/>
    <w:basedOn w:val="DefaultParagraphFont"/>
    <w:link w:val="Normalaftertitle"/>
    <w:locked/>
    <w:rsid w:val="00184BD5"/>
    <w:rPr>
      <w:rFonts w:ascii="Times New Roman" w:hAnsi="Times New Roman"/>
      <w:sz w:val="24"/>
      <w:lang w:val="en-GB" w:eastAsia="en-US"/>
    </w:rPr>
  </w:style>
  <w:style w:type="character" w:customStyle="1" w:styleId="CallChar">
    <w:name w:val="Call Char"/>
    <w:basedOn w:val="DefaultParagraphFont"/>
    <w:link w:val="Call"/>
    <w:locked/>
    <w:rsid w:val="00184BD5"/>
    <w:rPr>
      <w:rFonts w:ascii="Times New Roman" w:hAnsi="Times New Roman"/>
      <w:i/>
      <w:sz w:val="24"/>
      <w:lang w:val="en-GB" w:eastAsia="en-US"/>
    </w:rPr>
  </w:style>
  <w:style w:type="character" w:customStyle="1" w:styleId="RectitleChar">
    <w:name w:val="Rec_title Char"/>
    <w:basedOn w:val="DefaultParagraphFont"/>
    <w:link w:val="Rectitle"/>
    <w:locked/>
    <w:rsid w:val="00184BD5"/>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132585">
      <w:bodyDiv w:val="1"/>
      <w:marLeft w:val="0"/>
      <w:marRight w:val="0"/>
      <w:marTop w:val="0"/>
      <w:marBottom w:val="0"/>
      <w:divBdr>
        <w:top w:val="none" w:sz="0" w:space="0" w:color="auto"/>
        <w:left w:val="none" w:sz="0" w:space="0" w:color="auto"/>
        <w:bottom w:val="none" w:sz="0" w:space="0" w:color="auto"/>
        <w:right w:val="none" w:sz="0" w:space="0" w:color="auto"/>
      </w:divBdr>
    </w:div>
    <w:div w:id="1503548298">
      <w:bodyDiv w:val="1"/>
      <w:marLeft w:val="0"/>
      <w:marRight w:val="0"/>
      <w:marTop w:val="0"/>
      <w:marBottom w:val="0"/>
      <w:divBdr>
        <w:top w:val="none" w:sz="0" w:space="0" w:color="auto"/>
        <w:left w:val="none" w:sz="0" w:space="0" w:color="auto"/>
        <w:bottom w:val="none" w:sz="0" w:space="0" w:color="auto"/>
        <w:right w:val="none" w:sz="0" w:space="0" w:color="auto"/>
      </w:divBdr>
    </w:div>
    <w:div w:id="169758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tu.int/md/meetingdoc.asp?lang=en&amp;parent=R12-SG05-C-0245" TargetMode="External"/><Relationship Id="rId21" Type="http://schemas.openxmlformats.org/officeDocument/2006/relationships/hyperlink" Target="http://www.itu.int/md/meetingdoc.asp?lang=en&amp;parent=R12-SG05-C-0225" TargetMode="External"/><Relationship Id="rId42" Type="http://schemas.openxmlformats.org/officeDocument/2006/relationships/hyperlink" Target="http://www.itu.int/md/meetingdoc.asp?lang=en&amp;parent=R12-SG05-C-0192" TargetMode="External"/><Relationship Id="rId47" Type="http://schemas.openxmlformats.org/officeDocument/2006/relationships/hyperlink" Target="http://www.itu.int/md/meetingdoc.asp?lang=en&amp;parent=R12-SG05-C-0201" TargetMode="External"/><Relationship Id="rId63" Type="http://schemas.openxmlformats.org/officeDocument/2006/relationships/hyperlink" Target="http://www.itu.int/md/R12-SG05-C-0222/en" TargetMode="External"/><Relationship Id="rId68" Type="http://schemas.openxmlformats.org/officeDocument/2006/relationships/hyperlink" Target="http://www.itu.int/md/R12-SG05-C-0230/en" TargetMode="External"/><Relationship Id="rId84" Type="http://schemas.openxmlformats.org/officeDocument/2006/relationships/hyperlink" Target="http://www.itu.int/md/R12-SG05-C-0261/en" TargetMode="External"/><Relationship Id="rId89" Type="http://schemas.openxmlformats.org/officeDocument/2006/relationships/hyperlink" Target="http://www.itu.int/md/R12-SG05-C-0246/en" TargetMode="External"/><Relationship Id="rId2" Type="http://schemas.openxmlformats.org/officeDocument/2006/relationships/numbering" Target="numbering.xml"/><Relationship Id="rId16" Type="http://schemas.openxmlformats.org/officeDocument/2006/relationships/hyperlink" Target="http://www.itu.int/md/meetingdoc.asp?lang=en&amp;parent=R12-SG05-C-0256" TargetMode="External"/><Relationship Id="rId29" Type="http://schemas.openxmlformats.org/officeDocument/2006/relationships/hyperlink" Target="http://www.itu.int/md/R12-SG05-C-0213/en" TargetMode="External"/><Relationship Id="rId107" Type="http://schemas.openxmlformats.org/officeDocument/2006/relationships/footer" Target="footer1.xml"/><Relationship Id="rId11" Type="http://schemas.openxmlformats.org/officeDocument/2006/relationships/hyperlink" Target="http://www.itu.int/md/R00-CA-CIR-0223/en" TargetMode="External"/><Relationship Id="rId24" Type="http://schemas.openxmlformats.org/officeDocument/2006/relationships/hyperlink" Target="http://www.itu.int/md/meetingdoc.asp?lang=en&amp;parent=R12-SG05-C-0254" TargetMode="External"/><Relationship Id="rId32" Type="http://schemas.openxmlformats.org/officeDocument/2006/relationships/hyperlink" Target="http://www.itu.int/md/meetingdoc.asp?lang=en&amp;parent=R12-SG05-C-0200" TargetMode="External"/><Relationship Id="rId37" Type="http://schemas.openxmlformats.org/officeDocument/2006/relationships/hyperlink" Target="http://www.itu.int/md/meetingdoc.asp?lang=en&amp;parent=R12-SG05-C-0231" TargetMode="External"/><Relationship Id="rId40" Type="http://schemas.openxmlformats.org/officeDocument/2006/relationships/hyperlink" Target="http://www.itu.int/md/R12-SG05-C-0214/en" TargetMode="External"/><Relationship Id="rId45" Type="http://schemas.openxmlformats.org/officeDocument/2006/relationships/hyperlink" Target="http://www.itu.int/md/meetingdoc.asp?lang=en&amp;parent=R12-SG05-C-0224" TargetMode="External"/><Relationship Id="rId53" Type="http://schemas.openxmlformats.org/officeDocument/2006/relationships/hyperlink" Target="http://www.itu.int/md/meetingdoc.asp?lang=en&amp;parent=R12-SG05-C-0206" TargetMode="External"/><Relationship Id="rId58" Type="http://schemas.openxmlformats.org/officeDocument/2006/relationships/hyperlink" Target="http://www.itu.int/md/meetingdoc.asp?lang=en&amp;parent=R12-SG05-C-0245" TargetMode="External"/><Relationship Id="rId66" Type="http://schemas.openxmlformats.org/officeDocument/2006/relationships/hyperlink" Target="http://www.itu.int/pub/R-REP-M.2033" TargetMode="External"/><Relationship Id="rId74" Type="http://schemas.openxmlformats.org/officeDocument/2006/relationships/hyperlink" Target="http://www.itu.int/md/R12-SG05-C-0238/en" TargetMode="External"/><Relationship Id="rId79" Type="http://schemas.openxmlformats.org/officeDocument/2006/relationships/hyperlink" Target="http://www.itu.int/md/R12-SG05-C-0236/en" TargetMode="External"/><Relationship Id="rId87" Type="http://schemas.openxmlformats.org/officeDocument/2006/relationships/hyperlink" Target="http://www.itu.int/md/R12-SG05-C-0191/en" TargetMode="External"/><Relationship Id="rId102" Type="http://schemas.openxmlformats.org/officeDocument/2006/relationships/hyperlink" Target="http://www.itu.int/md/R12-SG05-C-0005/en" TargetMode="External"/><Relationship Id="rId110" Type="http://schemas.microsoft.com/office/2011/relationships/people" Target="people.xml"/><Relationship Id="rId5" Type="http://schemas.openxmlformats.org/officeDocument/2006/relationships/webSettings" Target="webSettings.xml"/><Relationship Id="rId61" Type="http://schemas.openxmlformats.org/officeDocument/2006/relationships/hyperlink" Target="http://www.itu.int/md/R12-SG05-C-0242/en" TargetMode="External"/><Relationship Id="rId82" Type="http://schemas.openxmlformats.org/officeDocument/2006/relationships/hyperlink" Target="http://www.itu.int/md/R12-SG05-C-0237/en" TargetMode="External"/><Relationship Id="rId90" Type="http://schemas.openxmlformats.org/officeDocument/2006/relationships/hyperlink" Target="http://www.itu.int/md/R12-SG05-C-0247/en" TargetMode="External"/><Relationship Id="rId95" Type="http://schemas.openxmlformats.org/officeDocument/2006/relationships/hyperlink" Target="http://www.itu.int/md/R12-SG05-C-0264/en" TargetMode="External"/><Relationship Id="rId19" Type="http://schemas.openxmlformats.org/officeDocument/2006/relationships/hyperlink" Target="http://www.itu.int/md/meetingdoc.asp?lang=en&amp;parent=R12-SG05-C-0267" TargetMode="External"/><Relationship Id="rId14" Type="http://schemas.openxmlformats.org/officeDocument/2006/relationships/hyperlink" Target="http://www.itu.int/md/meetingdoc.asp?lang=en&amp;parent=R12-SG05-C-0226" TargetMode="External"/><Relationship Id="rId22" Type="http://schemas.openxmlformats.org/officeDocument/2006/relationships/hyperlink" Target="http://www.itu.int/md/meetingdoc.asp?lang=en&amp;parent=R12-SG05-C-0251" TargetMode="External"/><Relationship Id="rId27" Type="http://schemas.openxmlformats.org/officeDocument/2006/relationships/hyperlink" Target="http://www.itu.int/md/meetingdoc.asp?lang=en&amp;parent=R12-SG05-C-0198" TargetMode="External"/><Relationship Id="rId30" Type="http://schemas.openxmlformats.org/officeDocument/2006/relationships/hyperlink" Target="http://www.itu.int/md/meetingdoc.asp?lang=en&amp;parent=R12-SG05-C-0213" TargetMode="External"/><Relationship Id="rId35" Type="http://schemas.openxmlformats.org/officeDocument/2006/relationships/hyperlink" Target="http://www.itu.int/md/meetingdoc.asp?lang=en&amp;parent=R12-SG05-C-0218" TargetMode="External"/><Relationship Id="rId43" Type="http://schemas.openxmlformats.org/officeDocument/2006/relationships/hyperlink" Target="http://www.itu.int/md/meetingdoc.asp?lang=en&amp;parent=R12-SG05-C-0215" TargetMode="External"/><Relationship Id="rId48" Type="http://schemas.openxmlformats.org/officeDocument/2006/relationships/hyperlink" Target="http://www.itu.int/md/meetingdoc.asp?lang=en&amp;parent=R12-SG05-C-0209" TargetMode="External"/><Relationship Id="rId56" Type="http://schemas.openxmlformats.org/officeDocument/2006/relationships/hyperlink" Target="http://www.itu.int/md/meetingdoc.asp?lang=en&amp;parent=R12-SG05-C-0204" TargetMode="External"/><Relationship Id="rId64" Type="http://schemas.openxmlformats.org/officeDocument/2006/relationships/hyperlink" Target="http://www.itu.int/md/R12-SG05-C-0223/en" TargetMode="External"/><Relationship Id="rId69" Type="http://schemas.openxmlformats.org/officeDocument/2006/relationships/hyperlink" Target="http://www.itu.int/md/R12-SG05-C-0230/en" TargetMode="External"/><Relationship Id="rId77" Type="http://schemas.openxmlformats.org/officeDocument/2006/relationships/hyperlink" Target="http://www.itu.int/md/R12-SG05-C-0258/en" TargetMode="External"/><Relationship Id="rId100" Type="http://schemas.openxmlformats.org/officeDocument/2006/relationships/hyperlink" Target="http://www.itu.int/md/R12-SG05-C-0001/en" TargetMode="External"/><Relationship Id="rId105" Type="http://schemas.openxmlformats.org/officeDocument/2006/relationships/hyperlink" Target="http://www.itu.int/rec/R-REC-M.1036/en" TargetMode="External"/><Relationship Id="rId8" Type="http://schemas.openxmlformats.org/officeDocument/2006/relationships/image" Target="media/image1.png"/><Relationship Id="rId51" Type="http://schemas.openxmlformats.org/officeDocument/2006/relationships/hyperlink" Target="http://www.itu.int/md/meetingdoc.asp?lang=en&amp;parent=R12-SG05-C-0202" TargetMode="External"/><Relationship Id="rId72" Type="http://schemas.openxmlformats.org/officeDocument/2006/relationships/hyperlink" Target="http://www.itu.int/md/R12-SG05-C-0228/en" TargetMode="External"/><Relationship Id="rId80" Type="http://schemas.openxmlformats.org/officeDocument/2006/relationships/hyperlink" Target="http://www.itu.int/md/R12-SG05-C-0260/en" TargetMode="External"/><Relationship Id="rId85" Type="http://schemas.openxmlformats.org/officeDocument/2006/relationships/hyperlink" Target="http://www.itu.int/md/R12-SG05-C-0262/en" TargetMode="External"/><Relationship Id="rId93" Type="http://schemas.openxmlformats.org/officeDocument/2006/relationships/hyperlink" Target="http://www.itu.int/md/R12-SG05-C-0188/en" TargetMode="External"/><Relationship Id="rId98" Type="http://schemas.openxmlformats.org/officeDocument/2006/relationships/hyperlink" Target="http://www.itu.int/md/R12-SG05-C-0211/en" TargetMode="External"/><Relationship Id="rId3" Type="http://schemas.openxmlformats.org/officeDocument/2006/relationships/styles" Target="styles.xml"/><Relationship Id="rId12" Type="http://schemas.openxmlformats.org/officeDocument/2006/relationships/hyperlink" Target="http://www.itu.int/md/meetingdoc.asp?lang=en&amp;parent=R12-SG05-C-0249" TargetMode="External"/><Relationship Id="rId17" Type="http://schemas.openxmlformats.org/officeDocument/2006/relationships/hyperlink" Target="http://www.itu.int/md/meetingdoc.asp?lang=en&amp;parent=R12-SG05-C-0259" TargetMode="External"/><Relationship Id="rId25" Type="http://schemas.openxmlformats.org/officeDocument/2006/relationships/hyperlink" Target="http://www.itu.int/md/meetingdoc.asp?lang=en&amp;parent=R12-SG05-C-0243" TargetMode="External"/><Relationship Id="rId33" Type="http://schemas.openxmlformats.org/officeDocument/2006/relationships/hyperlink" Target="http://www.itu.int/md/meetingdoc.asp?lang=en&amp;parent=R12-SG05-C-0194" TargetMode="External"/><Relationship Id="rId38" Type="http://schemas.openxmlformats.org/officeDocument/2006/relationships/hyperlink" Target="http://www.itu.int/md/meetingdoc.asp?lang=en&amp;parent=R12-SG05-C-0239" TargetMode="External"/><Relationship Id="rId46" Type="http://schemas.openxmlformats.org/officeDocument/2006/relationships/hyperlink" Target="http://www.itu.int/md/meetingdoc.asp?lang=en&amp;parent=R12-SG05-C-0240" TargetMode="External"/><Relationship Id="rId59" Type="http://schemas.openxmlformats.org/officeDocument/2006/relationships/hyperlink" Target="http://www.itu.int/md/meetingdoc.asp?lang=en&amp;parent=R12-SG05-C-0197" TargetMode="External"/><Relationship Id="rId67" Type="http://schemas.openxmlformats.org/officeDocument/2006/relationships/hyperlink" Target="http://www.itu.int/md/R12-SG05-C-0265/en" TargetMode="External"/><Relationship Id="rId103" Type="http://schemas.openxmlformats.org/officeDocument/2006/relationships/hyperlink" Target="http://www.itu.int/md/R12-SG05-C-0194/en" TargetMode="External"/><Relationship Id="rId108" Type="http://schemas.openxmlformats.org/officeDocument/2006/relationships/footer" Target="footer2.xml"/><Relationship Id="rId20" Type="http://schemas.openxmlformats.org/officeDocument/2006/relationships/hyperlink" Target="http://www.itu.int/md/meetingdoc.asp?lang=en&amp;parent=R12-SG05-C-0233" TargetMode="External"/><Relationship Id="rId41" Type="http://schemas.openxmlformats.org/officeDocument/2006/relationships/hyperlink" Target="http://www.itu.int/md/meetingdoc.asp?lang=en&amp;parent=R12-SG05-C-0214" TargetMode="External"/><Relationship Id="rId54" Type="http://schemas.openxmlformats.org/officeDocument/2006/relationships/hyperlink" Target="http://www.itu.int/md/meetingdoc.asp?lang=en&amp;parent=R12-SG05-C-0207" TargetMode="External"/><Relationship Id="rId62" Type="http://schemas.openxmlformats.org/officeDocument/2006/relationships/hyperlink" Target="http://www.itu.int/md/R12-SG05-C-0221/en" TargetMode="External"/><Relationship Id="rId70" Type="http://schemas.openxmlformats.org/officeDocument/2006/relationships/hyperlink" Target="http://www.itu.int/md/R12-SG05-C-0244/en" TargetMode="External"/><Relationship Id="rId75" Type="http://schemas.openxmlformats.org/officeDocument/2006/relationships/hyperlink" Target="http://www.itu.int/md/R12-SG05-C-0255/en" TargetMode="External"/><Relationship Id="rId83" Type="http://schemas.openxmlformats.org/officeDocument/2006/relationships/hyperlink" Target="http://www.itu.int/md/R12-SG05-C-0250/en" TargetMode="External"/><Relationship Id="rId88" Type="http://schemas.openxmlformats.org/officeDocument/2006/relationships/hyperlink" Target="http://www.itu.int/md/R12-SG05-C-0220/en" TargetMode="External"/><Relationship Id="rId91" Type="http://schemas.openxmlformats.org/officeDocument/2006/relationships/hyperlink" Target="http://www.itu.int/md/R12-SG05-C-0248/en" TargetMode="External"/><Relationship Id="rId96" Type="http://schemas.openxmlformats.org/officeDocument/2006/relationships/hyperlink" Target="http://www.itu.int/md/R12-SG05-C-0232/en"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tu.int/md/meetingdoc.asp?lang=en&amp;parent=R12-SG05-C-0252" TargetMode="External"/><Relationship Id="rId23" Type="http://schemas.openxmlformats.org/officeDocument/2006/relationships/hyperlink" Target="http://www.itu.int/md/meetingdoc.asp?lang=en&amp;parent=R12-SG05-C-0253" TargetMode="External"/><Relationship Id="rId28" Type="http://schemas.openxmlformats.org/officeDocument/2006/relationships/hyperlink" Target="http://www.itu.int/md/meetingdoc.asp?lang=en&amp;parent=R12-SG05-C-0199" TargetMode="External"/><Relationship Id="rId36" Type="http://schemas.openxmlformats.org/officeDocument/2006/relationships/hyperlink" Target="http://www.itu.int/md/meetingdoc.asp?lang=en&amp;parent=R12-SG05-C-0219" TargetMode="External"/><Relationship Id="rId49" Type="http://schemas.openxmlformats.org/officeDocument/2006/relationships/hyperlink" Target="http://www.itu.int/md/meetingdoc.asp?lang=en&amp;parent=R12-SG05-C-0210" TargetMode="External"/><Relationship Id="rId57" Type="http://schemas.openxmlformats.org/officeDocument/2006/relationships/hyperlink" Target="http://www.itu.int/md/meetingdoc.asp?lang=en&amp;parent=R12-SG05-C-0205" TargetMode="External"/><Relationship Id="rId106" Type="http://schemas.openxmlformats.org/officeDocument/2006/relationships/header" Target="header1.xml"/><Relationship Id="rId10" Type="http://schemas.openxmlformats.org/officeDocument/2006/relationships/hyperlink" Target="http://www.itu.int/md/meetingdoc.asp?lang=en&amp;parent=R12-SG05-C-0187" TargetMode="External"/><Relationship Id="rId31" Type="http://schemas.openxmlformats.org/officeDocument/2006/relationships/hyperlink" Target="http://www.itu.int/md/meetingdoc.asp?lang=en&amp;parent=R12-SG05-C-0190" TargetMode="External"/><Relationship Id="rId44" Type="http://schemas.openxmlformats.org/officeDocument/2006/relationships/hyperlink" Target="http://www.itu.int/md/meetingdoc.asp?lang=en&amp;parent=R12-SG05-C-0217" TargetMode="External"/><Relationship Id="rId52" Type="http://schemas.openxmlformats.org/officeDocument/2006/relationships/hyperlink" Target="http://www.itu.int/md/meetingdoc.asp?lang=en&amp;parent=R12-SG05-C-0203" TargetMode="External"/><Relationship Id="rId60" Type="http://schemas.openxmlformats.org/officeDocument/2006/relationships/hyperlink" Target="http://www.itu.int/md/R12-SG05-C-0242/en" TargetMode="External"/><Relationship Id="rId65" Type="http://schemas.openxmlformats.org/officeDocument/2006/relationships/hyperlink" Target="http://www.itu.int/md/R12-SG05-C-0263/en" TargetMode="External"/><Relationship Id="rId73" Type="http://schemas.openxmlformats.org/officeDocument/2006/relationships/hyperlink" Target="http://www.itu.int/md/R12-SG05-C-0229/en" TargetMode="External"/><Relationship Id="rId78" Type="http://schemas.openxmlformats.org/officeDocument/2006/relationships/hyperlink" Target="http://www.itu.int/md/R12-SG05-C-0235/en" TargetMode="External"/><Relationship Id="rId81" Type="http://schemas.openxmlformats.org/officeDocument/2006/relationships/hyperlink" Target="http://www.itu.int/md/R12-SG05-C-0195/en" TargetMode="External"/><Relationship Id="rId86" Type="http://schemas.openxmlformats.org/officeDocument/2006/relationships/hyperlink" Target="http://www.itu.int/md/R12-SG05-C-0216/en" TargetMode="External"/><Relationship Id="rId94" Type="http://schemas.openxmlformats.org/officeDocument/2006/relationships/hyperlink" Target="http://www.itu.int/md/R12-SG05-C-0189/en" TargetMode="External"/><Relationship Id="rId99" Type="http://schemas.openxmlformats.org/officeDocument/2006/relationships/hyperlink" Target="http://www.itu.int/md/R12-SG05-C-0234/en" TargetMode="External"/><Relationship Id="rId101" Type="http://schemas.openxmlformats.org/officeDocument/2006/relationships/hyperlink" Target="http://www.itu.int/md/R12-SG05-C-0002/en" TargetMode="External"/><Relationship Id="rId4" Type="http://schemas.openxmlformats.org/officeDocument/2006/relationships/settings" Target="settings.xml"/><Relationship Id="rId9" Type="http://schemas.openxmlformats.org/officeDocument/2006/relationships/hyperlink" Target="http://www.itu.int/md/meetingdoc.asp?lang=en&amp;parent=R12-SG05-ADM-0005" TargetMode="External"/><Relationship Id="rId13" Type="http://schemas.openxmlformats.org/officeDocument/2006/relationships/hyperlink" Target="http://www.itu.int/md/meetingdoc.asp?lang=en&amp;parent=R12-SG05-C-0245" TargetMode="External"/><Relationship Id="rId18" Type="http://schemas.openxmlformats.org/officeDocument/2006/relationships/hyperlink" Target="http://www.itu.int/md/meetingdoc.asp?lang=en&amp;parent=R12-SG05-C-0266" TargetMode="External"/><Relationship Id="rId39" Type="http://schemas.openxmlformats.org/officeDocument/2006/relationships/hyperlink" Target="http://www.itu.int/md/meetingdoc.asp?lang=en&amp;parent=R12-SG05-C-0241" TargetMode="External"/><Relationship Id="rId109" Type="http://schemas.openxmlformats.org/officeDocument/2006/relationships/fontTable" Target="fontTable.xml"/><Relationship Id="rId34" Type="http://schemas.openxmlformats.org/officeDocument/2006/relationships/hyperlink" Target="http://www.itu.int/md/meetingdoc.asp?lang=en&amp;parent=R12-SG05-C-0212" TargetMode="External"/><Relationship Id="rId50" Type="http://schemas.openxmlformats.org/officeDocument/2006/relationships/hyperlink" Target="http://www.itu.int/md/meetingdoc.asp?lang=en&amp;parent=R12-SG05-C-0245" TargetMode="External"/><Relationship Id="rId55" Type="http://schemas.openxmlformats.org/officeDocument/2006/relationships/hyperlink" Target="http://www.itu.int/md/meetingdoc.asp?lang=en&amp;parent=R12-SG05-C-0208" TargetMode="External"/><Relationship Id="rId76" Type="http://schemas.openxmlformats.org/officeDocument/2006/relationships/hyperlink" Target="http://www.itu.int/md/R12-SG05-C-0257/en" TargetMode="External"/><Relationship Id="rId97" Type="http://schemas.openxmlformats.org/officeDocument/2006/relationships/hyperlink" Target="http://www.itu.int/en/ITU-T/emf/Documents/ITU_resolution_176.docx" TargetMode="External"/><Relationship Id="rId104" Type="http://schemas.openxmlformats.org/officeDocument/2006/relationships/hyperlink" Target="http://www.itu.int/md/R12-SG05-C-0212/en" TargetMode="External"/><Relationship Id="rId7" Type="http://schemas.openxmlformats.org/officeDocument/2006/relationships/endnotes" Target="endnotes.xml"/><Relationship Id="rId71" Type="http://schemas.openxmlformats.org/officeDocument/2006/relationships/hyperlink" Target="http://www.itu.int/md/R12-SG05-C-0227/en" TargetMode="External"/><Relationship Id="rId92" Type="http://schemas.openxmlformats.org/officeDocument/2006/relationships/hyperlink" Target="http://www.itu.int/md/R12-SG05-C-024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A729C-D030-4A2E-A8F1-CCFB92DD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13080</Words>
  <Characters>74562</Characters>
  <Application>Microsoft Office Word</Application>
  <DocSecurity>0</DocSecurity>
  <Lines>621</Lines>
  <Paragraphs>174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Ericsson</Company>
  <LinksUpToDate>false</LinksUpToDate>
  <CharactersWithSpaces>87468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Costa</dc:creator>
  <cp:lastModifiedBy>Seamus Doyle</cp:lastModifiedBy>
  <cp:revision>3</cp:revision>
  <cp:lastPrinted>2015-08-06T02:38:00Z</cp:lastPrinted>
  <dcterms:created xsi:type="dcterms:W3CDTF">2015-09-21T19:32:00Z</dcterms:created>
  <dcterms:modified xsi:type="dcterms:W3CDTF">2015-09-23T10:27:00Z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